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77777777" w:rsidR="008E68AA" w:rsidRPr="00486013" w:rsidRDefault="008E68AA" w:rsidP="008E68AA">
      <w:pPr>
        <w:pStyle w:val="Criteriu"/>
        <w:spacing w:after="0" w:line="240" w:lineRule="auto"/>
        <w:jc w:val="center"/>
        <w:rPr>
          <w:rFonts w:cs="Calibr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486013" w14:paraId="2ADB685C" w14:textId="77777777" w:rsidTr="004D67D7">
        <w:trPr>
          <w:trHeight w:val="1465"/>
        </w:trPr>
        <w:tc>
          <w:tcPr>
            <w:tcW w:w="9468" w:type="dxa"/>
          </w:tcPr>
          <w:p w14:paraId="0A1FFB12" w14:textId="77777777" w:rsidR="00106872" w:rsidRPr="00486013"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486013">
              <w:rPr>
                <w:rFonts w:ascii="Calibri" w:eastAsia="Times New Roman" w:hAnsi="Calibri"/>
                <w:b/>
                <w:sz w:val="24"/>
                <w:szCs w:val="24"/>
              </w:rPr>
              <w:t>PROGRAMUL REGIONAL SUD EST 2021-2027</w:t>
            </w:r>
          </w:p>
          <w:p w14:paraId="07EF84D6" w14:textId="77777777" w:rsidR="00106872" w:rsidRPr="00486013"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486013" w:rsidRDefault="00106872" w:rsidP="00106872">
            <w:pPr>
              <w:spacing w:before="0" w:after="0"/>
              <w:jc w:val="both"/>
              <w:rPr>
                <w:rFonts w:ascii="Calibri" w:hAnsi="Calibri"/>
                <w:b/>
                <w:sz w:val="24"/>
                <w:szCs w:val="24"/>
              </w:rPr>
            </w:pPr>
          </w:p>
          <w:p w14:paraId="288728A2" w14:textId="4EE65AA7" w:rsidR="00106872" w:rsidRPr="00486013" w:rsidRDefault="00F55666" w:rsidP="00106872">
            <w:pPr>
              <w:spacing w:before="0" w:after="0"/>
              <w:ind w:left="360"/>
              <w:jc w:val="both"/>
              <w:rPr>
                <w:rFonts w:ascii="Calibri" w:hAnsi="Calibri"/>
                <w:sz w:val="24"/>
                <w:szCs w:val="24"/>
              </w:rPr>
            </w:pPr>
            <w:r w:rsidRPr="00486013">
              <w:rPr>
                <w:rFonts w:ascii="Calibri" w:hAnsi="Calibri"/>
                <w:b/>
                <w:sz w:val="24"/>
                <w:szCs w:val="24"/>
              </w:rPr>
              <w:t xml:space="preserve">Obiectiv de politică 4 - </w:t>
            </w:r>
            <w:r w:rsidRPr="00486013">
              <w:rPr>
                <w:rFonts w:ascii="Calibri" w:hAnsi="Calibri"/>
                <w:sz w:val="24"/>
                <w:szCs w:val="24"/>
              </w:rPr>
              <w:t>O Europă mai socială și mai favorabilă incluziunii, prin implementarea Pilonului european al drepturilor sociale</w:t>
            </w:r>
            <w:bookmarkStart w:id="10" w:name="_Hlk92707683"/>
          </w:p>
          <w:p w14:paraId="642E98E1" w14:textId="77777777" w:rsidR="00106872" w:rsidRPr="00486013" w:rsidRDefault="00106872" w:rsidP="00106872">
            <w:pPr>
              <w:spacing w:before="0" w:after="0"/>
              <w:ind w:left="360"/>
              <w:jc w:val="both"/>
              <w:rPr>
                <w:rFonts w:ascii="Calibri" w:hAnsi="Calibri"/>
                <w:sz w:val="24"/>
                <w:szCs w:val="24"/>
              </w:rPr>
            </w:pPr>
          </w:p>
          <w:p w14:paraId="6AABDB42" w14:textId="77777777" w:rsidR="00106872" w:rsidRPr="00486013" w:rsidRDefault="00106872" w:rsidP="00106872">
            <w:pPr>
              <w:spacing w:before="0" w:after="0"/>
              <w:ind w:left="360"/>
              <w:jc w:val="both"/>
              <w:rPr>
                <w:rFonts w:ascii="Calibri" w:hAnsi="Calibri"/>
                <w:b/>
                <w:sz w:val="24"/>
                <w:szCs w:val="24"/>
              </w:rPr>
            </w:pPr>
          </w:p>
          <w:p w14:paraId="5CDDB446" w14:textId="46F8A802" w:rsidR="00106872" w:rsidRPr="00486013" w:rsidRDefault="00F55666" w:rsidP="00106872">
            <w:pPr>
              <w:spacing w:before="0" w:after="0"/>
              <w:ind w:left="360"/>
              <w:jc w:val="both"/>
              <w:rPr>
                <w:rFonts w:ascii="Calibri" w:hAnsi="Calibri"/>
                <w:sz w:val="24"/>
                <w:szCs w:val="24"/>
              </w:rPr>
            </w:pPr>
            <w:r w:rsidRPr="00486013">
              <w:rPr>
                <w:rFonts w:ascii="Calibri" w:hAnsi="Calibri"/>
                <w:b/>
                <w:sz w:val="24"/>
                <w:szCs w:val="24"/>
              </w:rPr>
              <w:t xml:space="preserve">Prioritatea 5 - </w:t>
            </w:r>
            <w:r w:rsidRPr="00486013">
              <w:rPr>
                <w:rFonts w:ascii="Calibri" w:hAnsi="Calibri"/>
                <w:sz w:val="24"/>
                <w:szCs w:val="24"/>
              </w:rPr>
              <w:t>O regiune educată</w:t>
            </w:r>
          </w:p>
          <w:p w14:paraId="50D30D7B" w14:textId="77777777" w:rsidR="00F95D9B" w:rsidRPr="00486013" w:rsidRDefault="00F95D9B" w:rsidP="00106872">
            <w:pPr>
              <w:spacing w:before="0" w:after="0"/>
              <w:ind w:left="360"/>
              <w:jc w:val="both"/>
              <w:rPr>
                <w:rFonts w:ascii="Calibri" w:hAnsi="Calibri"/>
                <w:b/>
                <w:sz w:val="24"/>
                <w:szCs w:val="24"/>
              </w:rPr>
            </w:pPr>
          </w:p>
          <w:p w14:paraId="4059BB58" w14:textId="60B9A0D5" w:rsidR="00106872" w:rsidRPr="00486013" w:rsidRDefault="00F55666" w:rsidP="00106872">
            <w:pPr>
              <w:spacing w:before="0" w:after="0"/>
              <w:ind w:left="360"/>
              <w:jc w:val="both"/>
              <w:rPr>
                <w:rFonts w:ascii="Calibri" w:hAnsi="Calibri"/>
                <w:sz w:val="24"/>
                <w:szCs w:val="24"/>
              </w:rPr>
            </w:pPr>
            <w:r w:rsidRPr="00486013">
              <w:rPr>
                <w:rFonts w:ascii="Calibri" w:hAnsi="Calibri"/>
                <w:b/>
                <w:sz w:val="24"/>
                <w:szCs w:val="24"/>
              </w:rPr>
              <w:t xml:space="preserve">Obiectiv Specific 4.2. - </w:t>
            </w:r>
            <w:r w:rsidRPr="00486013">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106872" w:rsidRPr="00486013">
              <w:rPr>
                <w:rFonts w:ascii="Calibri" w:hAnsi="Calibri"/>
                <w:sz w:val="24"/>
                <w:szCs w:val="24"/>
              </w:rPr>
              <w:t xml:space="preserve"> </w:t>
            </w:r>
          </w:p>
          <w:p w14:paraId="4D74F79C" w14:textId="77777777" w:rsidR="00106872" w:rsidRPr="00486013" w:rsidRDefault="00106872" w:rsidP="00106872">
            <w:pPr>
              <w:spacing w:before="0" w:after="0"/>
              <w:ind w:left="360"/>
              <w:jc w:val="both"/>
              <w:rPr>
                <w:rFonts w:ascii="Calibri" w:hAnsi="Calibri"/>
                <w:sz w:val="24"/>
                <w:szCs w:val="24"/>
              </w:rPr>
            </w:pPr>
          </w:p>
          <w:p w14:paraId="1B4BF0F1" w14:textId="4BA0C19A" w:rsidR="00106872" w:rsidRPr="00486013" w:rsidRDefault="009939E4" w:rsidP="00106872">
            <w:pPr>
              <w:spacing w:before="0" w:after="0"/>
              <w:ind w:left="360"/>
              <w:jc w:val="both"/>
              <w:rPr>
                <w:rFonts w:ascii="Calibri" w:hAnsi="Calibri"/>
                <w:b/>
                <w:sz w:val="24"/>
                <w:szCs w:val="24"/>
              </w:rPr>
            </w:pPr>
            <w:r w:rsidRPr="00486013">
              <w:rPr>
                <w:rFonts w:ascii="Calibri" w:hAnsi="Calibri"/>
                <w:b/>
                <w:bCs/>
                <w:sz w:val="24"/>
                <w:szCs w:val="24"/>
              </w:rPr>
              <w:t xml:space="preserve">Acțiunea 5.1 - </w:t>
            </w:r>
            <w:r w:rsidRPr="00486013">
              <w:rPr>
                <w:rFonts w:ascii="Calibri" w:hAnsi="Calibri"/>
                <w:bCs/>
                <w:sz w:val="24"/>
                <w:szCs w:val="24"/>
              </w:rPr>
              <w:t>Dezvoltarea infrastructurii educaționale la nivelul învățământului preșcolar</w:t>
            </w:r>
          </w:p>
          <w:bookmarkEnd w:id="10"/>
          <w:p w14:paraId="4B671C26" w14:textId="77777777" w:rsidR="00106872" w:rsidRPr="00486013" w:rsidRDefault="00106872" w:rsidP="00106872">
            <w:pPr>
              <w:spacing w:before="0" w:after="0"/>
              <w:jc w:val="both"/>
              <w:rPr>
                <w:rFonts w:ascii="Calibri" w:eastAsia="Times New Roman" w:hAnsi="Calibri"/>
                <w:sz w:val="24"/>
                <w:szCs w:val="24"/>
              </w:rPr>
            </w:pPr>
            <w:r w:rsidRPr="00486013">
              <w:rPr>
                <w:rFonts w:ascii="Calibri" w:eastAsia="Times New Roman" w:hAnsi="Calibri"/>
                <w:sz w:val="24"/>
                <w:szCs w:val="24"/>
              </w:rPr>
              <w:t xml:space="preserve">      </w:t>
            </w:r>
          </w:p>
          <w:p w14:paraId="4DAFCC66" w14:textId="77777777" w:rsidR="00106872" w:rsidRPr="00486013" w:rsidRDefault="00106872" w:rsidP="00106872">
            <w:pPr>
              <w:spacing w:before="0" w:after="0"/>
              <w:jc w:val="center"/>
              <w:rPr>
                <w:rFonts w:ascii="Calibri" w:eastAsia="Times New Roman" w:hAnsi="Calibri"/>
                <w:b/>
                <w:caps/>
                <w:sz w:val="24"/>
                <w:szCs w:val="24"/>
              </w:rPr>
            </w:pPr>
          </w:p>
          <w:p w14:paraId="6C4142CA" w14:textId="77777777" w:rsidR="00106872" w:rsidRPr="00486013" w:rsidRDefault="00106872" w:rsidP="00106872">
            <w:pPr>
              <w:spacing w:before="0" w:after="0"/>
              <w:jc w:val="center"/>
              <w:rPr>
                <w:rFonts w:ascii="Calibri" w:eastAsia="Times New Roman" w:hAnsi="Calibri"/>
                <w:b/>
                <w:caps/>
                <w:sz w:val="24"/>
                <w:szCs w:val="24"/>
              </w:rPr>
            </w:pPr>
          </w:p>
          <w:p w14:paraId="1EAC2224" w14:textId="77777777" w:rsidR="00106872" w:rsidRPr="00486013" w:rsidRDefault="00106872" w:rsidP="00106872">
            <w:pPr>
              <w:spacing w:before="0" w:after="0"/>
              <w:jc w:val="center"/>
              <w:rPr>
                <w:rFonts w:ascii="Calibri" w:eastAsia="Times New Roman" w:hAnsi="Calibri"/>
                <w:b/>
                <w:caps/>
                <w:sz w:val="24"/>
                <w:szCs w:val="24"/>
              </w:rPr>
            </w:pPr>
          </w:p>
          <w:p w14:paraId="4CA68223" w14:textId="77777777" w:rsidR="00106872" w:rsidRPr="00486013" w:rsidRDefault="00106872" w:rsidP="00106872">
            <w:pPr>
              <w:spacing w:before="0" w:after="0"/>
              <w:jc w:val="center"/>
              <w:rPr>
                <w:rFonts w:ascii="Calibri" w:eastAsia="Times New Roman" w:hAnsi="Calibri"/>
                <w:b/>
                <w:caps/>
                <w:sz w:val="24"/>
                <w:szCs w:val="24"/>
              </w:rPr>
            </w:pPr>
          </w:p>
        </w:tc>
      </w:tr>
    </w:tbl>
    <w:p w14:paraId="3E3F5DA0" w14:textId="77777777" w:rsidR="00106872" w:rsidRPr="00486013" w:rsidRDefault="00106872" w:rsidP="00106872">
      <w:pPr>
        <w:spacing w:before="0" w:after="0"/>
        <w:rPr>
          <w:rFonts w:ascii="Calibri" w:eastAsia="Times New Roman" w:hAnsi="Calibri"/>
          <w:sz w:val="24"/>
          <w:szCs w:val="24"/>
        </w:rPr>
      </w:pPr>
    </w:p>
    <w:p w14:paraId="106D9767" w14:textId="77777777" w:rsidR="00E63690" w:rsidRPr="00486013" w:rsidRDefault="00106872" w:rsidP="00E63690">
      <w:pPr>
        <w:spacing w:before="0" w:after="0"/>
        <w:rPr>
          <w:rFonts w:ascii="Calibri" w:hAnsi="Calibri"/>
          <w:b/>
          <w:bCs/>
          <w:sz w:val="24"/>
          <w:szCs w:val="24"/>
        </w:rPr>
      </w:pPr>
      <w:r w:rsidRPr="00486013">
        <w:rPr>
          <w:rFonts w:ascii="Calibri" w:eastAsia="Times New Roman" w:hAnsi="Calibri"/>
          <w:b/>
          <w:bCs/>
          <w:sz w:val="24"/>
          <w:szCs w:val="24"/>
        </w:rPr>
        <w:t xml:space="preserve">                                                           </w:t>
      </w:r>
      <w:r w:rsidR="00E63690" w:rsidRPr="00486013">
        <w:rPr>
          <w:rFonts w:ascii="Calibri" w:hAnsi="Calibri"/>
          <w:b/>
          <w:bCs/>
          <w:sz w:val="24"/>
          <w:szCs w:val="24"/>
        </w:rPr>
        <w:t>GHIDUL SOLICITANTULUI</w:t>
      </w:r>
    </w:p>
    <w:p w14:paraId="11C9B865" w14:textId="57560CCE" w:rsidR="00106872" w:rsidRPr="00486013" w:rsidRDefault="00E63690" w:rsidP="00E63690">
      <w:pPr>
        <w:spacing w:before="0" w:after="0"/>
        <w:jc w:val="center"/>
        <w:rPr>
          <w:rFonts w:ascii="Calibri" w:eastAsia="Times New Roman" w:hAnsi="Calibri"/>
          <w:b/>
          <w:bCs/>
          <w:sz w:val="24"/>
          <w:szCs w:val="24"/>
        </w:rPr>
      </w:pPr>
      <w:r w:rsidRPr="00486013">
        <w:rPr>
          <w:rFonts w:ascii="Calibri" w:hAnsi="Calibri"/>
          <w:b/>
          <w:bCs/>
          <w:sz w:val="24"/>
          <w:szCs w:val="24"/>
        </w:rPr>
        <w:t>Dezvoltarea infrastructurii educaționale la nivelul învățământului preșcolar</w:t>
      </w:r>
    </w:p>
    <w:p w14:paraId="02B3A4CE" w14:textId="77777777" w:rsidR="00106872" w:rsidRPr="00486013" w:rsidRDefault="00106872" w:rsidP="00106872">
      <w:pPr>
        <w:spacing w:before="0" w:after="0"/>
        <w:rPr>
          <w:rFonts w:ascii="Calibri" w:eastAsia="Times New Roman" w:hAnsi="Calibri"/>
          <w:sz w:val="24"/>
          <w:szCs w:val="24"/>
        </w:rPr>
      </w:pPr>
    </w:p>
    <w:p w14:paraId="40C62975" w14:textId="77777777" w:rsidR="00106872" w:rsidRPr="00486013" w:rsidRDefault="00106872" w:rsidP="00106872">
      <w:pPr>
        <w:spacing w:before="0" w:after="0"/>
        <w:rPr>
          <w:rFonts w:ascii="Calibri" w:eastAsia="Times New Roman" w:hAnsi="Calibri"/>
          <w:sz w:val="24"/>
          <w:szCs w:val="24"/>
        </w:rPr>
      </w:pPr>
    </w:p>
    <w:p w14:paraId="0D31574F" w14:textId="77777777" w:rsidR="00106872" w:rsidRPr="00486013" w:rsidRDefault="00106872" w:rsidP="00106872">
      <w:pPr>
        <w:spacing w:before="0" w:after="0"/>
        <w:rPr>
          <w:rFonts w:ascii="Calibri" w:eastAsia="Times New Roman" w:hAnsi="Calibri"/>
          <w:sz w:val="24"/>
          <w:szCs w:val="24"/>
        </w:rPr>
      </w:pPr>
    </w:p>
    <w:p w14:paraId="08E2636E" w14:textId="77777777" w:rsidR="00E63690" w:rsidRPr="00486013" w:rsidRDefault="00E63690" w:rsidP="00E63690">
      <w:pPr>
        <w:spacing w:before="0" w:after="0"/>
        <w:jc w:val="center"/>
        <w:rPr>
          <w:rFonts w:ascii="Calibri" w:hAnsi="Calibri"/>
          <w:b/>
          <w:bCs/>
          <w:sz w:val="24"/>
          <w:szCs w:val="24"/>
        </w:rPr>
      </w:pPr>
      <w:r w:rsidRPr="00486013">
        <w:rPr>
          <w:rFonts w:ascii="Calibri" w:hAnsi="Calibri"/>
          <w:b/>
          <w:bCs/>
          <w:sz w:val="24"/>
          <w:szCs w:val="24"/>
        </w:rPr>
        <w:t xml:space="preserve">Apel PRSE/5.1/1/2023 </w:t>
      </w:r>
    </w:p>
    <w:p w14:paraId="700D2828" w14:textId="77777777" w:rsidR="00E63690" w:rsidRPr="00486013" w:rsidRDefault="00E63690" w:rsidP="00E63690">
      <w:pPr>
        <w:spacing w:before="0" w:after="0"/>
        <w:jc w:val="center"/>
        <w:rPr>
          <w:rFonts w:ascii="Calibri" w:hAnsi="Calibri"/>
          <w:b/>
          <w:bCs/>
          <w:sz w:val="24"/>
          <w:szCs w:val="24"/>
        </w:rPr>
      </w:pPr>
    </w:p>
    <w:p w14:paraId="025817F2" w14:textId="39BF857D" w:rsidR="00106872" w:rsidRPr="00486013" w:rsidRDefault="00B048D6" w:rsidP="00E63690">
      <w:pPr>
        <w:spacing w:before="0" w:after="0"/>
        <w:jc w:val="center"/>
        <w:rPr>
          <w:rFonts w:ascii="Calibri" w:hAnsi="Calibri"/>
          <w:b/>
          <w:bCs/>
          <w:sz w:val="24"/>
          <w:szCs w:val="24"/>
        </w:rPr>
      </w:pPr>
      <w:r w:rsidRPr="00486013">
        <w:rPr>
          <w:rFonts w:ascii="Calibri" w:hAnsi="Calibri"/>
          <w:b/>
          <w:bCs/>
          <w:sz w:val="24"/>
          <w:szCs w:val="24"/>
        </w:rPr>
        <w:t>decembrie</w:t>
      </w:r>
      <w:r w:rsidR="00106872" w:rsidRPr="00486013">
        <w:rPr>
          <w:rFonts w:ascii="Calibri" w:hAnsi="Calibri"/>
          <w:b/>
          <w:bCs/>
          <w:sz w:val="24"/>
          <w:szCs w:val="24"/>
        </w:rPr>
        <w:t xml:space="preserve"> 2023</w:t>
      </w:r>
    </w:p>
    <w:p w14:paraId="089B5564" w14:textId="77777777" w:rsidR="00106872" w:rsidRPr="00486013" w:rsidRDefault="00106872" w:rsidP="00106872">
      <w:pPr>
        <w:spacing w:before="0" w:after="0"/>
        <w:rPr>
          <w:rFonts w:ascii="Calibri" w:eastAsia="Times New Roman" w:hAnsi="Calibri"/>
          <w:sz w:val="24"/>
          <w:szCs w:val="24"/>
        </w:rPr>
      </w:pPr>
    </w:p>
    <w:p w14:paraId="4A2792D4" w14:textId="77777777" w:rsidR="00106872" w:rsidRPr="00486013" w:rsidRDefault="00106872" w:rsidP="00106872">
      <w:pPr>
        <w:spacing w:before="0" w:after="0"/>
        <w:rPr>
          <w:rFonts w:ascii="Calibri" w:eastAsia="Times New Roman" w:hAnsi="Calibri"/>
          <w:sz w:val="24"/>
          <w:szCs w:val="24"/>
        </w:rPr>
      </w:pPr>
    </w:p>
    <w:p w14:paraId="6B38B402" w14:textId="273D9EA6" w:rsidR="00106872" w:rsidRPr="00486013" w:rsidRDefault="00106872" w:rsidP="00106872">
      <w:pPr>
        <w:spacing w:before="0" w:after="0"/>
        <w:rPr>
          <w:rFonts w:ascii="Calibri" w:eastAsia="Times New Roman" w:hAnsi="Calibri"/>
          <w:sz w:val="24"/>
          <w:szCs w:val="24"/>
        </w:rPr>
      </w:pPr>
    </w:p>
    <w:p w14:paraId="01FC14E9" w14:textId="0EC4ABB6" w:rsidR="00E43241" w:rsidRPr="00486013" w:rsidRDefault="002D7572" w:rsidP="002D7572">
      <w:pPr>
        <w:tabs>
          <w:tab w:val="left" w:pos="5599"/>
        </w:tabs>
        <w:spacing w:before="0" w:after="0"/>
        <w:rPr>
          <w:rFonts w:ascii="Calibri" w:eastAsia="Times New Roman" w:hAnsi="Calibri"/>
          <w:sz w:val="24"/>
          <w:szCs w:val="24"/>
        </w:rPr>
      </w:pPr>
      <w:r w:rsidRPr="00486013">
        <w:rPr>
          <w:rFonts w:ascii="Calibri" w:eastAsia="Times New Roman" w:hAnsi="Calibri"/>
          <w:sz w:val="24"/>
          <w:szCs w:val="24"/>
        </w:rPr>
        <w:tab/>
      </w:r>
    </w:p>
    <w:p w14:paraId="30AC2A90" w14:textId="57E9AFB3" w:rsidR="005A3B18" w:rsidRPr="00486013" w:rsidRDefault="005A3B18" w:rsidP="00106872">
      <w:pPr>
        <w:spacing w:before="0" w:after="0"/>
        <w:rPr>
          <w:rFonts w:ascii="Calibri" w:eastAsia="Times New Roman" w:hAnsi="Calibri"/>
          <w:sz w:val="24"/>
          <w:szCs w:val="24"/>
        </w:rPr>
      </w:pPr>
    </w:p>
    <w:p w14:paraId="3B065A9E" w14:textId="7DCF2B26" w:rsidR="005A3B18" w:rsidRPr="00486013" w:rsidRDefault="005A3B18" w:rsidP="00106872">
      <w:pPr>
        <w:spacing w:before="0" w:after="0"/>
        <w:rPr>
          <w:rFonts w:ascii="Calibri" w:eastAsia="Times New Roman" w:hAnsi="Calibri"/>
          <w:sz w:val="24"/>
          <w:szCs w:val="24"/>
        </w:rPr>
      </w:pPr>
    </w:p>
    <w:p w14:paraId="0FB74326" w14:textId="0497C37A" w:rsidR="005A3B18" w:rsidRPr="00486013" w:rsidRDefault="005A3B18" w:rsidP="00106872">
      <w:pPr>
        <w:spacing w:before="0" w:after="0"/>
        <w:rPr>
          <w:rFonts w:ascii="Calibri" w:eastAsia="Times New Roman" w:hAnsi="Calibri"/>
          <w:sz w:val="24"/>
          <w:szCs w:val="24"/>
        </w:rPr>
      </w:pPr>
    </w:p>
    <w:p w14:paraId="4D32DB6A" w14:textId="33183EE9" w:rsidR="005A3B18" w:rsidRPr="00486013" w:rsidRDefault="005A3B18" w:rsidP="00106872">
      <w:pPr>
        <w:spacing w:before="0" w:after="0"/>
        <w:rPr>
          <w:rFonts w:ascii="Calibri" w:eastAsia="Times New Roman" w:hAnsi="Calibri"/>
          <w:sz w:val="24"/>
          <w:szCs w:val="24"/>
        </w:rPr>
      </w:pPr>
    </w:p>
    <w:p w14:paraId="44323C79" w14:textId="5646C0E7" w:rsidR="005A3B18" w:rsidRPr="00486013" w:rsidRDefault="005A3B18" w:rsidP="00106872">
      <w:pPr>
        <w:spacing w:before="0" w:after="0"/>
        <w:rPr>
          <w:rFonts w:ascii="Calibri" w:eastAsia="Times New Roman" w:hAnsi="Calibri"/>
          <w:sz w:val="24"/>
          <w:szCs w:val="24"/>
        </w:rPr>
      </w:pPr>
    </w:p>
    <w:p w14:paraId="73633AAD" w14:textId="77777777" w:rsidR="005A3B18" w:rsidRPr="00486013" w:rsidRDefault="005A3B18" w:rsidP="00106872">
      <w:pPr>
        <w:spacing w:before="0" w:after="0"/>
        <w:rPr>
          <w:rFonts w:ascii="Calibri" w:eastAsia="Times New Roman" w:hAnsi="Calibri"/>
          <w:sz w:val="24"/>
          <w:szCs w:val="24"/>
        </w:rPr>
      </w:pPr>
    </w:p>
    <w:p w14:paraId="10D2C2FF" w14:textId="77777777" w:rsidR="00E43241" w:rsidRPr="00486013" w:rsidRDefault="00E43241" w:rsidP="00106872">
      <w:pPr>
        <w:spacing w:before="0" w:after="0"/>
        <w:rPr>
          <w:rFonts w:ascii="Calibri" w:eastAsia="Times New Roman" w:hAnsi="Calibri"/>
          <w:sz w:val="24"/>
          <w:szCs w:val="24"/>
        </w:rPr>
      </w:pPr>
    </w:p>
    <w:p w14:paraId="2C273C96" w14:textId="1AD4B650" w:rsidR="007D1765" w:rsidRPr="00486013" w:rsidRDefault="007D1765" w:rsidP="007D1765">
      <w:pPr>
        <w:tabs>
          <w:tab w:val="left" w:pos="3270"/>
        </w:tabs>
        <w:spacing w:before="0" w:after="0"/>
        <w:rPr>
          <w:rFonts w:ascii="Calibri" w:eastAsia="Times New Roman" w:hAnsi="Calibri"/>
          <w:sz w:val="24"/>
          <w:szCs w:val="24"/>
        </w:rPr>
      </w:pPr>
      <w:r w:rsidRPr="00486013">
        <w:rPr>
          <w:rFonts w:ascii="Calibri" w:eastAsia="Times New Roman" w:hAnsi="Calibri"/>
          <w:sz w:val="24"/>
          <w:szCs w:val="24"/>
        </w:rPr>
        <w:lastRenderedPageBreak/>
        <w:t>CUPRINS:</w:t>
      </w:r>
      <w:r w:rsidRPr="00486013">
        <w:rPr>
          <w:rFonts w:ascii="Calibri" w:eastAsia="Times New Roman" w:hAnsi="Calibri"/>
          <w:sz w:val="24"/>
          <w:szCs w:val="24"/>
        </w:rPr>
        <w:tab/>
      </w:r>
    </w:p>
    <w:sdt>
      <w:sdtPr>
        <w:rPr>
          <w:rFonts w:ascii="Calibri" w:eastAsia="Calibri" w:hAnsi="Calibri" w:cs="Calibri"/>
          <w:b w:val="0"/>
          <w:bCs w:val="0"/>
          <w:noProof w:val="0"/>
          <w:sz w:val="24"/>
          <w:szCs w:val="24"/>
        </w:rPr>
        <w:id w:val="-787196718"/>
        <w:docPartObj>
          <w:docPartGallery w:val="Table of Contents"/>
          <w:docPartUnique/>
        </w:docPartObj>
      </w:sdt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53A252DE" w14:textId="067685E7" w:rsidR="00E957F2" w:rsidRPr="00486013" w:rsidRDefault="00AF2842">
          <w:pPr>
            <w:pStyle w:val="TOC1"/>
            <w:rPr>
              <w:rFonts w:asciiTheme="minorHAnsi" w:eastAsiaTheme="minorEastAsia" w:hAnsiTheme="minorHAnsi" w:cstheme="minorBidi"/>
              <w:b w:val="0"/>
              <w:bCs w:val="0"/>
              <w:sz w:val="22"/>
              <w:szCs w:val="22"/>
              <w:lang w:val="en-GB" w:eastAsia="en-GB"/>
            </w:rPr>
          </w:pPr>
          <w:r w:rsidRPr="00486013">
            <w:rPr>
              <w:rFonts w:ascii="Calibri" w:hAnsi="Calibri" w:cs="Calibri"/>
              <w:bCs w:val="0"/>
              <w:sz w:val="24"/>
              <w:szCs w:val="24"/>
            </w:rPr>
            <w:fldChar w:fldCharType="begin"/>
          </w:r>
          <w:r w:rsidRPr="00486013">
            <w:rPr>
              <w:rFonts w:ascii="Calibri" w:hAnsi="Calibri" w:cs="Calibri"/>
              <w:sz w:val="24"/>
              <w:szCs w:val="24"/>
            </w:rPr>
            <w:instrText xml:space="preserve"> TOC \o "1-3" \h \z \u </w:instrText>
          </w:r>
          <w:r w:rsidRPr="00486013">
            <w:rPr>
              <w:rFonts w:ascii="Calibri" w:hAnsi="Calibri" w:cs="Calibri"/>
              <w:bCs w:val="0"/>
              <w:sz w:val="24"/>
              <w:szCs w:val="24"/>
            </w:rPr>
            <w:fldChar w:fldCharType="separate"/>
          </w:r>
          <w:hyperlink w:anchor="_Toc154150821" w:history="1">
            <w:r w:rsidR="00E957F2" w:rsidRPr="00486013">
              <w:rPr>
                <w:rStyle w:val="Hyperlink"/>
                <w:rFonts w:ascii="Calibri" w:hAnsi="Calibri" w:cs="Calibri"/>
                <w:color w:val="auto"/>
              </w:rPr>
              <w:t>1.</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PREAMBUL, ABREVIERI ȘI GLOSAR</w:t>
            </w:r>
            <w:r w:rsidR="00E957F2" w:rsidRPr="00486013">
              <w:rPr>
                <w:webHidden/>
              </w:rPr>
              <w:tab/>
            </w:r>
            <w:r w:rsidR="00E957F2" w:rsidRPr="00486013">
              <w:rPr>
                <w:webHidden/>
              </w:rPr>
              <w:fldChar w:fldCharType="begin"/>
            </w:r>
            <w:r w:rsidR="00E957F2" w:rsidRPr="00486013">
              <w:rPr>
                <w:webHidden/>
              </w:rPr>
              <w:instrText xml:space="preserve"> PAGEREF _Toc154150821 \h </w:instrText>
            </w:r>
            <w:r w:rsidR="00E957F2" w:rsidRPr="00486013">
              <w:rPr>
                <w:webHidden/>
              </w:rPr>
            </w:r>
            <w:r w:rsidR="00E957F2" w:rsidRPr="00486013">
              <w:rPr>
                <w:webHidden/>
              </w:rPr>
              <w:fldChar w:fldCharType="separate"/>
            </w:r>
            <w:r w:rsidR="00E957F2" w:rsidRPr="00486013">
              <w:rPr>
                <w:webHidden/>
              </w:rPr>
              <w:t>5</w:t>
            </w:r>
            <w:r w:rsidR="00E957F2" w:rsidRPr="00486013">
              <w:rPr>
                <w:webHidden/>
              </w:rPr>
              <w:fldChar w:fldCharType="end"/>
            </w:r>
          </w:hyperlink>
        </w:p>
        <w:p w14:paraId="1551E98A" w14:textId="6D06FCD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2" w:history="1">
            <w:r w:rsidR="00E957F2" w:rsidRPr="00486013">
              <w:rPr>
                <w:rStyle w:val="Hyperlink"/>
                <w:rFonts w:ascii="Calibri" w:hAnsi="Calibri"/>
                <w:noProof/>
                <w:color w:val="auto"/>
              </w:rPr>
              <w:t>1.1.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Preambul</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_Toc154150822 \h </w:instrText>
            </w:r>
            <w:r w:rsidR="00E957F2" w:rsidRPr="00486013">
              <w:rPr>
                <w:noProof/>
                <w:webHidden/>
              </w:rPr>
            </w:r>
            <w:r w:rsidR="00E957F2" w:rsidRPr="00486013">
              <w:rPr>
                <w:noProof/>
                <w:webHidden/>
              </w:rPr>
              <w:fldChar w:fldCharType="separate"/>
            </w:r>
            <w:r w:rsidR="00E957F2" w:rsidRPr="00486013">
              <w:rPr>
                <w:noProof/>
                <w:webHidden/>
              </w:rPr>
              <w:t>5</w:t>
            </w:r>
            <w:r w:rsidR="00E957F2" w:rsidRPr="00486013">
              <w:rPr>
                <w:noProof/>
                <w:webHidden/>
              </w:rPr>
              <w:fldChar w:fldCharType="end"/>
            </w:r>
          </w:hyperlink>
        </w:p>
        <w:p w14:paraId="02791347" w14:textId="32E8986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3" w:history="1">
            <w:r w:rsidR="00E957F2" w:rsidRPr="00486013">
              <w:rPr>
                <w:rStyle w:val="Hyperlink"/>
                <w:rFonts w:ascii="Calibri" w:hAnsi="Calibri"/>
                <w:noProof/>
                <w:color w:val="auto"/>
              </w:rPr>
              <w:t>1.2.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Abrevieri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_Toc154150823 \h </w:instrText>
            </w:r>
            <w:r w:rsidR="00E957F2" w:rsidRPr="00486013">
              <w:rPr>
                <w:noProof/>
                <w:webHidden/>
              </w:rPr>
            </w:r>
            <w:r w:rsidR="00E957F2" w:rsidRPr="00486013">
              <w:rPr>
                <w:noProof/>
                <w:webHidden/>
              </w:rPr>
              <w:fldChar w:fldCharType="separate"/>
            </w:r>
            <w:r w:rsidR="00E957F2" w:rsidRPr="00486013">
              <w:rPr>
                <w:noProof/>
                <w:webHidden/>
              </w:rPr>
              <w:t>6</w:t>
            </w:r>
            <w:r w:rsidR="00E957F2" w:rsidRPr="00486013">
              <w:rPr>
                <w:noProof/>
                <w:webHidden/>
              </w:rPr>
              <w:fldChar w:fldCharType="end"/>
            </w:r>
          </w:hyperlink>
        </w:p>
        <w:p w14:paraId="79E52A7C" w14:textId="2B93129D"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4" w:history="1">
            <w:r w:rsidR="00E957F2" w:rsidRPr="00486013">
              <w:rPr>
                <w:rStyle w:val="Hyperlink"/>
                <w:rFonts w:ascii="Calibri" w:hAnsi="Calibri"/>
                <w:noProof/>
                <w:color w:val="auto"/>
              </w:rPr>
              <w:t>1.3.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Glosar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_Toc154150824 \h </w:instrText>
            </w:r>
            <w:r w:rsidR="00E957F2" w:rsidRPr="00486013">
              <w:rPr>
                <w:noProof/>
                <w:webHidden/>
              </w:rPr>
            </w:r>
            <w:r w:rsidR="00E957F2" w:rsidRPr="00486013">
              <w:rPr>
                <w:noProof/>
                <w:webHidden/>
              </w:rPr>
              <w:fldChar w:fldCharType="separate"/>
            </w:r>
            <w:r w:rsidR="00E957F2" w:rsidRPr="00486013">
              <w:rPr>
                <w:noProof/>
                <w:webHidden/>
              </w:rPr>
              <w:t>7</w:t>
            </w:r>
            <w:r w:rsidR="00E957F2" w:rsidRPr="00486013">
              <w:rPr>
                <w:noProof/>
                <w:webHidden/>
              </w:rPr>
              <w:fldChar w:fldCharType="end"/>
            </w:r>
          </w:hyperlink>
        </w:p>
        <w:p w14:paraId="679BD0E1" w14:textId="70FC3B4A"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25" w:history="1">
            <w:r w:rsidR="00E957F2" w:rsidRPr="00486013">
              <w:rPr>
                <w:rStyle w:val="Hyperlink"/>
                <w:color w:val="auto"/>
              </w:rPr>
              <w:t>2.</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ELEMENTE DE CONTEXT</w:t>
            </w:r>
            <w:r w:rsidR="00E957F2" w:rsidRPr="00486013">
              <w:rPr>
                <w:webHidden/>
              </w:rPr>
              <w:tab/>
            </w:r>
            <w:r w:rsidR="00E957F2" w:rsidRPr="00486013">
              <w:rPr>
                <w:webHidden/>
              </w:rPr>
              <w:fldChar w:fldCharType="begin"/>
            </w:r>
            <w:r w:rsidR="00E957F2" w:rsidRPr="00486013">
              <w:rPr>
                <w:webHidden/>
              </w:rPr>
              <w:instrText xml:space="preserve"> PAGEREF _Toc154150825 \h </w:instrText>
            </w:r>
            <w:r w:rsidR="00E957F2" w:rsidRPr="00486013">
              <w:rPr>
                <w:webHidden/>
              </w:rPr>
            </w:r>
            <w:r w:rsidR="00E957F2" w:rsidRPr="00486013">
              <w:rPr>
                <w:webHidden/>
              </w:rPr>
              <w:fldChar w:fldCharType="separate"/>
            </w:r>
            <w:r w:rsidR="00E957F2" w:rsidRPr="00486013">
              <w:rPr>
                <w:webHidden/>
              </w:rPr>
              <w:t>12</w:t>
            </w:r>
            <w:r w:rsidR="00E957F2" w:rsidRPr="00486013">
              <w:rPr>
                <w:webHidden/>
              </w:rPr>
              <w:fldChar w:fldCharType="end"/>
            </w:r>
          </w:hyperlink>
        </w:p>
        <w:p w14:paraId="5FA945FE" w14:textId="1B058B27"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6" w:history="1">
            <w:r w:rsidR="00E957F2" w:rsidRPr="00486013">
              <w:rPr>
                <w:rStyle w:val="Hyperlink"/>
                <w:rFonts w:ascii="Calibri" w:hAnsi="Calibri"/>
                <w:noProof/>
                <w:color w:val="auto"/>
              </w:rPr>
              <w:t>2.1.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Informații generale PR Sud Est 2021 – 2027</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_Toc154150826 \h </w:instrText>
            </w:r>
            <w:r w:rsidR="00E957F2" w:rsidRPr="00486013">
              <w:rPr>
                <w:noProof/>
                <w:webHidden/>
              </w:rPr>
            </w:r>
            <w:r w:rsidR="00E957F2" w:rsidRPr="00486013">
              <w:rPr>
                <w:noProof/>
                <w:webHidden/>
              </w:rPr>
              <w:fldChar w:fldCharType="separate"/>
            </w:r>
            <w:r w:rsidR="00E957F2" w:rsidRPr="00486013">
              <w:rPr>
                <w:noProof/>
                <w:webHidden/>
              </w:rPr>
              <w:t>12</w:t>
            </w:r>
            <w:r w:rsidR="00E957F2" w:rsidRPr="00486013">
              <w:rPr>
                <w:noProof/>
                <w:webHidden/>
              </w:rPr>
              <w:fldChar w:fldCharType="end"/>
            </w:r>
          </w:hyperlink>
        </w:p>
        <w:p w14:paraId="7BEEFD95" w14:textId="72BBB3AA"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7" w:history="1">
            <w:r w:rsidR="00E957F2" w:rsidRPr="00486013">
              <w:rPr>
                <w:rStyle w:val="Hyperlink"/>
                <w:rFonts w:ascii="Calibri" w:hAnsi="Calibri"/>
                <w:noProof/>
                <w:color w:val="auto"/>
              </w:rPr>
              <w:t>2.2.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Prioritatea/Fond/Obiectivul de politică/Obiectivul specific</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_Toc154150827 \h </w:instrText>
            </w:r>
            <w:r w:rsidR="00E957F2" w:rsidRPr="00486013">
              <w:rPr>
                <w:noProof/>
                <w:webHidden/>
              </w:rPr>
            </w:r>
            <w:r w:rsidR="00E957F2" w:rsidRPr="00486013">
              <w:rPr>
                <w:noProof/>
                <w:webHidden/>
              </w:rPr>
              <w:fldChar w:fldCharType="separate"/>
            </w:r>
            <w:r w:rsidR="00E957F2" w:rsidRPr="00486013">
              <w:rPr>
                <w:noProof/>
                <w:webHidden/>
              </w:rPr>
              <w:t>12</w:t>
            </w:r>
            <w:r w:rsidR="00E957F2" w:rsidRPr="00486013">
              <w:rPr>
                <w:noProof/>
                <w:webHidden/>
              </w:rPr>
              <w:fldChar w:fldCharType="end"/>
            </w:r>
          </w:hyperlink>
        </w:p>
        <w:p w14:paraId="1A8334F1" w14:textId="7A6CE65D"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28" w:history="1">
            <w:r w:rsidR="00E957F2" w:rsidRPr="00486013">
              <w:rPr>
                <w:rStyle w:val="Hyperlink"/>
                <w:rFonts w:ascii="Calibri" w:hAnsi="Calibri"/>
                <w:noProof/>
                <w:color w:val="auto"/>
              </w:rPr>
              <w:t>2.3.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Reglementări europene și naționale, cadru strategic, documente programatice aplicabile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_Toc154150828 \h </w:instrText>
            </w:r>
            <w:r w:rsidR="00E957F2" w:rsidRPr="00486013">
              <w:rPr>
                <w:noProof/>
                <w:webHidden/>
              </w:rPr>
            </w:r>
            <w:r w:rsidR="00E957F2" w:rsidRPr="00486013">
              <w:rPr>
                <w:noProof/>
                <w:webHidden/>
              </w:rPr>
              <w:fldChar w:fldCharType="separate"/>
            </w:r>
            <w:r w:rsidR="00E957F2" w:rsidRPr="00486013">
              <w:rPr>
                <w:noProof/>
                <w:webHidden/>
              </w:rPr>
              <w:t>12</w:t>
            </w:r>
            <w:r w:rsidR="00E957F2" w:rsidRPr="00486013">
              <w:rPr>
                <w:noProof/>
                <w:webHidden/>
              </w:rPr>
              <w:fldChar w:fldCharType="end"/>
            </w:r>
          </w:hyperlink>
        </w:p>
        <w:p w14:paraId="3692C61C" w14:textId="777935D0"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29" w:history="1">
            <w:r w:rsidR="00E957F2" w:rsidRPr="00486013">
              <w:rPr>
                <w:rStyle w:val="Hyperlink"/>
                <w:color w:val="auto"/>
              </w:rPr>
              <w:t>3.</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ASPECTE SPECIFICE APELULUI DE PROIECTE</w:t>
            </w:r>
            <w:r w:rsidR="00E957F2" w:rsidRPr="00486013">
              <w:rPr>
                <w:webHidden/>
              </w:rPr>
              <w:tab/>
            </w:r>
            <w:r w:rsidR="00E957F2" w:rsidRPr="00486013">
              <w:rPr>
                <w:webHidden/>
              </w:rPr>
              <w:fldChar w:fldCharType="begin"/>
            </w:r>
            <w:r w:rsidR="00E957F2" w:rsidRPr="00486013">
              <w:rPr>
                <w:webHidden/>
              </w:rPr>
              <w:instrText xml:space="preserve"> PAGEREF _Toc154150829 \h </w:instrText>
            </w:r>
            <w:r w:rsidR="00E957F2" w:rsidRPr="00486013">
              <w:rPr>
                <w:webHidden/>
              </w:rPr>
            </w:r>
            <w:r w:rsidR="00E957F2" w:rsidRPr="00486013">
              <w:rPr>
                <w:webHidden/>
              </w:rPr>
              <w:fldChar w:fldCharType="separate"/>
            </w:r>
            <w:r w:rsidR="00E957F2" w:rsidRPr="00486013">
              <w:rPr>
                <w:webHidden/>
              </w:rPr>
              <w:t>17</w:t>
            </w:r>
            <w:r w:rsidR="00E957F2" w:rsidRPr="00486013">
              <w:rPr>
                <w:webHidden/>
              </w:rPr>
              <w:fldChar w:fldCharType="end"/>
            </w:r>
          </w:hyperlink>
        </w:p>
        <w:p w14:paraId="37C701BB" w14:textId="129B360E"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0" w:history="1">
            <w:r w:rsidR="00E957F2" w:rsidRPr="00486013">
              <w:rPr>
                <w:rStyle w:val="Hyperlink"/>
                <w:rFonts w:ascii="Calibri" w:hAnsi="Calibri"/>
                <w:noProof/>
                <w:color w:val="auto"/>
              </w:rPr>
              <w:t>3.1 Tipul de apel</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_Toc154150830 \h </w:instrText>
            </w:r>
            <w:r w:rsidR="00E957F2" w:rsidRPr="00486013">
              <w:rPr>
                <w:noProof/>
                <w:webHidden/>
              </w:rPr>
            </w:r>
            <w:r w:rsidR="00E957F2" w:rsidRPr="00486013">
              <w:rPr>
                <w:noProof/>
                <w:webHidden/>
              </w:rPr>
              <w:fldChar w:fldCharType="separate"/>
            </w:r>
            <w:r w:rsidR="00E957F2" w:rsidRPr="00486013">
              <w:rPr>
                <w:noProof/>
                <w:webHidden/>
              </w:rPr>
              <w:t>17</w:t>
            </w:r>
            <w:r w:rsidR="00E957F2" w:rsidRPr="00486013">
              <w:rPr>
                <w:noProof/>
                <w:webHidden/>
              </w:rPr>
              <w:fldChar w:fldCharType="end"/>
            </w:r>
          </w:hyperlink>
        </w:p>
        <w:p w14:paraId="689A2970" w14:textId="7411DD0A"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1" w:history="1">
            <w:r w:rsidR="00E957F2" w:rsidRPr="00486013">
              <w:rPr>
                <w:rStyle w:val="Hyperlink"/>
                <w:rFonts w:ascii="Calibri" w:hAnsi="Calibri"/>
                <w:noProof/>
                <w:color w:val="auto"/>
              </w:rPr>
              <w:t>3.2 Forma de sprijin</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_Toc154150831 \h </w:instrText>
            </w:r>
            <w:r w:rsidR="00E957F2" w:rsidRPr="00486013">
              <w:rPr>
                <w:noProof/>
                <w:webHidden/>
              </w:rPr>
            </w:r>
            <w:r w:rsidR="00E957F2" w:rsidRPr="00486013">
              <w:rPr>
                <w:noProof/>
                <w:webHidden/>
              </w:rPr>
              <w:fldChar w:fldCharType="separate"/>
            </w:r>
            <w:r w:rsidR="00E957F2" w:rsidRPr="00486013">
              <w:rPr>
                <w:noProof/>
                <w:webHidden/>
              </w:rPr>
              <w:t>18</w:t>
            </w:r>
            <w:r w:rsidR="00E957F2" w:rsidRPr="00486013">
              <w:rPr>
                <w:noProof/>
                <w:webHidden/>
              </w:rPr>
              <w:fldChar w:fldCharType="end"/>
            </w:r>
          </w:hyperlink>
        </w:p>
        <w:p w14:paraId="7D34AAF7" w14:textId="552793F6"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2" w:history="1">
            <w:r w:rsidR="00E957F2" w:rsidRPr="00486013">
              <w:rPr>
                <w:rStyle w:val="Hyperlink"/>
                <w:rFonts w:ascii="Calibri" w:hAnsi="Calibri"/>
                <w:noProof/>
                <w:color w:val="auto"/>
              </w:rPr>
              <w:t>3.3 Bugetul alocat apelului de proiecte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_Toc154150832 \h </w:instrText>
            </w:r>
            <w:r w:rsidR="00E957F2" w:rsidRPr="00486013">
              <w:rPr>
                <w:noProof/>
                <w:webHidden/>
              </w:rPr>
            </w:r>
            <w:r w:rsidR="00E957F2" w:rsidRPr="00486013">
              <w:rPr>
                <w:noProof/>
                <w:webHidden/>
              </w:rPr>
              <w:fldChar w:fldCharType="separate"/>
            </w:r>
            <w:r w:rsidR="00E957F2" w:rsidRPr="00486013">
              <w:rPr>
                <w:noProof/>
                <w:webHidden/>
              </w:rPr>
              <w:t>18</w:t>
            </w:r>
            <w:r w:rsidR="00E957F2" w:rsidRPr="00486013">
              <w:rPr>
                <w:noProof/>
                <w:webHidden/>
              </w:rPr>
              <w:fldChar w:fldCharType="end"/>
            </w:r>
          </w:hyperlink>
        </w:p>
        <w:p w14:paraId="688FBA8B" w14:textId="451D5755"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33" w:history="1">
            <w:r w:rsidR="00E957F2" w:rsidRPr="00486013">
              <w:rPr>
                <w:rStyle w:val="Hyperlink"/>
                <w:rFonts w:ascii="Calibri" w:hAnsi="Calibri"/>
                <w:noProof/>
                <w:color w:val="auto"/>
              </w:rPr>
              <w:t>3.4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Rata de cofinanţare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_Toc154150833 \h </w:instrText>
            </w:r>
            <w:r w:rsidR="00E957F2" w:rsidRPr="00486013">
              <w:rPr>
                <w:noProof/>
                <w:webHidden/>
              </w:rPr>
            </w:r>
            <w:r w:rsidR="00E957F2" w:rsidRPr="00486013">
              <w:rPr>
                <w:noProof/>
                <w:webHidden/>
              </w:rPr>
              <w:fldChar w:fldCharType="separate"/>
            </w:r>
            <w:r w:rsidR="00E957F2" w:rsidRPr="00486013">
              <w:rPr>
                <w:noProof/>
                <w:webHidden/>
              </w:rPr>
              <w:t>18</w:t>
            </w:r>
            <w:r w:rsidR="00E957F2" w:rsidRPr="00486013">
              <w:rPr>
                <w:noProof/>
                <w:webHidden/>
              </w:rPr>
              <w:fldChar w:fldCharType="end"/>
            </w:r>
          </w:hyperlink>
        </w:p>
        <w:p w14:paraId="6CF4473A" w14:textId="3BEADD38"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4" w:history="1">
            <w:r w:rsidR="00E957F2" w:rsidRPr="00486013">
              <w:rPr>
                <w:rStyle w:val="Hyperlink"/>
                <w:rFonts w:ascii="Calibri" w:hAnsi="Calibri"/>
                <w:noProof/>
                <w:color w:val="auto"/>
              </w:rPr>
              <w:t xml:space="preserve">3.5 Zona </w:t>
            </w:r>
            <w:r w:rsidR="00E957F2" w:rsidRPr="00486013">
              <w:rPr>
                <w:rStyle w:val="Hyperlink"/>
                <w:rFonts w:ascii="Calibri" w:hAnsi="Calibri"/>
                <w:noProof/>
                <w:color w:val="auto"/>
                <w:lang w:val="fr-FR"/>
              </w:rPr>
              <w:t>/ zonele geografică(e) vizată(e) de apelul de Proiecte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_Toc154150834 \h </w:instrText>
            </w:r>
            <w:r w:rsidR="00E957F2" w:rsidRPr="00486013">
              <w:rPr>
                <w:noProof/>
                <w:webHidden/>
              </w:rPr>
            </w:r>
            <w:r w:rsidR="00E957F2" w:rsidRPr="00486013">
              <w:rPr>
                <w:noProof/>
                <w:webHidden/>
              </w:rPr>
              <w:fldChar w:fldCharType="separate"/>
            </w:r>
            <w:r w:rsidR="00E957F2" w:rsidRPr="00486013">
              <w:rPr>
                <w:noProof/>
                <w:webHidden/>
              </w:rPr>
              <w:t>18</w:t>
            </w:r>
            <w:r w:rsidR="00E957F2" w:rsidRPr="00486013">
              <w:rPr>
                <w:noProof/>
                <w:webHidden/>
              </w:rPr>
              <w:fldChar w:fldCharType="end"/>
            </w:r>
          </w:hyperlink>
        </w:p>
        <w:p w14:paraId="725D6903" w14:textId="1D9D79AC"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5" w:history="1">
            <w:r w:rsidR="00E957F2" w:rsidRPr="00486013">
              <w:rPr>
                <w:rStyle w:val="Hyperlink"/>
                <w:rFonts w:ascii="Calibri" w:hAnsi="Calibri"/>
                <w:noProof/>
                <w:color w:val="auto"/>
              </w:rPr>
              <w:t>3.6 Acțiuni sprijinite în cadrul apelului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_Toc154150835 \h </w:instrText>
            </w:r>
            <w:r w:rsidR="00E957F2" w:rsidRPr="00486013">
              <w:rPr>
                <w:noProof/>
                <w:webHidden/>
              </w:rPr>
            </w:r>
            <w:r w:rsidR="00E957F2" w:rsidRPr="00486013">
              <w:rPr>
                <w:noProof/>
                <w:webHidden/>
              </w:rPr>
              <w:fldChar w:fldCharType="separate"/>
            </w:r>
            <w:r w:rsidR="00E957F2" w:rsidRPr="00486013">
              <w:rPr>
                <w:noProof/>
                <w:webHidden/>
              </w:rPr>
              <w:t>18</w:t>
            </w:r>
            <w:r w:rsidR="00E957F2" w:rsidRPr="00486013">
              <w:rPr>
                <w:noProof/>
                <w:webHidden/>
              </w:rPr>
              <w:fldChar w:fldCharType="end"/>
            </w:r>
          </w:hyperlink>
        </w:p>
        <w:p w14:paraId="04929C7E" w14:textId="50D7A778"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6" w:history="1">
            <w:r w:rsidR="00E957F2" w:rsidRPr="00486013">
              <w:rPr>
                <w:rStyle w:val="Hyperlink"/>
                <w:rFonts w:ascii="Calibri" w:hAnsi="Calibri"/>
                <w:noProof/>
                <w:color w:val="auto"/>
              </w:rPr>
              <w:t>3.7 Grup ţintă vizat de apelul de proiecte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_Toc154150836 \h </w:instrText>
            </w:r>
            <w:r w:rsidR="00E957F2" w:rsidRPr="00486013">
              <w:rPr>
                <w:noProof/>
                <w:webHidden/>
              </w:rPr>
            </w:r>
            <w:r w:rsidR="00E957F2" w:rsidRPr="00486013">
              <w:rPr>
                <w:noProof/>
                <w:webHidden/>
              </w:rPr>
              <w:fldChar w:fldCharType="separate"/>
            </w:r>
            <w:r w:rsidR="00E957F2" w:rsidRPr="00486013">
              <w:rPr>
                <w:noProof/>
                <w:webHidden/>
              </w:rPr>
              <w:t>21</w:t>
            </w:r>
            <w:r w:rsidR="00E957F2" w:rsidRPr="00486013">
              <w:rPr>
                <w:noProof/>
                <w:webHidden/>
              </w:rPr>
              <w:fldChar w:fldCharType="end"/>
            </w:r>
          </w:hyperlink>
        </w:p>
        <w:p w14:paraId="078A3FC1" w14:textId="2ECB6125" w:rsidR="00E957F2" w:rsidRPr="00486013" w:rsidRDefault="00783E6F">
          <w:pPr>
            <w:pStyle w:val="TOC2"/>
            <w:tabs>
              <w:tab w:val="right" w:leader="dot" w:pos="9204"/>
            </w:tabs>
            <w:rPr>
              <w:rFonts w:asciiTheme="minorHAnsi" w:eastAsiaTheme="minorEastAsia" w:hAnsiTheme="minorHAnsi" w:cstheme="minorBidi"/>
              <w:noProof/>
              <w:sz w:val="22"/>
              <w:szCs w:val="22"/>
              <w:lang w:val="en-GB" w:eastAsia="en-GB"/>
            </w:rPr>
          </w:pPr>
          <w:hyperlink w:anchor="_Toc154150837" w:history="1">
            <w:r w:rsidR="00E957F2" w:rsidRPr="00486013">
              <w:rPr>
                <w:rStyle w:val="Hyperlink"/>
                <w:rFonts w:ascii="Calibri" w:hAnsi="Calibri"/>
                <w:noProof/>
                <w:color w:val="auto"/>
              </w:rPr>
              <w:t>3.8 Indicatori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_Toc154150837 \h </w:instrText>
            </w:r>
            <w:r w:rsidR="00E957F2" w:rsidRPr="00486013">
              <w:rPr>
                <w:noProof/>
                <w:webHidden/>
              </w:rPr>
            </w:r>
            <w:r w:rsidR="00E957F2" w:rsidRPr="00486013">
              <w:rPr>
                <w:noProof/>
                <w:webHidden/>
              </w:rPr>
              <w:fldChar w:fldCharType="separate"/>
            </w:r>
            <w:r w:rsidR="00E957F2" w:rsidRPr="00486013">
              <w:rPr>
                <w:noProof/>
                <w:webHidden/>
              </w:rPr>
              <w:t>21</w:t>
            </w:r>
            <w:r w:rsidR="00E957F2" w:rsidRPr="00486013">
              <w:rPr>
                <w:noProof/>
                <w:webHidden/>
              </w:rPr>
              <w:fldChar w:fldCharType="end"/>
            </w:r>
          </w:hyperlink>
        </w:p>
        <w:p w14:paraId="5DBC8882" w14:textId="4722B3D4" w:rsidR="00E957F2" w:rsidRPr="00486013" w:rsidRDefault="00783E6F">
          <w:pPr>
            <w:pStyle w:val="TOC3"/>
            <w:rPr>
              <w:rFonts w:eastAsiaTheme="minorEastAsia" w:cstheme="minorBidi"/>
              <w:iCs w:val="0"/>
              <w:sz w:val="22"/>
              <w:szCs w:val="22"/>
              <w:lang w:val="en-GB" w:eastAsia="en-GB"/>
            </w:rPr>
          </w:pPr>
          <w:hyperlink w:anchor="_Toc154150838" w:history="1">
            <w:r w:rsidR="00E957F2" w:rsidRPr="00486013">
              <w:rPr>
                <w:rStyle w:val="Hyperlink"/>
                <w:rFonts w:cs="Calibri"/>
                <w:color w:val="auto"/>
              </w:rPr>
              <w:t>3.8.1. Indicatori de realizare</w:t>
            </w:r>
            <w:r w:rsidR="00E957F2" w:rsidRPr="00486013">
              <w:rPr>
                <w:webHidden/>
              </w:rPr>
              <w:tab/>
            </w:r>
            <w:r w:rsidR="00E957F2" w:rsidRPr="00486013">
              <w:rPr>
                <w:webHidden/>
              </w:rPr>
              <w:fldChar w:fldCharType="begin"/>
            </w:r>
            <w:r w:rsidR="00E957F2" w:rsidRPr="00486013">
              <w:rPr>
                <w:webHidden/>
              </w:rPr>
              <w:instrText xml:space="preserve"> PAGEREF _Toc154150838 \h </w:instrText>
            </w:r>
            <w:r w:rsidR="00E957F2" w:rsidRPr="00486013">
              <w:rPr>
                <w:webHidden/>
              </w:rPr>
            </w:r>
            <w:r w:rsidR="00E957F2" w:rsidRPr="00486013">
              <w:rPr>
                <w:webHidden/>
              </w:rPr>
              <w:fldChar w:fldCharType="separate"/>
            </w:r>
            <w:r w:rsidR="00E957F2" w:rsidRPr="00486013">
              <w:rPr>
                <w:webHidden/>
              </w:rPr>
              <w:t>21</w:t>
            </w:r>
            <w:r w:rsidR="00E957F2" w:rsidRPr="00486013">
              <w:rPr>
                <w:webHidden/>
              </w:rPr>
              <w:fldChar w:fldCharType="end"/>
            </w:r>
          </w:hyperlink>
        </w:p>
        <w:p w14:paraId="24CDC250" w14:textId="007FAB9B" w:rsidR="00E957F2" w:rsidRPr="00486013" w:rsidRDefault="00783E6F">
          <w:pPr>
            <w:pStyle w:val="TOC3"/>
            <w:rPr>
              <w:rFonts w:eastAsiaTheme="minorEastAsia" w:cstheme="minorBidi"/>
              <w:iCs w:val="0"/>
              <w:sz w:val="22"/>
              <w:szCs w:val="22"/>
              <w:lang w:val="en-GB" w:eastAsia="en-GB"/>
            </w:rPr>
          </w:pPr>
          <w:hyperlink w:anchor="_Toc154150839" w:history="1">
            <w:r w:rsidR="00E957F2" w:rsidRPr="00486013">
              <w:rPr>
                <w:rStyle w:val="Hyperlink"/>
                <w:rFonts w:cs="Calibri"/>
                <w:color w:val="auto"/>
              </w:rPr>
              <w:t>3.8.2.</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Indicatori de rezultat</w:t>
            </w:r>
            <w:r w:rsidR="00E957F2" w:rsidRPr="00486013">
              <w:rPr>
                <w:webHidden/>
              </w:rPr>
              <w:tab/>
            </w:r>
            <w:r w:rsidR="00E957F2" w:rsidRPr="00486013">
              <w:rPr>
                <w:webHidden/>
              </w:rPr>
              <w:fldChar w:fldCharType="begin"/>
            </w:r>
            <w:r w:rsidR="00E957F2" w:rsidRPr="00486013">
              <w:rPr>
                <w:webHidden/>
              </w:rPr>
              <w:instrText xml:space="preserve"> PAGEREF _Toc154150839 \h </w:instrText>
            </w:r>
            <w:r w:rsidR="00E957F2" w:rsidRPr="00486013">
              <w:rPr>
                <w:webHidden/>
              </w:rPr>
            </w:r>
            <w:r w:rsidR="00E957F2" w:rsidRPr="00486013">
              <w:rPr>
                <w:webHidden/>
              </w:rPr>
              <w:fldChar w:fldCharType="separate"/>
            </w:r>
            <w:r w:rsidR="00E957F2" w:rsidRPr="00486013">
              <w:rPr>
                <w:webHidden/>
              </w:rPr>
              <w:t>22</w:t>
            </w:r>
            <w:r w:rsidR="00E957F2" w:rsidRPr="00486013">
              <w:rPr>
                <w:webHidden/>
              </w:rPr>
              <w:fldChar w:fldCharType="end"/>
            </w:r>
          </w:hyperlink>
        </w:p>
        <w:p w14:paraId="04A43DCC" w14:textId="163E6436" w:rsidR="00E957F2" w:rsidRPr="00486013" w:rsidRDefault="00783E6F">
          <w:pPr>
            <w:pStyle w:val="TOC3"/>
            <w:rPr>
              <w:rFonts w:eastAsiaTheme="minorEastAsia" w:cstheme="minorBidi"/>
              <w:iCs w:val="0"/>
              <w:sz w:val="22"/>
              <w:szCs w:val="22"/>
              <w:lang w:val="en-GB" w:eastAsia="en-GB"/>
            </w:rPr>
          </w:pPr>
          <w:hyperlink w:anchor="_Toc154150840" w:history="1">
            <w:r w:rsidR="00E957F2" w:rsidRPr="00486013">
              <w:rPr>
                <w:rStyle w:val="Hyperlink"/>
                <w:rFonts w:cs="Calibri"/>
                <w:color w:val="auto"/>
              </w:rPr>
              <w:t>3.8.3.</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Indicatori suplimentari specifici Apelului de Proiecte</w:t>
            </w:r>
            <w:r w:rsidR="00E957F2" w:rsidRPr="00486013">
              <w:rPr>
                <w:webHidden/>
              </w:rPr>
              <w:tab/>
            </w:r>
            <w:r w:rsidR="00E957F2" w:rsidRPr="00486013">
              <w:rPr>
                <w:webHidden/>
              </w:rPr>
              <w:fldChar w:fldCharType="begin"/>
            </w:r>
            <w:r w:rsidR="00E957F2" w:rsidRPr="00486013">
              <w:rPr>
                <w:webHidden/>
              </w:rPr>
              <w:instrText xml:space="preserve"> PAGEREF _Toc154150840 \h </w:instrText>
            </w:r>
            <w:r w:rsidR="00E957F2" w:rsidRPr="00486013">
              <w:rPr>
                <w:webHidden/>
              </w:rPr>
            </w:r>
            <w:r w:rsidR="00E957F2" w:rsidRPr="00486013">
              <w:rPr>
                <w:webHidden/>
              </w:rPr>
              <w:fldChar w:fldCharType="separate"/>
            </w:r>
            <w:r w:rsidR="00E957F2" w:rsidRPr="00486013">
              <w:rPr>
                <w:webHidden/>
              </w:rPr>
              <w:t>23</w:t>
            </w:r>
            <w:r w:rsidR="00E957F2" w:rsidRPr="00486013">
              <w:rPr>
                <w:webHidden/>
              </w:rPr>
              <w:fldChar w:fldCharType="end"/>
            </w:r>
          </w:hyperlink>
        </w:p>
        <w:p w14:paraId="2BE38092" w14:textId="3B6525A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1" w:history="1">
            <w:r w:rsidR="00E957F2" w:rsidRPr="00486013">
              <w:rPr>
                <w:rStyle w:val="Hyperlink"/>
                <w:rFonts w:ascii="Calibri" w:hAnsi="Calibri"/>
                <w:noProof/>
                <w:color w:val="auto"/>
              </w:rPr>
              <w:t>3.9.</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Rezultate așteptate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_Toc154150841 \h </w:instrText>
            </w:r>
            <w:r w:rsidR="00E957F2" w:rsidRPr="00486013">
              <w:rPr>
                <w:noProof/>
                <w:webHidden/>
              </w:rPr>
            </w:r>
            <w:r w:rsidR="00E957F2" w:rsidRPr="00486013">
              <w:rPr>
                <w:noProof/>
                <w:webHidden/>
              </w:rPr>
              <w:fldChar w:fldCharType="separate"/>
            </w:r>
            <w:r w:rsidR="00E957F2" w:rsidRPr="00486013">
              <w:rPr>
                <w:noProof/>
                <w:webHidden/>
              </w:rPr>
              <w:t>23</w:t>
            </w:r>
            <w:r w:rsidR="00E957F2" w:rsidRPr="00486013">
              <w:rPr>
                <w:noProof/>
                <w:webHidden/>
              </w:rPr>
              <w:fldChar w:fldCharType="end"/>
            </w:r>
          </w:hyperlink>
        </w:p>
        <w:p w14:paraId="51C82320" w14:textId="60939482"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2" w:history="1">
            <w:r w:rsidR="00E957F2" w:rsidRPr="00486013">
              <w:rPr>
                <w:rStyle w:val="Hyperlink"/>
                <w:rFonts w:ascii="Calibri" w:hAnsi="Calibri"/>
                <w:noProof/>
                <w:color w:val="auto"/>
              </w:rPr>
              <w:t>3.10.</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Operaţiune de importanţă strategică</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_Toc154150842 \h </w:instrText>
            </w:r>
            <w:r w:rsidR="00E957F2" w:rsidRPr="00486013">
              <w:rPr>
                <w:noProof/>
                <w:webHidden/>
              </w:rPr>
            </w:r>
            <w:r w:rsidR="00E957F2" w:rsidRPr="00486013">
              <w:rPr>
                <w:noProof/>
                <w:webHidden/>
              </w:rPr>
              <w:fldChar w:fldCharType="separate"/>
            </w:r>
            <w:r w:rsidR="00E957F2" w:rsidRPr="00486013">
              <w:rPr>
                <w:noProof/>
                <w:webHidden/>
              </w:rPr>
              <w:t>23</w:t>
            </w:r>
            <w:r w:rsidR="00E957F2" w:rsidRPr="00486013">
              <w:rPr>
                <w:noProof/>
                <w:webHidden/>
              </w:rPr>
              <w:fldChar w:fldCharType="end"/>
            </w:r>
          </w:hyperlink>
        </w:p>
        <w:p w14:paraId="05F86469" w14:textId="35AE7471"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3" w:history="1">
            <w:r w:rsidR="00E957F2" w:rsidRPr="00486013">
              <w:rPr>
                <w:rStyle w:val="Hyperlink"/>
                <w:rFonts w:ascii="Calibri" w:hAnsi="Calibri"/>
                <w:noProof/>
                <w:color w:val="auto"/>
              </w:rPr>
              <w:t>3.11.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Investiţii teritoriale integrate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_Toc154150843 \h </w:instrText>
            </w:r>
            <w:r w:rsidR="00E957F2" w:rsidRPr="00486013">
              <w:rPr>
                <w:noProof/>
                <w:webHidden/>
              </w:rPr>
            </w:r>
            <w:r w:rsidR="00E957F2" w:rsidRPr="00486013">
              <w:rPr>
                <w:noProof/>
                <w:webHidden/>
              </w:rPr>
              <w:fldChar w:fldCharType="separate"/>
            </w:r>
            <w:r w:rsidR="00E957F2" w:rsidRPr="00486013">
              <w:rPr>
                <w:noProof/>
                <w:webHidden/>
              </w:rPr>
              <w:t>23</w:t>
            </w:r>
            <w:r w:rsidR="00E957F2" w:rsidRPr="00486013">
              <w:rPr>
                <w:noProof/>
                <w:webHidden/>
              </w:rPr>
              <w:fldChar w:fldCharType="end"/>
            </w:r>
          </w:hyperlink>
        </w:p>
        <w:p w14:paraId="2530C532" w14:textId="3AAAE691"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4" w:history="1">
            <w:r w:rsidR="00E957F2" w:rsidRPr="00486013">
              <w:rPr>
                <w:rStyle w:val="Hyperlink"/>
                <w:rFonts w:ascii="Calibri" w:hAnsi="Calibri"/>
                <w:noProof/>
                <w:color w:val="auto"/>
              </w:rPr>
              <w:t>3.12.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Dezvoltare locală plasată sub responsabilitatea comunității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_Toc154150844 \h </w:instrText>
            </w:r>
            <w:r w:rsidR="00E957F2" w:rsidRPr="00486013">
              <w:rPr>
                <w:noProof/>
                <w:webHidden/>
              </w:rPr>
            </w:r>
            <w:r w:rsidR="00E957F2" w:rsidRPr="00486013">
              <w:rPr>
                <w:noProof/>
                <w:webHidden/>
              </w:rPr>
              <w:fldChar w:fldCharType="separate"/>
            </w:r>
            <w:r w:rsidR="00E957F2" w:rsidRPr="00486013">
              <w:rPr>
                <w:noProof/>
                <w:webHidden/>
              </w:rPr>
              <w:t>24</w:t>
            </w:r>
            <w:r w:rsidR="00E957F2" w:rsidRPr="00486013">
              <w:rPr>
                <w:noProof/>
                <w:webHidden/>
              </w:rPr>
              <w:fldChar w:fldCharType="end"/>
            </w:r>
          </w:hyperlink>
        </w:p>
        <w:p w14:paraId="5B09D9B7" w14:textId="096343BD"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5" w:history="1">
            <w:r w:rsidR="00E957F2" w:rsidRPr="00486013">
              <w:rPr>
                <w:rStyle w:val="Hyperlink"/>
                <w:rFonts w:ascii="Calibri" w:hAnsi="Calibri"/>
                <w:noProof/>
                <w:color w:val="auto"/>
              </w:rPr>
              <w:t>3.13.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Reguli privind ajutorul de stat</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_Toc154150845 \h </w:instrText>
            </w:r>
            <w:r w:rsidR="00E957F2" w:rsidRPr="00486013">
              <w:rPr>
                <w:noProof/>
                <w:webHidden/>
              </w:rPr>
            </w:r>
            <w:r w:rsidR="00E957F2" w:rsidRPr="00486013">
              <w:rPr>
                <w:noProof/>
                <w:webHidden/>
              </w:rPr>
              <w:fldChar w:fldCharType="separate"/>
            </w:r>
            <w:r w:rsidR="00E957F2" w:rsidRPr="00486013">
              <w:rPr>
                <w:noProof/>
                <w:webHidden/>
              </w:rPr>
              <w:t>24</w:t>
            </w:r>
            <w:r w:rsidR="00E957F2" w:rsidRPr="00486013">
              <w:rPr>
                <w:noProof/>
                <w:webHidden/>
              </w:rPr>
              <w:fldChar w:fldCharType="end"/>
            </w:r>
          </w:hyperlink>
        </w:p>
        <w:p w14:paraId="23F2376B" w14:textId="1226A2DC"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6" w:history="1">
            <w:r w:rsidR="00E957F2" w:rsidRPr="00486013">
              <w:rPr>
                <w:rStyle w:val="Hyperlink"/>
                <w:rFonts w:ascii="Calibri" w:hAnsi="Calibri"/>
                <w:noProof/>
                <w:color w:val="auto"/>
              </w:rPr>
              <w:t>3.14.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Reguli privind instrumente financiare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_Toc154150846 \h </w:instrText>
            </w:r>
            <w:r w:rsidR="00E957F2" w:rsidRPr="00486013">
              <w:rPr>
                <w:noProof/>
                <w:webHidden/>
              </w:rPr>
            </w:r>
            <w:r w:rsidR="00E957F2" w:rsidRPr="00486013">
              <w:rPr>
                <w:noProof/>
                <w:webHidden/>
              </w:rPr>
              <w:fldChar w:fldCharType="separate"/>
            </w:r>
            <w:r w:rsidR="00E957F2" w:rsidRPr="00486013">
              <w:rPr>
                <w:noProof/>
                <w:webHidden/>
              </w:rPr>
              <w:t>25</w:t>
            </w:r>
            <w:r w:rsidR="00E957F2" w:rsidRPr="00486013">
              <w:rPr>
                <w:noProof/>
                <w:webHidden/>
              </w:rPr>
              <w:fldChar w:fldCharType="end"/>
            </w:r>
          </w:hyperlink>
        </w:p>
        <w:p w14:paraId="1E44D9F7" w14:textId="6AB2F4E2"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7" w:history="1">
            <w:r w:rsidR="00E957F2" w:rsidRPr="00486013">
              <w:rPr>
                <w:rStyle w:val="Hyperlink"/>
                <w:rFonts w:ascii="Calibri" w:hAnsi="Calibri"/>
                <w:noProof/>
                <w:color w:val="auto"/>
              </w:rPr>
              <w:t>3.15.</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Acţiuni interregionale, transfrontaliere şi transnaţionale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_Toc154150847 \h </w:instrText>
            </w:r>
            <w:r w:rsidR="00E957F2" w:rsidRPr="00486013">
              <w:rPr>
                <w:noProof/>
                <w:webHidden/>
              </w:rPr>
            </w:r>
            <w:r w:rsidR="00E957F2" w:rsidRPr="00486013">
              <w:rPr>
                <w:noProof/>
                <w:webHidden/>
              </w:rPr>
              <w:fldChar w:fldCharType="separate"/>
            </w:r>
            <w:r w:rsidR="00E957F2" w:rsidRPr="00486013">
              <w:rPr>
                <w:noProof/>
                <w:webHidden/>
              </w:rPr>
              <w:t>25</w:t>
            </w:r>
            <w:r w:rsidR="00E957F2" w:rsidRPr="00486013">
              <w:rPr>
                <w:noProof/>
                <w:webHidden/>
              </w:rPr>
              <w:fldChar w:fldCharType="end"/>
            </w:r>
          </w:hyperlink>
        </w:p>
        <w:p w14:paraId="526AA741" w14:textId="3C34D54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8" w:history="1">
            <w:r w:rsidR="00E957F2" w:rsidRPr="00486013">
              <w:rPr>
                <w:rStyle w:val="Hyperlink"/>
                <w:rFonts w:ascii="Calibri" w:hAnsi="Calibri"/>
                <w:noProof/>
                <w:color w:val="auto"/>
              </w:rPr>
              <w:t>3.16.</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Principii orizontale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_Toc154150848 \h </w:instrText>
            </w:r>
            <w:r w:rsidR="00E957F2" w:rsidRPr="00486013">
              <w:rPr>
                <w:noProof/>
                <w:webHidden/>
              </w:rPr>
            </w:r>
            <w:r w:rsidR="00E957F2" w:rsidRPr="00486013">
              <w:rPr>
                <w:noProof/>
                <w:webHidden/>
              </w:rPr>
              <w:fldChar w:fldCharType="separate"/>
            </w:r>
            <w:r w:rsidR="00E957F2" w:rsidRPr="00486013">
              <w:rPr>
                <w:noProof/>
                <w:webHidden/>
              </w:rPr>
              <w:t>25</w:t>
            </w:r>
            <w:r w:rsidR="00E957F2" w:rsidRPr="00486013">
              <w:rPr>
                <w:noProof/>
                <w:webHidden/>
              </w:rPr>
              <w:fldChar w:fldCharType="end"/>
            </w:r>
          </w:hyperlink>
        </w:p>
        <w:p w14:paraId="609F503D" w14:textId="4C7BACB8"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49" w:history="1">
            <w:r w:rsidR="00E957F2" w:rsidRPr="00486013">
              <w:rPr>
                <w:rStyle w:val="Hyperlink"/>
                <w:rFonts w:ascii="Calibri" w:hAnsi="Calibri"/>
                <w:noProof/>
                <w:color w:val="auto"/>
              </w:rPr>
              <w:t>3.17.</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Aspecte de mediu (inclusiv aplicarea Directivei 2011/92/UE a Parlamentului European și a Consiliului). Aplicarea principiului  DNSH. Imunizarea la schimbările climatice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_Toc154150849 \h </w:instrText>
            </w:r>
            <w:r w:rsidR="00E957F2" w:rsidRPr="00486013">
              <w:rPr>
                <w:noProof/>
                <w:webHidden/>
              </w:rPr>
            </w:r>
            <w:r w:rsidR="00E957F2" w:rsidRPr="00486013">
              <w:rPr>
                <w:noProof/>
                <w:webHidden/>
              </w:rPr>
              <w:fldChar w:fldCharType="separate"/>
            </w:r>
            <w:r w:rsidR="00E957F2" w:rsidRPr="00486013">
              <w:rPr>
                <w:noProof/>
                <w:webHidden/>
              </w:rPr>
              <w:t>26</w:t>
            </w:r>
            <w:r w:rsidR="00E957F2" w:rsidRPr="00486013">
              <w:rPr>
                <w:noProof/>
                <w:webHidden/>
              </w:rPr>
              <w:fldChar w:fldCharType="end"/>
            </w:r>
          </w:hyperlink>
        </w:p>
        <w:p w14:paraId="5AD61604" w14:textId="643A7101"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0" w:history="1">
            <w:r w:rsidR="00E957F2" w:rsidRPr="00486013">
              <w:rPr>
                <w:rStyle w:val="Hyperlink"/>
                <w:rFonts w:ascii="Calibri" w:hAnsi="Calibri"/>
                <w:noProof/>
                <w:color w:val="auto"/>
              </w:rPr>
              <w:t>3.18.</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Caracterul durabil al proiectului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_Toc154150850 \h </w:instrText>
            </w:r>
            <w:r w:rsidR="00E957F2" w:rsidRPr="00486013">
              <w:rPr>
                <w:noProof/>
                <w:webHidden/>
              </w:rPr>
            </w:r>
            <w:r w:rsidR="00E957F2" w:rsidRPr="00486013">
              <w:rPr>
                <w:noProof/>
                <w:webHidden/>
              </w:rPr>
              <w:fldChar w:fldCharType="separate"/>
            </w:r>
            <w:r w:rsidR="00E957F2" w:rsidRPr="00486013">
              <w:rPr>
                <w:noProof/>
                <w:webHidden/>
              </w:rPr>
              <w:t>28</w:t>
            </w:r>
            <w:r w:rsidR="00E957F2" w:rsidRPr="00486013">
              <w:rPr>
                <w:noProof/>
                <w:webHidden/>
              </w:rPr>
              <w:fldChar w:fldCharType="end"/>
            </w:r>
          </w:hyperlink>
        </w:p>
        <w:p w14:paraId="621779D5" w14:textId="26D61755"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1" w:history="1">
            <w:r w:rsidR="00E957F2" w:rsidRPr="00486013">
              <w:rPr>
                <w:rStyle w:val="Hyperlink"/>
                <w:rFonts w:ascii="Calibri" w:hAnsi="Calibri"/>
                <w:noProof/>
                <w:color w:val="auto"/>
              </w:rPr>
              <w:t>3.19.</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Acțiuni menite să garanteze egalitatea de șanse, de gen, incluziunea și nediscriminarea</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_Toc154150851 \h </w:instrText>
            </w:r>
            <w:r w:rsidR="00E957F2" w:rsidRPr="00486013">
              <w:rPr>
                <w:noProof/>
                <w:webHidden/>
              </w:rPr>
            </w:r>
            <w:r w:rsidR="00E957F2" w:rsidRPr="00486013">
              <w:rPr>
                <w:noProof/>
                <w:webHidden/>
              </w:rPr>
              <w:fldChar w:fldCharType="separate"/>
            </w:r>
            <w:r w:rsidR="00E957F2" w:rsidRPr="00486013">
              <w:rPr>
                <w:noProof/>
                <w:webHidden/>
              </w:rPr>
              <w:t>29</w:t>
            </w:r>
            <w:r w:rsidR="00E957F2" w:rsidRPr="00486013">
              <w:rPr>
                <w:noProof/>
                <w:webHidden/>
              </w:rPr>
              <w:fldChar w:fldCharType="end"/>
            </w:r>
          </w:hyperlink>
        </w:p>
        <w:p w14:paraId="39A9CD2D" w14:textId="3A21EAAE"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2" w:history="1">
            <w:r w:rsidR="00E957F2" w:rsidRPr="00486013">
              <w:rPr>
                <w:rStyle w:val="Hyperlink"/>
                <w:rFonts w:ascii="Calibri" w:hAnsi="Calibri"/>
                <w:noProof/>
                <w:color w:val="auto"/>
              </w:rPr>
              <w:t>3.20.</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Teme secundare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_Toc154150852 \h </w:instrText>
            </w:r>
            <w:r w:rsidR="00E957F2" w:rsidRPr="00486013">
              <w:rPr>
                <w:noProof/>
                <w:webHidden/>
              </w:rPr>
            </w:r>
            <w:r w:rsidR="00E957F2" w:rsidRPr="00486013">
              <w:rPr>
                <w:noProof/>
                <w:webHidden/>
              </w:rPr>
              <w:fldChar w:fldCharType="separate"/>
            </w:r>
            <w:r w:rsidR="00E957F2" w:rsidRPr="00486013">
              <w:rPr>
                <w:noProof/>
                <w:webHidden/>
              </w:rPr>
              <w:t>32</w:t>
            </w:r>
            <w:r w:rsidR="00E957F2" w:rsidRPr="00486013">
              <w:rPr>
                <w:noProof/>
                <w:webHidden/>
              </w:rPr>
              <w:fldChar w:fldCharType="end"/>
            </w:r>
          </w:hyperlink>
        </w:p>
        <w:p w14:paraId="4231074C" w14:textId="7902604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3" w:history="1">
            <w:r w:rsidR="00E957F2" w:rsidRPr="00486013">
              <w:rPr>
                <w:rStyle w:val="Hyperlink"/>
                <w:rFonts w:ascii="Calibri" w:hAnsi="Calibri"/>
                <w:noProof/>
                <w:color w:val="auto"/>
              </w:rPr>
              <w:t>3.21.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Informarea şi vizibilitatea sprijinului din fonduri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_Toc154150853 \h </w:instrText>
            </w:r>
            <w:r w:rsidR="00E957F2" w:rsidRPr="00486013">
              <w:rPr>
                <w:noProof/>
                <w:webHidden/>
              </w:rPr>
            </w:r>
            <w:r w:rsidR="00E957F2" w:rsidRPr="00486013">
              <w:rPr>
                <w:noProof/>
                <w:webHidden/>
              </w:rPr>
              <w:fldChar w:fldCharType="separate"/>
            </w:r>
            <w:r w:rsidR="00E957F2" w:rsidRPr="00486013">
              <w:rPr>
                <w:noProof/>
                <w:webHidden/>
              </w:rPr>
              <w:t>32</w:t>
            </w:r>
            <w:r w:rsidR="00E957F2" w:rsidRPr="00486013">
              <w:rPr>
                <w:noProof/>
                <w:webHidden/>
              </w:rPr>
              <w:fldChar w:fldCharType="end"/>
            </w:r>
          </w:hyperlink>
        </w:p>
        <w:p w14:paraId="6DF1C12E" w14:textId="3F1A0319"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54" w:history="1">
            <w:r w:rsidR="00E957F2" w:rsidRPr="00486013">
              <w:rPr>
                <w:rStyle w:val="Hyperlink"/>
                <w:rFonts w:ascii="Calibri" w:hAnsi="Calibri" w:cs="Calibri"/>
                <w:color w:val="auto"/>
              </w:rPr>
              <w:t>4.</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INFORMAȚII ADMINISTRATIVE DESPRE APELUL DE PROIECTE</w:t>
            </w:r>
            <w:r w:rsidR="00E957F2" w:rsidRPr="00486013">
              <w:rPr>
                <w:webHidden/>
              </w:rPr>
              <w:tab/>
            </w:r>
            <w:r w:rsidR="00E957F2" w:rsidRPr="00486013">
              <w:rPr>
                <w:webHidden/>
              </w:rPr>
              <w:fldChar w:fldCharType="begin"/>
            </w:r>
            <w:r w:rsidR="00E957F2" w:rsidRPr="00486013">
              <w:rPr>
                <w:webHidden/>
              </w:rPr>
              <w:instrText xml:space="preserve"> PAGEREF _Toc154150854 \h </w:instrText>
            </w:r>
            <w:r w:rsidR="00E957F2" w:rsidRPr="00486013">
              <w:rPr>
                <w:webHidden/>
              </w:rPr>
            </w:r>
            <w:r w:rsidR="00E957F2" w:rsidRPr="00486013">
              <w:rPr>
                <w:webHidden/>
              </w:rPr>
              <w:fldChar w:fldCharType="separate"/>
            </w:r>
            <w:r w:rsidR="00E957F2" w:rsidRPr="00486013">
              <w:rPr>
                <w:webHidden/>
              </w:rPr>
              <w:t>32</w:t>
            </w:r>
            <w:r w:rsidR="00E957F2" w:rsidRPr="00486013">
              <w:rPr>
                <w:webHidden/>
              </w:rPr>
              <w:fldChar w:fldCharType="end"/>
            </w:r>
          </w:hyperlink>
        </w:p>
        <w:p w14:paraId="6E8CE1FE" w14:textId="43437472"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5" w:history="1">
            <w:r w:rsidR="00E957F2" w:rsidRPr="00486013">
              <w:rPr>
                <w:rStyle w:val="Hyperlink"/>
                <w:rFonts w:ascii="Calibri" w:hAnsi="Calibri"/>
                <w:noProof/>
                <w:color w:val="auto"/>
              </w:rPr>
              <w:t>4.1.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Data deschiderii apelului de proiecte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_Toc154150855 \h </w:instrText>
            </w:r>
            <w:r w:rsidR="00E957F2" w:rsidRPr="00486013">
              <w:rPr>
                <w:noProof/>
                <w:webHidden/>
              </w:rPr>
            </w:r>
            <w:r w:rsidR="00E957F2" w:rsidRPr="00486013">
              <w:rPr>
                <w:noProof/>
                <w:webHidden/>
              </w:rPr>
              <w:fldChar w:fldCharType="separate"/>
            </w:r>
            <w:r w:rsidR="00E957F2" w:rsidRPr="00486013">
              <w:rPr>
                <w:noProof/>
                <w:webHidden/>
              </w:rPr>
              <w:t>32</w:t>
            </w:r>
            <w:r w:rsidR="00E957F2" w:rsidRPr="00486013">
              <w:rPr>
                <w:noProof/>
                <w:webHidden/>
              </w:rPr>
              <w:fldChar w:fldCharType="end"/>
            </w:r>
          </w:hyperlink>
        </w:p>
        <w:p w14:paraId="2DC6B6D9" w14:textId="5950393D"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6" w:history="1">
            <w:r w:rsidR="00E957F2" w:rsidRPr="00486013">
              <w:rPr>
                <w:rStyle w:val="Hyperlink"/>
                <w:rFonts w:ascii="Calibri" w:hAnsi="Calibri"/>
                <w:noProof/>
                <w:color w:val="auto"/>
              </w:rPr>
              <w:t>4.2.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Perioada de pregătire a proiectelor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_Toc154150856 \h </w:instrText>
            </w:r>
            <w:r w:rsidR="00E957F2" w:rsidRPr="00486013">
              <w:rPr>
                <w:noProof/>
                <w:webHidden/>
              </w:rPr>
            </w:r>
            <w:r w:rsidR="00E957F2" w:rsidRPr="00486013">
              <w:rPr>
                <w:noProof/>
                <w:webHidden/>
              </w:rPr>
              <w:fldChar w:fldCharType="separate"/>
            </w:r>
            <w:r w:rsidR="00E957F2" w:rsidRPr="00486013">
              <w:rPr>
                <w:noProof/>
                <w:webHidden/>
              </w:rPr>
              <w:t>32</w:t>
            </w:r>
            <w:r w:rsidR="00E957F2" w:rsidRPr="00486013">
              <w:rPr>
                <w:noProof/>
                <w:webHidden/>
              </w:rPr>
              <w:fldChar w:fldCharType="end"/>
            </w:r>
          </w:hyperlink>
        </w:p>
        <w:p w14:paraId="3B617A20" w14:textId="1B89FC3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57" w:history="1">
            <w:r w:rsidR="00E957F2" w:rsidRPr="00486013">
              <w:rPr>
                <w:rStyle w:val="Hyperlink"/>
                <w:rFonts w:ascii="Calibri" w:hAnsi="Calibri"/>
                <w:noProof/>
                <w:color w:val="auto"/>
              </w:rPr>
              <w:t>4.3.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Perioada de depunere a proiectelelor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_Toc154150857 \h </w:instrText>
            </w:r>
            <w:r w:rsidR="00E957F2" w:rsidRPr="00486013">
              <w:rPr>
                <w:noProof/>
                <w:webHidden/>
              </w:rPr>
            </w:r>
            <w:r w:rsidR="00E957F2" w:rsidRPr="00486013">
              <w:rPr>
                <w:noProof/>
                <w:webHidden/>
              </w:rPr>
              <w:fldChar w:fldCharType="separate"/>
            </w:r>
            <w:r w:rsidR="00E957F2" w:rsidRPr="00486013">
              <w:rPr>
                <w:noProof/>
                <w:webHidden/>
              </w:rPr>
              <w:t>33</w:t>
            </w:r>
            <w:r w:rsidR="00E957F2" w:rsidRPr="00486013">
              <w:rPr>
                <w:noProof/>
                <w:webHidden/>
              </w:rPr>
              <w:fldChar w:fldCharType="end"/>
            </w:r>
          </w:hyperlink>
        </w:p>
        <w:p w14:paraId="2596E88E" w14:textId="0BEA1427" w:rsidR="00E957F2" w:rsidRPr="00486013" w:rsidRDefault="00783E6F">
          <w:pPr>
            <w:pStyle w:val="TOC3"/>
            <w:rPr>
              <w:rFonts w:eastAsiaTheme="minorEastAsia" w:cstheme="minorBidi"/>
              <w:iCs w:val="0"/>
              <w:sz w:val="22"/>
              <w:szCs w:val="22"/>
              <w:lang w:val="en-GB" w:eastAsia="en-GB"/>
            </w:rPr>
          </w:pPr>
          <w:hyperlink w:anchor="_Toc154150858" w:history="1">
            <w:r w:rsidR="00E957F2" w:rsidRPr="00486013">
              <w:rPr>
                <w:rStyle w:val="Hyperlink"/>
                <w:bCs/>
                <w:color w:val="auto"/>
              </w:rPr>
              <w:t>4.3.1</w:t>
            </w:r>
            <w:r w:rsidR="00E957F2" w:rsidRPr="00486013">
              <w:rPr>
                <w:rFonts w:eastAsiaTheme="minorEastAsia" w:cstheme="minorBidi"/>
                <w:iCs w:val="0"/>
                <w:sz w:val="22"/>
                <w:szCs w:val="22"/>
                <w:lang w:val="en-GB" w:eastAsia="en-GB"/>
              </w:rPr>
              <w:tab/>
            </w:r>
            <w:r w:rsidR="00E957F2" w:rsidRPr="00486013">
              <w:rPr>
                <w:rStyle w:val="Hyperlink"/>
                <w:bCs/>
                <w:color w:val="auto"/>
              </w:rPr>
              <w:t>Data și ora lansării apelului de proiecte: 22.02.2024, ora 10.00</w:t>
            </w:r>
            <w:r w:rsidR="00E957F2" w:rsidRPr="00486013">
              <w:rPr>
                <w:webHidden/>
              </w:rPr>
              <w:tab/>
            </w:r>
            <w:r w:rsidR="00E957F2" w:rsidRPr="00486013">
              <w:rPr>
                <w:webHidden/>
              </w:rPr>
              <w:fldChar w:fldCharType="begin"/>
            </w:r>
            <w:r w:rsidR="00E957F2" w:rsidRPr="00486013">
              <w:rPr>
                <w:webHidden/>
              </w:rPr>
              <w:instrText xml:space="preserve"> PAGEREF _Toc154150858 \h </w:instrText>
            </w:r>
            <w:r w:rsidR="00E957F2" w:rsidRPr="00486013">
              <w:rPr>
                <w:webHidden/>
              </w:rPr>
            </w:r>
            <w:r w:rsidR="00E957F2" w:rsidRPr="00486013">
              <w:rPr>
                <w:webHidden/>
              </w:rPr>
              <w:fldChar w:fldCharType="separate"/>
            </w:r>
            <w:r w:rsidR="00E957F2" w:rsidRPr="00486013">
              <w:rPr>
                <w:webHidden/>
              </w:rPr>
              <w:t>33</w:t>
            </w:r>
            <w:r w:rsidR="00E957F2" w:rsidRPr="00486013">
              <w:rPr>
                <w:webHidden/>
              </w:rPr>
              <w:fldChar w:fldCharType="end"/>
            </w:r>
          </w:hyperlink>
        </w:p>
        <w:p w14:paraId="29645BA4" w14:textId="6D7B5C0B" w:rsidR="00E957F2" w:rsidRPr="00486013" w:rsidRDefault="00783E6F">
          <w:pPr>
            <w:pStyle w:val="TOC3"/>
            <w:rPr>
              <w:rFonts w:eastAsiaTheme="minorEastAsia" w:cstheme="minorBidi"/>
              <w:iCs w:val="0"/>
              <w:sz w:val="22"/>
              <w:szCs w:val="22"/>
              <w:lang w:val="en-GB" w:eastAsia="en-GB"/>
            </w:rPr>
          </w:pPr>
          <w:hyperlink w:anchor="_Toc154150859" w:history="1">
            <w:r w:rsidR="00E957F2" w:rsidRPr="00486013">
              <w:rPr>
                <w:rStyle w:val="Hyperlink"/>
                <w:bCs/>
                <w:color w:val="auto"/>
              </w:rPr>
              <w:t>4.3.2</w:t>
            </w:r>
            <w:r w:rsidR="00E957F2" w:rsidRPr="00486013">
              <w:rPr>
                <w:rFonts w:eastAsiaTheme="minorEastAsia" w:cstheme="minorBidi"/>
                <w:iCs w:val="0"/>
                <w:sz w:val="22"/>
                <w:szCs w:val="22"/>
                <w:lang w:val="en-GB" w:eastAsia="en-GB"/>
              </w:rPr>
              <w:tab/>
            </w:r>
            <w:r w:rsidR="00E957F2" w:rsidRPr="00486013">
              <w:rPr>
                <w:rStyle w:val="Hyperlink"/>
                <w:bCs/>
                <w:color w:val="auto"/>
              </w:rPr>
              <w:t>Data și ora închiderii apelului de proiecte: 21.08.2024, ora 16.00</w:t>
            </w:r>
            <w:r w:rsidR="00E957F2" w:rsidRPr="00486013">
              <w:rPr>
                <w:webHidden/>
              </w:rPr>
              <w:tab/>
            </w:r>
            <w:r w:rsidR="00E957F2" w:rsidRPr="00486013">
              <w:rPr>
                <w:webHidden/>
              </w:rPr>
              <w:fldChar w:fldCharType="begin"/>
            </w:r>
            <w:r w:rsidR="00E957F2" w:rsidRPr="00486013">
              <w:rPr>
                <w:webHidden/>
              </w:rPr>
              <w:instrText xml:space="preserve"> PAGEREF _Toc154150859 \h </w:instrText>
            </w:r>
            <w:r w:rsidR="00E957F2" w:rsidRPr="00486013">
              <w:rPr>
                <w:webHidden/>
              </w:rPr>
            </w:r>
            <w:r w:rsidR="00E957F2" w:rsidRPr="00486013">
              <w:rPr>
                <w:webHidden/>
              </w:rPr>
              <w:fldChar w:fldCharType="separate"/>
            </w:r>
            <w:r w:rsidR="00E957F2" w:rsidRPr="00486013">
              <w:rPr>
                <w:webHidden/>
              </w:rPr>
              <w:t>33</w:t>
            </w:r>
            <w:r w:rsidR="00E957F2" w:rsidRPr="00486013">
              <w:rPr>
                <w:webHidden/>
              </w:rPr>
              <w:fldChar w:fldCharType="end"/>
            </w:r>
          </w:hyperlink>
        </w:p>
        <w:p w14:paraId="0A1C6412" w14:textId="5B6010CC"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60" w:history="1">
            <w:r w:rsidR="00E957F2" w:rsidRPr="00486013">
              <w:rPr>
                <w:rStyle w:val="Hyperlink"/>
                <w:rFonts w:ascii="Calibri" w:hAnsi="Calibri"/>
                <w:noProof/>
                <w:color w:val="auto"/>
              </w:rPr>
              <w:t>4.4.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Modalitatea de depunere a proiectelor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_Toc154150860 \h </w:instrText>
            </w:r>
            <w:r w:rsidR="00E957F2" w:rsidRPr="00486013">
              <w:rPr>
                <w:noProof/>
                <w:webHidden/>
              </w:rPr>
            </w:r>
            <w:r w:rsidR="00E957F2" w:rsidRPr="00486013">
              <w:rPr>
                <w:noProof/>
                <w:webHidden/>
              </w:rPr>
              <w:fldChar w:fldCharType="separate"/>
            </w:r>
            <w:r w:rsidR="00E957F2" w:rsidRPr="00486013">
              <w:rPr>
                <w:noProof/>
                <w:webHidden/>
              </w:rPr>
              <w:t>33</w:t>
            </w:r>
            <w:r w:rsidR="00E957F2" w:rsidRPr="00486013">
              <w:rPr>
                <w:noProof/>
                <w:webHidden/>
              </w:rPr>
              <w:fldChar w:fldCharType="end"/>
            </w:r>
          </w:hyperlink>
        </w:p>
        <w:p w14:paraId="7E37B092" w14:textId="3B0C7379"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61" w:history="1">
            <w:r w:rsidR="00E957F2" w:rsidRPr="00486013">
              <w:rPr>
                <w:rStyle w:val="Hyperlink"/>
                <w:rFonts w:ascii="Calibri" w:hAnsi="Calibri" w:cs="Calibri"/>
                <w:color w:val="auto"/>
              </w:rPr>
              <w:t>5.</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CONDIŢII DE ELIGIBILITATE</w:t>
            </w:r>
            <w:r w:rsidR="00E957F2" w:rsidRPr="00486013">
              <w:rPr>
                <w:webHidden/>
              </w:rPr>
              <w:tab/>
            </w:r>
            <w:r w:rsidR="00E957F2" w:rsidRPr="00486013">
              <w:rPr>
                <w:webHidden/>
              </w:rPr>
              <w:fldChar w:fldCharType="begin"/>
            </w:r>
            <w:r w:rsidR="00E957F2" w:rsidRPr="00486013">
              <w:rPr>
                <w:webHidden/>
              </w:rPr>
              <w:instrText xml:space="preserve"> PAGEREF _Toc154150861 \h </w:instrText>
            </w:r>
            <w:r w:rsidR="00E957F2" w:rsidRPr="00486013">
              <w:rPr>
                <w:webHidden/>
              </w:rPr>
            </w:r>
            <w:r w:rsidR="00E957F2" w:rsidRPr="00486013">
              <w:rPr>
                <w:webHidden/>
              </w:rPr>
              <w:fldChar w:fldCharType="separate"/>
            </w:r>
            <w:r w:rsidR="00E957F2" w:rsidRPr="00486013">
              <w:rPr>
                <w:webHidden/>
              </w:rPr>
              <w:t>34</w:t>
            </w:r>
            <w:r w:rsidR="00E957F2" w:rsidRPr="00486013">
              <w:rPr>
                <w:webHidden/>
              </w:rPr>
              <w:fldChar w:fldCharType="end"/>
            </w:r>
          </w:hyperlink>
        </w:p>
        <w:p w14:paraId="397DCD6C" w14:textId="05DF92A5"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62" w:history="1">
            <w:r w:rsidR="00E957F2" w:rsidRPr="00486013">
              <w:rPr>
                <w:rStyle w:val="Hyperlink"/>
                <w:rFonts w:ascii="Calibri" w:hAnsi="Calibri"/>
                <w:noProof/>
                <w:color w:val="auto"/>
              </w:rPr>
              <w:t>5.1.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Eligibilitatea solicitanţilor şi partenerilor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_Toc154150862 \h </w:instrText>
            </w:r>
            <w:r w:rsidR="00E957F2" w:rsidRPr="00486013">
              <w:rPr>
                <w:noProof/>
                <w:webHidden/>
              </w:rPr>
            </w:r>
            <w:r w:rsidR="00E957F2" w:rsidRPr="00486013">
              <w:rPr>
                <w:noProof/>
                <w:webHidden/>
              </w:rPr>
              <w:fldChar w:fldCharType="separate"/>
            </w:r>
            <w:r w:rsidR="00E957F2" w:rsidRPr="00486013">
              <w:rPr>
                <w:noProof/>
                <w:webHidden/>
              </w:rPr>
              <w:t>34</w:t>
            </w:r>
            <w:r w:rsidR="00E957F2" w:rsidRPr="00486013">
              <w:rPr>
                <w:noProof/>
                <w:webHidden/>
              </w:rPr>
              <w:fldChar w:fldCharType="end"/>
            </w:r>
          </w:hyperlink>
        </w:p>
        <w:p w14:paraId="2A3E6FCB" w14:textId="64BE95F2" w:rsidR="00E957F2" w:rsidRPr="00486013" w:rsidRDefault="00783E6F">
          <w:pPr>
            <w:pStyle w:val="TOC3"/>
            <w:rPr>
              <w:rFonts w:eastAsiaTheme="minorEastAsia" w:cstheme="minorBidi"/>
              <w:iCs w:val="0"/>
              <w:sz w:val="22"/>
              <w:szCs w:val="22"/>
              <w:lang w:val="en-GB" w:eastAsia="en-GB"/>
            </w:rPr>
          </w:pPr>
          <w:hyperlink w:anchor="_Toc154150863" w:history="1">
            <w:r w:rsidR="00E957F2" w:rsidRPr="00486013">
              <w:rPr>
                <w:rStyle w:val="Hyperlink"/>
                <w:rFonts w:cs="Calibri"/>
                <w:color w:val="auto"/>
              </w:rPr>
              <w:t>5.1.1. Cerințe privind eligibilitatea solicitanților și partenerilor</w:t>
            </w:r>
            <w:r w:rsidR="00E957F2" w:rsidRPr="00486013">
              <w:rPr>
                <w:webHidden/>
              </w:rPr>
              <w:tab/>
            </w:r>
            <w:r w:rsidR="00E957F2" w:rsidRPr="00486013">
              <w:rPr>
                <w:webHidden/>
              </w:rPr>
              <w:fldChar w:fldCharType="begin"/>
            </w:r>
            <w:r w:rsidR="00E957F2" w:rsidRPr="00486013">
              <w:rPr>
                <w:webHidden/>
              </w:rPr>
              <w:instrText xml:space="preserve"> PAGEREF _Toc154150863 \h </w:instrText>
            </w:r>
            <w:r w:rsidR="00E957F2" w:rsidRPr="00486013">
              <w:rPr>
                <w:webHidden/>
              </w:rPr>
            </w:r>
            <w:r w:rsidR="00E957F2" w:rsidRPr="00486013">
              <w:rPr>
                <w:webHidden/>
              </w:rPr>
              <w:fldChar w:fldCharType="separate"/>
            </w:r>
            <w:r w:rsidR="00E957F2" w:rsidRPr="00486013">
              <w:rPr>
                <w:webHidden/>
              </w:rPr>
              <w:t>34</w:t>
            </w:r>
            <w:r w:rsidR="00E957F2" w:rsidRPr="00486013">
              <w:rPr>
                <w:webHidden/>
              </w:rPr>
              <w:fldChar w:fldCharType="end"/>
            </w:r>
          </w:hyperlink>
        </w:p>
        <w:p w14:paraId="38538421" w14:textId="7A629FA2" w:rsidR="00E957F2" w:rsidRPr="00486013" w:rsidRDefault="00783E6F">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54150864" w:history="1">
            <w:r w:rsidR="00E957F2" w:rsidRPr="00486013">
              <w:rPr>
                <w:rStyle w:val="Hyperlink"/>
                <w:rFonts w:ascii="Calibri" w:hAnsi="Calibri"/>
                <w:bCs/>
                <w:noProof/>
                <w:color w:val="auto"/>
              </w:rPr>
              <w:t>5.1.2.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Categorii de solicitanți eligibili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_Toc154150864 \h </w:instrText>
            </w:r>
            <w:r w:rsidR="00E957F2" w:rsidRPr="00486013">
              <w:rPr>
                <w:noProof/>
                <w:webHidden/>
              </w:rPr>
            </w:r>
            <w:r w:rsidR="00E957F2" w:rsidRPr="00486013">
              <w:rPr>
                <w:noProof/>
                <w:webHidden/>
              </w:rPr>
              <w:fldChar w:fldCharType="separate"/>
            </w:r>
            <w:r w:rsidR="00E957F2" w:rsidRPr="00486013">
              <w:rPr>
                <w:noProof/>
                <w:webHidden/>
              </w:rPr>
              <w:t>38</w:t>
            </w:r>
            <w:r w:rsidR="00E957F2" w:rsidRPr="00486013">
              <w:rPr>
                <w:noProof/>
                <w:webHidden/>
              </w:rPr>
              <w:fldChar w:fldCharType="end"/>
            </w:r>
          </w:hyperlink>
        </w:p>
        <w:p w14:paraId="7700C778" w14:textId="2FF0551D" w:rsidR="00E957F2" w:rsidRPr="00486013" w:rsidRDefault="00783E6F">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54150865" w:history="1">
            <w:r w:rsidR="00E957F2" w:rsidRPr="00486013">
              <w:rPr>
                <w:rStyle w:val="Hyperlink"/>
                <w:rFonts w:ascii="Calibri" w:hAnsi="Calibri"/>
                <w:noProof/>
                <w:color w:val="auto"/>
              </w:rPr>
              <w:t>5.1.3.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Categorii de parteneri eligibili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_Toc154150865 \h </w:instrText>
            </w:r>
            <w:r w:rsidR="00E957F2" w:rsidRPr="00486013">
              <w:rPr>
                <w:noProof/>
                <w:webHidden/>
              </w:rPr>
            </w:r>
            <w:r w:rsidR="00E957F2" w:rsidRPr="00486013">
              <w:rPr>
                <w:noProof/>
                <w:webHidden/>
              </w:rPr>
              <w:fldChar w:fldCharType="separate"/>
            </w:r>
            <w:r w:rsidR="00E957F2" w:rsidRPr="00486013">
              <w:rPr>
                <w:noProof/>
                <w:webHidden/>
              </w:rPr>
              <w:t>38</w:t>
            </w:r>
            <w:r w:rsidR="00E957F2" w:rsidRPr="00486013">
              <w:rPr>
                <w:noProof/>
                <w:webHidden/>
              </w:rPr>
              <w:fldChar w:fldCharType="end"/>
            </w:r>
          </w:hyperlink>
        </w:p>
        <w:p w14:paraId="73F12C7E" w14:textId="2EDAE851" w:rsidR="00E957F2" w:rsidRPr="00486013" w:rsidRDefault="00783E6F">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54150866" w:history="1">
            <w:r w:rsidR="00E957F2" w:rsidRPr="00486013">
              <w:rPr>
                <w:rStyle w:val="Hyperlink"/>
                <w:rFonts w:ascii="Calibri" w:hAnsi="Calibri"/>
                <w:noProof/>
                <w:color w:val="auto"/>
              </w:rPr>
              <w:t>5.1.4.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Reguli şi cerinţe privind parteneriatul</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_Toc154150866 \h </w:instrText>
            </w:r>
            <w:r w:rsidR="00E957F2" w:rsidRPr="00486013">
              <w:rPr>
                <w:noProof/>
                <w:webHidden/>
              </w:rPr>
            </w:r>
            <w:r w:rsidR="00E957F2" w:rsidRPr="00486013">
              <w:rPr>
                <w:noProof/>
                <w:webHidden/>
              </w:rPr>
              <w:fldChar w:fldCharType="separate"/>
            </w:r>
            <w:r w:rsidR="00E957F2" w:rsidRPr="00486013">
              <w:rPr>
                <w:noProof/>
                <w:webHidden/>
              </w:rPr>
              <w:t>38</w:t>
            </w:r>
            <w:r w:rsidR="00E957F2" w:rsidRPr="00486013">
              <w:rPr>
                <w:noProof/>
                <w:webHidden/>
              </w:rPr>
              <w:fldChar w:fldCharType="end"/>
            </w:r>
          </w:hyperlink>
        </w:p>
        <w:p w14:paraId="0644DF2E" w14:textId="38761E4B"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67" w:history="1">
            <w:r w:rsidR="00E957F2" w:rsidRPr="00486013">
              <w:rPr>
                <w:rStyle w:val="Hyperlink"/>
                <w:rFonts w:ascii="Calibri" w:hAnsi="Calibri"/>
                <w:noProof/>
                <w:color w:val="auto"/>
              </w:rPr>
              <w:t>5.2.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Eligibilitatea activităţilor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_Toc154150867 \h </w:instrText>
            </w:r>
            <w:r w:rsidR="00E957F2" w:rsidRPr="00486013">
              <w:rPr>
                <w:noProof/>
                <w:webHidden/>
              </w:rPr>
            </w:r>
            <w:r w:rsidR="00E957F2" w:rsidRPr="00486013">
              <w:rPr>
                <w:noProof/>
                <w:webHidden/>
              </w:rPr>
              <w:fldChar w:fldCharType="separate"/>
            </w:r>
            <w:r w:rsidR="00E957F2" w:rsidRPr="00486013">
              <w:rPr>
                <w:noProof/>
                <w:webHidden/>
              </w:rPr>
              <w:t>39</w:t>
            </w:r>
            <w:r w:rsidR="00E957F2" w:rsidRPr="00486013">
              <w:rPr>
                <w:noProof/>
                <w:webHidden/>
              </w:rPr>
              <w:fldChar w:fldCharType="end"/>
            </w:r>
          </w:hyperlink>
        </w:p>
        <w:p w14:paraId="1B328F80" w14:textId="26290D04" w:rsidR="00E957F2" w:rsidRPr="00486013" w:rsidRDefault="00783E6F">
          <w:pPr>
            <w:pStyle w:val="TOC3"/>
            <w:rPr>
              <w:rFonts w:eastAsiaTheme="minorEastAsia" w:cstheme="minorBidi"/>
              <w:iCs w:val="0"/>
              <w:sz w:val="22"/>
              <w:szCs w:val="22"/>
              <w:lang w:val="en-GB" w:eastAsia="en-GB"/>
            </w:rPr>
          </w:pPr>
          <w:hyperlink w:anchor="_Toc154150868" w:history="1">
            <w:r w:rsidR="00E957F2" w:rsidRPr="00486013">
              <w:rPr>
                <w:rStyle w:val="Hyperlink"/>
                <w:rFonts w:cs="Calibri"/>
                <w:color w:val="auto"/>
              </w:rPr>
              <w:t>5.2.1.</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Cerinţe generale privind eligibilitatea activităţilor</w:t>
            </w:r>
            <w:r w:rsidR="00E957F2" w:rsidRPr="00486013">
              <w:rPr>
                <w:webHidden/>
              </w:rPr>
              <w:tab/>
            </w:r>
            <w:r w:rsidR="00E957F2" w:rsidRPr="00486013">
              <w:rPr>
                <w:webHidden/>
              </w:rPr>
              <w:fldChar w:fldCharType="begin"/>
            </w:r>
            <w:r w:rsidR="00E957F2" w:rsidRPr="00486013">
              <w:rPr>
                <w:webHidden/>
              </w:rPr>
              <w:instrText xml:space="preserve"> PAGEREF _Toc154150868 \h </w:instrText>
            </w:r>
            <w:r w:rsidR="00E957F2" w:rsidRPr="00486013">
              <w:rPr>
                <w:webHidden/>
              </w:rPr>
            </w:r>
            <w:r w:rsidR="00E957F2" w:rsidRPr="00486013">
              <w:rPr>
                <w:webHidden/>
              </w:rPr>
              <w:fldChar w:fldCharType="separate"/>
            </w:r>
            <w:r w:rsidR="00E957F2" w:rsidRPr="00486013">
              <w:rPr>
                <w:webHidden/>
              </w:rPr>
              <w:t>39</w:t>
            </w:r>
            <w:r w:rsidR="00E957F2" w:rsidRPr="00486013">
              <w:rPr>
                <w:webHidden/>
              </w:rPr>
              <w:fldChar w:fldCharType="end"/>
            </w:r>
          </w:hyperlink>
        </w:p>
        <w:p w14:paraId="7DB7E648" w14:textId="3D833A40" w:rsidR="00E957F2" w:rsidRPr="00486013" w:rsidRDefault="00783E6F">
          <w:pPr>
            <w:pStyle w:val="TOC3"/>
            <w:rPr>
              <w:rFonts w:eastAsiaTheme="minorEastAsia" w:cstheme="minorBidi"/>
              <w:iCs w:val="0"/>
              <w:sz w:val="22"/>
              <w:szCs w:val="22"/>
              <w:lang w:val="en-GB" w:eastAsia="en-GB"/>
            </w:rPr>
          </w:pPr>
          <w:hyperlink w:anchor="_Toc154150869" w:history="1">
            <w:r w:rsidR="00E957F2" w:rsidRPr="00486013">
              <w:rPr>
                <w:rStyle w:val="Hyperlink"/>
                <w:rFonts w:cs="Calibri"/>
                <w:color w:val="auto"/>
              </w:rPr>
              <w:t>5.2.2.</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Activităţi eligibile</w:t>
            </w:r>
            <w:r w:rsidR="00E957F2" w:rsidRPr="00486013">
              <w:rPr>
                <w:webHidden/>
              </w:rPr>
              <w:tab/>
            </w:r>
            <w:r w:rsidR="00E957F2" w:rsidRPr="00486013">
              <w:rPr>
                <w:webHidden/>
              </w:rPr>
              <w:fldChar w:fldCharType="begin"/>
            </w:r>
            <w:r w:rsidR="00E957F2" w:rsidRPr="00486013">
              <w:rPr>
                <w:webHidden/>
              </w:rPr>
              <w:instrText xml:space="preserve"> PAGEREF _Toc154150869 \h </w:instrText>
            </w:r>
            <w:r w:rsidR="00E957F2" w:rsidRPr="00486013">
              <w:rPr>
                <w:webHidden/>
              </w:rPr>
            </w:r>
            <w:r w:rsidR="00E957F2" w:rsidRPr="00486013">
              <w:rPr>
                <w:webHidden/>
              </w:rPr>
              <w:fldChar w:fldCharType="separate"/>
            </w:r>
            <w:r w:rsidR="00E957F2" w:rsidRPr="00486013">
              <w:rPr>
                <w:webHidden/>
              </w:rPr>
              <w:t>39</w:t>
            </w:r>
            <w:r w:rsidR="00E957F2" w:rsidRPr="00486013">
              <w:rPr>
                <w:webHidden/>
              </w:rPr>
              <w:fldChar w:fldCharType="end"/>
            </w:r>
          </w:hyperlink>
        </w:p>
        <w:p w14:paraId="130A4E9F" w14:textId="111DA2A2" w:rsidR="00E957F2" w:rsidRPr="00486013" w:rsidRDefault="00783E6F">
          <w:pPr>
            <w:pStyle w:val="TOC3"/>
            <w:rPr>
              <w:rFonts w:eastAsiaTheme="minorEastAsia" w:cstheme="minorBidi"/>
              <w:iCs w:val="0"/>
              <w:sz w:val="22"/>
              <w:szCs w:val="22"/>
              <w:lang w:val="en-GB" w:eastAsia="en-GB"/>
            </w:rPr>
          </w:pPr>
          <w:hyperlink w:anchor="_Toc154150870" w:history="1">
            <w:r w:rsidR="00E957F2" w:rsidRPr="00486013">
              <w:rPr>
                <w:rStyle w:val="Hyperlink"/>
                <w:color w:val="auto"/>
              </w:rPr>
              <w:t>5.2.3    Activitatea de baza</w:t>
            </w:r>
            <w:r w:rsidR="00E957F2" w:rsidRPr="00486013">
              <w:rPr>
                <w:webHidden/>
              </w:rPr>
              <w:tab/>
            </w:r>
            <w:r w:rsidR="00E957F2" w:rsidRPr="00486013">
              <w:rPr>
                <w:webHidden/>
              </w:rPr>
              <w:fldChar w:fldCharType="begin"/>
            </w:r>
            <w:r w:rsidR="00E957F2" w:rsidRPr="00486013">
              <w:rPr>
                <w:webHidden/>
              </w:rPr>
              <w:instrText xml:space="preserve"> PAGEREF _Toc154150870 \h </w:instrText>
            </w:r>
            <w:r w:rsidR="00E957F2" w:rsidRPr="00486013">
              <w:rPr>
                <w:webHidden/>
              </w:rPr>
            </w:r>
            <w:r w:rsidR="00E957F2" w:rsidRPr="00486013">
              <w:rPr>
                <w:webHidden/>
              </w:rPr>
              <w:fldChar w:fldCharType="separate"/>
            </w:r>
            <w:r w:rsidR="00E957F2" w:rsidRPr="00486013">
              <w:rPr>
                <w:webHidden/>
              </w:rPr>
              <w:t>40</w:t>
            </w:r>
            <w:r w:rsidR="00E957F2" w:rsidRPr="00486013">
              <w:rPr>
                <w:webHidden/>
              </w:rPr>
              <w:fldChar w:fldCharType="end"/>
            </w:r>
          </w:hyperlink>
        </w:p>
        <w:p w14:paraId="0D76E3FC" w14:textId="773D6FC7" w:rsidR="00E957F2" w:rsidRPr="00486013" w:rsidRDefault="00783E6F">
          <w:pPr>
            <w:pStyle w:val="TOC3"/>
            <w:rPr>
              <w:rFonts w:eastAsiaTheme="minorEastAsia" w:cstheme="minorBidi"/>
              <w:iCs w:val="0"/>
              <w:sz w:val="22"/>
              <w:szCs w:val="22"/>
              <w:lang w:val="en-GB" w:eastAsia="en-GB"/>
            </w:rPr>
          </w:pPr>
          <w:hyperlink w:anchor="_Toc154150871" w:history="1">
            <w:r w:rsidR="00E957F2" w:rsidRPr="00486013">
              <w:rPr>
                <w:rStyle w:val="Hyperlink"/>
                <w:rFonts w:cs="Calibri"/>
                <w:color w:val="auto"/>
              </w:rPr>
              <w:t>5.2.3.</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Activităţi neeligibile</w:t>
            </w:r>
            <w:r w:rsidR="00E957F2" w:rsidRPr="00486013">
              <w:rPr>
                <w:webHidden/>
              </w:rPr>
              <w:tab/>
            </w:r>
            <w:r w:rsidR="00E957F2" w:rsidRPr="00486013">
              <w:rPr>
                <w:webHidden/>
              </w:rPr>
              <w:fldChar w:fldCharType="begin"/>
            </w:r>
            <w:r w:rsidR="00E957F2" w:rsidRPr="00486013">
              <w:rPr>
                <w:webHidden/>
              </w:rPr>
              <w:instrText xml:space="preserve"> PAGEREF _Toc154150871 \h </w:instrText>
            </w:r>
            <w:r w:rsidR="00E957F2" w:rsidRPr="00486013">
              <w:rPr>
                <w:webHidden/>
              </w:rPr>
            </w:r>
            <w:r w:rsidR="00E957F2" w:rsidRPr="00486013">
              <w:rPr>
                <w:webHidden/>
              </w:rPr>
              <w:fldChar w:fldCharType="separate"/>
            </w:r>
            <w:r w:rsidR="00E957F2" w:rsidRPr="00486013">
              <w:rPr>
                <w:webHidden/>
              </w:rPr>
              <w:t>41</w:t>
            </w:r>
            <w:r w:rsidR="00E957F2" w:rsidRPr="00486013">
              <w:rPr>
                <w:webHidden/>
              </w:rPr>
              <w:fldChar w:fldCharType="end"/>
            </w:r>
          </w:hyperlink>
        </w:p>
        <w:p w14:paraId="2514F332" w14:textId="412302D4"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72" w:history="1">
            <w:r w:rsidR="00E957F2" w:rsidRPr="00486013">
              <w:rPr>
                <w:rStyle w:val="Hyperlink"/>
                <w:rFonts w:ascii="Calibri" w:hAnsi="Calibri"/>
                <w:noProof/>
                <w:color w:val="auto"/>
              </w:rPr>
              <w:t>5.3.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Eligibilitatea cheltuielilor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_Toc154150872 \h </w:instrText>
            </w:r>
            <w:r w:rsidR="00E957F2" w:rsidRPr="00486013">
              <w:rPr>
                <w:noProof/>
                <w:webHidden/>
              </w:rPr>
            </w:r>
            <w:r w:rsidR="00E957F2" w:rsidRPr="00486013">
              <w:rPr>
                <w:noProof/>
                <w:webHidden/>
              </w:rPr>
              <w:fldChar w:fldCharType="separate"/>
            </w:r>
            <w:r w:rsidR="00E957F2" w:rsidRPr="00486013">
              <w:rPr>
                <w:noProof/>
                <w:webHidden/>
              </w:rPr>
              <w:t>42</w:t>
            </w:r>
            <w:r w:rsidR="00E957F2" w:rsidRPr="00486013">
              <w:rPr>
                <w:noProof/>
                <w:webHidden/>
              </w:rPr>
              <w:fldChar w:fldCharType="end"/>
            </w:r>
          </w:hyperlink>
        </w:p>
        <w:p w14:paraId="2FC284EE" w14:textId="47B9BA77" w:rsidR="00E957F2" w:rsidRPr="00486013" w:rsidRDefault="00783E6F">
          <w:pPr>
            <w:pStyle w:val="TOC3"/>
            <w:rPr>
              <w:rFonts w:eastAsiaTheme="minorEastAsia" w:cstheme="minorBidi"/>
              <w:iCs w:val="0"/>
              <w:sz w:val="22"/>
              <w:szCs w:val="22"/>
              <w:lang w:val="en-GB" w:eastAsia="en-GB"/>
            </w:rPr>
          </w:pPr>
          <w:hyperlink w:anchor="_Toc154150873" w:history="1">
            <w:r w:rsidR="00E957F2" w:rsidRPr="00486013">
              <w:rPr>
                <w:rStyle w:val="Hyperlink"/>
                <w:rFonts w:cs="Calibri"/>
                <w:color w:val="auto"/>
              </w:rPr>
              <w:t>5.3.1 Baza legală pentru stabilirea eligibilității cheltuielilor</w:t>
            </w:r>
            <w:r w:rsidR="00E957F2" w:rsidRPr="00486013">
              <w:rPr>
                <w:webHidden/>
              </w:rPr>
              <w:tab/>
            </w:r>
            <w:r w:rsidR="00E957F2" w:rsidRPr="00486013">
              <w:rPr>
                <w:webHidden/>
              </w:rPr>
              <w:fldChar w:fldCharType="begin"/>
            </w:r>
            <w:r w:rsidR="00E957F2" w:rsidRPr="00486013">
              <w:rPr>
                <w:webHidden/>
              </w:rPr>
              <w:instrText xml:space="preserve"> PAGEREF _Toc154150873 \h </w:instrText>
            </w:r>
            <w:r w:rsidR="00E957F2" w:rsidRPr="00486013">
              <w:rPr>
                <w:webHidden/>
              </w:rPr>
            </w:r>
            <w:r w:rsidR="00E957F2" w:rsidRPr="00486013">
              <w:rPr>
                <w:webHidden/>
              </w:rPr>
              <w:fldChar w:fldCharType="separate"/>
            </w:r>
            <w:r w:rsidR="00E957F2" w:rsidRPr="00486013">
              <w:rPr>
                <w:webHidden/>
              </w:rPr>
              <w:t>43</w:t>
            </w:r>
            <w:r w:rsidR="00E957F2" w:rsidRPr="00486013">
              <w:rPr>
                <w:webHidden/>
              </w:rPr>
              <w:fldChar w:fldCharType="end"/>
            </w:r>
          </w:hyperlink>
        </w:p>
        <w:p w14:paraId="5472680A" w14:textId="1A51537A" w:rsidR="00E957F2" w:rsidRPr="00486013" w:rsidRDefault="00783E6F">
          <w:pPr>
            <w:pStyle w:val="TOC3"/>
            <w:rPr>
              <w:rFonts w:eastAsiaTheme="minorEastAsia" w:cstheme="minorBidi"/>
              <w:iCs w:val="0"/>
              <w:sz w:val="22"/>
              <w:szCs w:val="22"/>
              <w:lang w:val="en-GB" w:eastAsia="en-GB"/>
            </w:rPr>
          </w:pPr>
          <w:hyperlink w:anchor="_Toc154150874" w:history="1">
            <w:r w:rsidR="00E957F2" w:rsidRPr="00486013">
              <w:rPr>
                <w:rStyle w:val="Hyperlink"/>
                <w:rFonts w:cs="Calibri"/>
                <w:color w:val="auto"/>
              </w:rPr>
              <w:t>5.3.2 Categorii și plafoane de cheltuieli eligibile</w:t>
            </w:r>
            <w:r w:rsidR="00E957F2" w:rsidRPr="00486013">
              <w:rPr>
                <w:webHidden/>
              </w:rPr>
              <w:tab/>
            </w:r>
            <w:r w:rsidR="00E957F2" w:rsidRPr="00486013">
              <w:rPr>
                <w:webHidden/>
              </w:rPr>
              <w:fldChar w:fldCharType="begin"/>
            </w:r>
            <w:r w:rsidR="00E957F2" w:rsidRPr="00486013">
              <w:rPr>
                <w:webHidden/>
              </w:rPr>
              <w:instrText xml:space="preserve"> PAGEREF _Toc154150874 \h </w:instrText>
            </w:r>
            <w:r w:rsidR="00E957F2" w:rsidRPr="00486013">
              <w:rPr>
                <w:webHidden/>
              </w:rPr>
            </w:r>
            <w:r w:rsidR="00E957F2" w:rsidRPr="00486013">
              <w:rPr>
                <w:webHidden/>
              </w:rPr>
              <w:fldChar w:fldCharType="separate"/>
            </w:r>
            <w:r w:rsidR="00E957F2" w:rsidRPr="00486013">
              <w:rPr>
                <w:webHidden/>
              </w:rPr>
              <w:t>44</w:t>
            </w:r>
            <w:r w:rsidR="00E957F2" w:rsidRPr="00486013">
              <w:rPr>
                <w:webHidden/>
              </w:rPr>
              <w:fldChar w:fldCharType="end"/>
            </w:r>
          </w:hyperlink>
        </w:p>
        <w:p w14:paraId="440E2FB5" w14:textId="55E35256" w:rsidR="00E957F2" w:rsidRPr="00486013" w:rsidRDefault="00783E6F">
          <w:pPr>
            <w:pStyle w:val="TOC3"/>
            <w:rPr>
              <w:rFonts w:eastAsiaTheme="minorEastAsia" w:cstheme="minorBidi"/>
              <w:iCs w:val="0"/>
              <w:sz w:val="22"/>
              <w:szCs w:val="22"/>
              <w:lang w:val="en-GB" w:eastAsia="en-GB"/>
            </w:rPr>
          </w:pPr>
          <w:hyperlink w:anchor="_Toc154150875" w:history="1">
            <w:r w:rsidR="00E957F2" w:rsidRPr="00486013">
              <w:rPr>
                <w:rStyle w:val="Hyperlink"/>
                <w:rFonts w:cs="Calibri"/>
                <w:color w:val="auto"/>
              </w:rPr>
              <w:t>5.3.3 Categorii de cheltuieli neeligibile</w:t>
            </w:r>
            <w:r w:rsidR="00E957F2" w:rsidRPr="00486013">
              <w:rPr>
                <w:webHidden/>
              </w:rPr>
              <w:tab/>
            </w:r>
            <w:r w:rsidR="00E957F2" w:rsidRPr="00486013">
              <w:rPr>
                <w:webHidden/>
              </w:rPr>
              <w:fldChar w:fldCharType="begin"/>
            </w:r>
            <w:r w:rsidR="00E957F2" w:rsidRPr="00486013">
              <w:rPr>
                <w:webHidden/>
              </w:rPr>
              <w:instrText xml:space="preserve"> PAGEREF _Toc154150875 \h </w:instrText>
            </w:r>
            <w:r w:rsidR="00E957F2" w:rsidRPr="00486013">
              <w:rPr>
                <w:webHidden/>
              </w:rPr>
            </w:r>
            <w:r w:rsidR="00E957F2" w:rsidRPr="00486013">
              <w:rPr>
                <w:webHidden/>
              </w:rPr>
              <w:fldChar w:fldCharType="separate"/>
            </w:r>
            <w:r w:rsidR="00E957F2" w:rsidRPr="00486013">
              <w:rPr>
                <w:webHidden/>
              </w:rPr>
              <w:t>44</w:t>
            </w:r>
            <w:r w:rsidR="00E957F2" w:rsidRPr="00486013">
              <w:rPr>
                <w:webHidden/>
              </w:rPr>
              <w:fldChar w:fldCharType="end"/>
            </w:r>
          </w:hyperlink>
        </w:p>
        <w:p w14:paraId="6F49180E" w14:textId="65991FAA" w:rsidR="00E957F2" w:rsidRPr="00486013" w:rsidRDefault="00783E6F">
          <w:pPr>
            <w:pStyle w:val="TOC3"/>
            <w:rPr>
              <w:rFonts w:eastAsiaTheme="minorEastAsia" w:cstheme="minorBidi"/>
              <w:iCs w:val="0"/>
              <w:sz w:val="22"/>
              <w:szCs w:val="22"/>
              <w:lang w:val="en-GB" w:eastAsia="en-GB"/>
            </w:rPr>
          </w:pPr>
          <w:hyperlink w:anchor="_Toc154150876" w:history="1">
            <w:r w:rsidR="00E957F2" w:rsidRPr="00486013">
              <w:rPr>
                <w:rStyle w:val="Hyperlink"/>
                <w:rFonts w:cs="Calibri"/>
                <w:color w:val="auto"/>
              </w:rPr>
              <w:t>5.3.4 Opțiuni de costuri simplificate. Costuri directe și costuri indirecte</w:t>
            </w:r>
            <w:r w:rsidR="00E957F2" w:rsidRPr="00486013">
              <w:rPr>
                <w:webHidden/>
              </w:rPr>
              <w:tab/>
            </w:r>
            <w:r w:rsidR="00E957F2" w:rsidRPr="00486013">
              <w:rPr>
                <w:webHidden/>
              </w:rPr>
              <w:fldChar w:fldCharType="begin"/>
            </w:r>
            <w:r w:rsidR="00E957F2" w:rsidRPr="00486013">
              <w:rPr>
                <w:webHidden/>
              </w:rPr>
              <w:instrText xml:space="preserve"> PAGEREF _Toc154150876 \h </w:instrText>
            </w:r>
            <w:r w:rsidR="00E957F2" w:rsidRPr="00486013">
              <w:rPr>
                <w:webHidden/>
              </w:rPr>
            </w:r>
            <w:r w:rsidR="00E957F2" w:rsidRPr="00486013">
              <w:rPr>
                <w:webHidden/>
              </w:rPr>
              <w:fldChar w:fldCharType="separate"/>
            </w:r>
            <w:r w:rsidR="00E957F2" w:rsidRPr="00486013">
              <w:rPr>
                <w:webHidden/>
              </w:rPr>
              <w:t>45</w:t>
            </w:r>
            <w:r w:rsidR="00E957F2" w:rsidRPr="00486013">
              <w:rPr>
                <w:webHidden/>
              </w:rPr>
              <w:fldChar w:fldCharType="end"/>
            </w:r>
          </w:hyperlink>
        </w:p>
        <w:p w14:paraId="622CC11A" w14:textId="078CA43D" w:rsidR="00E957F2" w:rsidRPr="00486013" w:rsidRDefault="00783E6F">
          <w:pPr>
            <w:pStyle w:val="TOC3"/>
            <w:rPr>
              <w:rFonts w:eastAsiaTheme="minorEastAsia" w:cstheme="minorBidi"/>
              <w:iCs w:val="0"/>
              <w:sz w:val="22"/>
              <w:szCs w:val="22"/>
              <w:lang w:val="en-GB" w:eastAsia="en-GB"/>
            </w:rPr>
          </w:pPr>
          <w:hyperlink w:anchor="_Toc154150877" w:history="1">
            <w:r w:rsidR="00E957F2" w:rsidRPr="00486013">
              <w:rPr>
                <w:rStyle w:val="Hyperlink"/>
                <w:rFonts w:cs="Calibri"/>
                <w:color w:val="auto"/>
              </w:rPr>
              <w:t>5.3.5 Opțiuni de costuri simplificate.  Costuri unitare/sume forfetare și rate forfetare</w:t>
            </w:r>
            <w:r w:rsidR="00E957F2" w:rsidRPr="00486013">
              <w:rPr>
                <w:webHidden/>
              </w:rPr>
              <w:tab/>
            </w:r>
            <w:r w:rsidR="00E957F2" w:rsidRPr="00486013">
              <w:rPr>
                <w:webHidden/>
              </w:rPr>
              <w:fldChar w:fldCharType="begin"/>
            </w:r>
            <w:r w:rsidR="00E957F2" w:rsidRPr="00486013">
              <w:rPr>
                <w:webHidden/>
              </w:rPr>
              <w:instrText xml:space="preserve"> PAGEREF _Toc154150877 \h </w:instrText>
            </w:r>
            <w:r w:rsidR="00E957F2" w:rsidRPr="00486013">
              <w:rPr>
                <w:webHidden/>
              </w:rPr>
            </w:r>
            <w:r w:rsidR="00E957F2" w:rsidRPr="00486013">
              <w:rPr>
                <w:webHidden/>
              </w:rPr>
              <w:fldChar w:fldCharType="separate"/>
            </w:r>
            <w:r w:rsidR="00E957F2" w:rsidRPr="00486013">
              <w:rPr>
                <w:webHidden/>
              </w:rPr>
              <w:t>48</w:t>
            </w:r>
            <w:r w:rsidR="00E957F2" w:rsidRPr="00486013">
              <w:rPr>
                <w:webHidden/>
              </w:rPr>
              <w:fldChar w:fldCharType="end"/>
            </w:r>
          </w:hyperlink>
        </w:p>
        <w:p w14:paraId="69F8F190" w14:textId="194900D8"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78" w:history="1">
            <w:r w:rsidR="00E957F2" w:rsidRPr="00486013">
              <w:rPr>
                <w:rStyle w:val="Hyperlink"/>
                <w:rFonts w:ascii="Calibri" w:hAnsi="Calibri"/>
                <w:noProof/>
                <w:color w:val="auto"/>
              </w:rPr>
              <w:t>5.4.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Valoarea minimă și maximă eligibilă/nerambursabilă a unui proiect</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_Toc154150878 \h </w:instrText>
            </w:r>
            <w:r w:rsidR="00E957F2" w:rsidRPr="00486013">
              <w:rPr>
                <w:noProof/>
                <w:webHidden/>
              </w:rPr>
            </w:r>
            <w:r w:rsidR="00E957F2" w:rsidRPr="00486013">
              <w:rPr>
                <w:noProof/>
                <w:webHidden/>
              </w:rPr>
              <w:fldChar w:fldCharType="separate"/>
            </w:r>
            <w:r w:rsidR="00E957F2" w:rsidRPr="00486013">
              <w:rPr>
                <w:noProof/>
                <w:webHidden/>
              </w:rPr>
              <w:t>48</w:t>
            </w:r>
            <w:r w:rsidR="00E957F2" w:rsidRPr="00486013">
              <w:rPr>
                <w:noProof/>
                <w:webHidden/>
              </w:rPr>
              <w:fldChar w:fldCharType="end"/>
            </w:r>
          </w:hyperlink>
        </w:p>
        <w:p w14:paraId="0E580977" w14:textId="5BD358C4"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79" w:history="1">
            <w:r w:rsidR="00E957F2" w:rsidRPr="00486013">
              <w:rPr>
                <w:rStyle w:val="Hyperlink"/>
                <w:rFonts w:ascii="Calibri" w:hAnsi="Calibri"/>
                <w:noProof/>
                <w:color w:val="auto"/>
              </w:rPr>
              <w:t>5.5.</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Cuantumul cofinanțării acordate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_Toc154150879 \h </w:instrText>
            </w:r>
            <w:r w:rsidR="00E957F2" w:rsidRPr="00486013">
              <w:rPr>
                <w:noProof/>
                <w:webHidden/>
              </w:rPr>
            </w:r>
            <w:r w:rsidR="00E957F2" w:rsidRPr="00486013">
              <w:rPr>
                <w:noProof/>
                <w:webHidden/>
              </w:rPr>
              <w:fldChar w:fldCharType="separate"/>
            </w:r>
            <w:r w:rsidR="00E957F2" w:rsidRPr="00486013">
              <w:rPr>
                <w:noProof/>
                <w:webHidden/>
              </w:rPr>
              <w:t>49</w:t>
            </w:r>
            <w:r w:rsidR="00E957F2" w:rsidRPr="00486013">
              <w:rPr>
                <w:noProof/>
                <w:webHidden/>
              </w:rPr>
              <w:fldChar w:fldCharType="end"/>
            </w:r>
          </w:hyperlink>
        </w:p>
        <w:p w14:paraId="626FE023" w14:textId="4985305B"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0" w:history="1">
            <w:r w:rsidR="00E957F2" w:rsidRPr="00486013">
              <w:rPr>
                <w:rStyle w:val="Hyperlink"/>
                <w:rFonts w:ascii="Calibri" w:hAnsi="Calibri"/>
                <w:noProof/>
                <w:color w:val="auto"/>
              </w:rPr>
              <w:t>5.6.</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Durata proiectului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_Toc154150880 \h </w:instrText>
            </w:r>
            <w:r w:rsidR="00E957F2" w:rsidRPr="00486013">
              <w:rPr>
                <w:noProof/>
                <w:webHidden/>
              </w:rPr>
            </w:r>
            <w:r w:rsidR="00E957F2" w:rsidRPr="00486013">
              <w:rPr>
                <w:noProof/>
                <w:webHidden/>
              </w:rPr>
              <w:fldChar w:fldCharType="separate"/>
            </w:r>
            <w:r w:rsidR="00E957F2" w:rsidRPr="00486013">
              <w:rPr>
                <w:noProof/>
                <w:webHidden/>
              </w:rPr>
              <w:t>49</w:t>
            </w:r>
            <w:r w:rsidR="00E957F2" w:rsidRPr="00486013">
              <w:rPr>
                <w:noProof/>
                <w:webHidden/>
              </w:rPr>
              <w:fldChar w:fldCharType="end"/>
            </w:r>
          </w:hyperlink>
        </w:p>
        <w:p w14:paraId="78F68A9C" w14:textId="6B7E139A"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1" w:history="1">
            <w:r w:rsidR="00E957F2" w:rsidRPr="00486013">
              <w:rPr>
                <w:rStyle w:val="Hyperlink"/>
                <w:rFonts w:ascii="Calibri" w:hAnsi="Calibri"/>
                <w:noProof/>
                <w:color w:val="auto"/>
              </w:rPr>
              <w:t>5.7.</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Alte cerinţe de eligibilitate a proiectului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_Toc154150881 \h </w:instrText>
            </w:r>
            <w:r w:rsidR="00E957F2" w:rsidRPr="00486013">
              <w:rPr>
                <w:noProof/>
                <w:webHidden/>
              </w:rPr>
            </w:r>
            <w:r w:rsidR="00E957F2" w:rsidRPr="00486013">
              <w:rPr>
                <w:noProof/>
                <w:webHidden/>
              </w:rPr>
              <w:fldChar w:fldCharType="separate"/>
            </w:r>
            <w:r w:rsidR="00E957F2" w:rsidRPr="00486013">
              <w:rPr>
                <w:noProof/>
                <w:webHidden/>
              </w:rPr>
              <w:t>49</w:t>
            </w:r>
            <w:r w:rsidR="00E957F2" w:rsidRPr="00486013">
              <w:rPr>
                <w:noProof/>
                <w:webHidden/>
              </w:rPr>
              <w:fldChar w:fldCharType="end"/>
            </w:r>
          </w:hyperlink>
        </w:p>
        <w:p w14:paraId="25307218" w14:textId="762F487B"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82" w:history="1">
            <w:r w:rsidR="00E957F2" w:rsidRPr="00486013">
              <w:rPr>
                <w:rStyle w:val="Hyperlink"/>
                <w:rFonts w:ascii="Calibri" w:hAnsi="Calibri" w:cs="Calibri"/>
                <w:color w:val="auto"/>
              </w:rPr>
              <w:t>6.</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INDICATORI DE ETAPĂ</w:t>
            </w:r>
            <w:r w:rsidR="00E957F2" w:rsidRPr="00486013">
              <w:rPr>
                <w:webHidden/>
              </w:rPr>
              <w:tab/>
            </w:r>
            <w:r w:rsidR="00E957F2" w:rsidRPr="00486013">
              <w:rPr>
                <w:webHidden/>
              </w:rPr>
              <w:fldChar w:fldCharType="begin"/>
            </w:r>
            <w:r w:rsidR="00E957F2" w:rsidRPr="00486013">
              <w:rPr>
                <w:webHidden/>
              </w:rPr>
              <w:instrText xml:space="preserve"> PAGEREF _Toc154150882 \h </w:instrText>
            </w:r>
            <w:r w:rsidR="00E957F2" w:rsidRPr="00486013">
              <w:rPr>
                <w:webHidden/>
              </w:rPr>
            </w:r>
            <w:r w:rsidR="00E957F2" w:rsidRPr="00486013">
              <w:rPr>
                <w:webHidden/>
              </w:rPr>
              <w:fldChar w:fldCharType="separate"/>
            </w:r>
            <w:r w:rsidR="00E957F2" w:rsidRPr="00486013">
              <w:rPr>
                <w:webHidden/>
              </w:rPr>
              <w:t>55</w:t>
            </w:r>
            <w:r w:rsidR="00E957F2" w:rsidRPr="00486013">
              <w:rPr>
                <w:webHidden/>
              </w:rPr>
              <w:fldChar w:fldCharType="end"/>
            </w:r>
          </w:hyperlink>
        </w:p>
        <w:p w14:paraId="4E95BA17" w14:textId="67E34AB2"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83" w:history="1">
            <w:r w:rsidR="00E957F2" w:rsidRPr="00486013">
              <w:rPr>
                <w:rStyle w:val="Hyperlink"/>
                <w:rFonts w:ascii="Calibri" w:hAnsi="Calibri" w:cs="Calibri"/>
                <w:color w:val="auto"/>
              </w:rPr>
              <w:t>7.</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COMPLETAREA ŞI DEPUNEREA CERERILOR DE FINANTARE</w:t>
            </w:r>
            <w:r w:rsidR="00E957F2" w:rsidRPr="00486013">
              <w:rPr>
                <w:webHidden/>
              </w:rPr>
              <w:tab/>
            </w:r>
            <w:r w:rsidR="00E957F2" w:rsidRPr="00486013">
              <w:rPr>
                <w:webHidden/>
              </w:rPr>
              <w:fldChar w:fldCharType="begin"/>
            </w:r>
            <w:r w:rsidR="00E957F2" w:rsidRPr="00486013">
              <w:rPr>
                <w:webHidden/>
              </w:rPr>
              <w:instrText xml:space="preserve"> PAGEREF _Toc154150883 \h </w:instrText>
            </w:r>
            <w:r w:rsidR="00E957F2" w:rsidRPr="00486013">
              <w:rPr>
                <w:webHidden/>
              </w:rPr>
            </w:r>
            <w:r w:rsidR="00E957F2" w:rsidRPr="00486013">
              <w:rPr>
                <w:webHidden/>
              </w:rPr>
              <w:fldChar w:fldCharType="separate"/>
            </w:r>
            <w:r w:rsidR="00E957F2" w:rsidRPr="00486013">
              <w:rPr>
                <w:webHidden/>
              </w:rPr>
              <w:t>56</w:t>
            </w:r>
            <w:r w:rsidR="00E957F2" w:rsidRPr="00486013">
              <w:rPr>
                <w:webHidden/>
              </w:rPr>
              <w:fldChar w:fldCharType="end"/>
            </w:r>
          </w:hyperlink>
        </w:p>
        <w:p w14:paraId="6110E71C" w14:textId="47844BBB"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4" w:history="1">
            <w:r w:rsidR="00E957F2" w:rsidRPr="00486013">
              <w:rPr>
                <w:rStyle w:val="Hyperlink"/>
                <w:rFonts w:ascii="Calibri" w:hAnsi="Calibri"/>
                <w:noProof/>
                <w:color w:val="auto"/>
              </w:rPr>
              <w:t>7.1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Completarea formularului cererii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_Toc154150884 \h </w:instrText>
            </w:r>
            <w:r w:rsidR="00E957F2" w:rsidRPr="00486013">
              <w:rPr>
                <w:noProof/>
                <w:webHidden/>
              </w:rPr>
            </w:r>
            <w:r w:rsidR="00E957F2" w:rsidRPr="00486013">
              <w:rPr>
                <w:noProof/>
                <w:webHidden/>
              </w:rPr>
              <w:fldChar w:fldCharType="separate"/>
            </w:r>
            <w:r w:rsidR="00E957F2" w:rsidRPr="00486013">
              <w:rPr>
                <w:noProof/>
                <w:webHidden/>
              </w:rPr>
              <w:t>56</w:t>
            </w:r>
            <w:r w:rsidR="00E957F2" w:rsidRPr="00486013">
              <w:rPr>
                <w:noProof/>
                <w:webHidden/>
              </w:rPr>
              <w:fldChar w:fldCharType="end"/>
            </w:r>
          </w:hyperlink>
        </w:p>
        <w:p w14:paraId="607F0672" w14:textId="2E408EB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5" w:history="1">
            <w:r w:rsidR="00E957F2" w:rsidRPr="00486013">
              <w:rPr>
                <w:rStyle w:val="Hyperlink"/>
                <w:rFonts w:ascii="Calibri" w:hAnsi="Calibri"/>
                <w:noProof/>
                <w:color w:val="auto"/>
              </w:rPr>
              <w:t>7.2.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Limba utilizată în completarea cererii de finanțare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_Toc154150885 \h </w:instrText>
            </w:r>
            <w:r w:rsidR="00E957F2" w:rsidRPr="00486013">
              <w:rPr>
                <w:noProof/>
                <w:webHidden/>
              </w:rPr>
            </w:r>
            <w:r w:rsidR="00E957F2" w:rsidRPr="00486013">
              <w:rPr>
                <w:noProof/>
                <w:webHidden/>
              </w:rPr>
              <w:fldChar w:fldCharType="separate"/>
            </w:r>
            <w:r w:rsidR="00E957F2" w:rsidRPr="00486013">
              <w:rPr>
                <w:noProof/>
                <w:webHidden/>
              </w:rPr>
              <w:t>57</w:t>
            </w:r>
            <w:r w:rsidR="00E957F2" w:rsidRPr="00486013">
              <w:rPr>
                <w:noProof/>
                <w:webHidden/>
              </w:rPr>
              <w:fldChar w:fldCharType="end"/>
            </w:r>
          </w:hyperlink>
        </w:p>
        <w:p w14:paraId="04272520" w14:textId="0098C0C2"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6" w:history="1">
            <w:r w:rsidR="00E957F2" w:rsidRPr="00486013">
              <w:rPr>
                <w:rStyle w:val="Hyperlink"/>
                <w:rFonts w:ascii="Calibri" w:hAnsi="Calibri"/>
                <w:noProof/>
                <w:color w:val="auto"/>
              </w:rPr>
              <w:t>7.3.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Metodologia de justificare şi detaliere a bugetului cererii de finanțare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_Toc154150886 \h </w:instrText>
            </w:r>
            <w:r w:rsidR="00E957F2" w:rsidRPr="00486013">
              <w:rPr>
                <w:noProof/>
                <w:webHidden/>
              </w:rPr>
            </w:r>
            <w:r w:rsidR="00E957F2" w:rsidRPr="00486013">
              <w:rPr>
                <w:noProof/>
                <w:webHidden/>
              </w:rPr>
              <w:fldChar w:fldCharType="separate"/>
            </w:r>
            <w:r w:rsidR="00E957F2" w:rsidRPr="00486013">
              <w:rPr>
                <w:noProof/>
                <w:webHidden/>
              </w:rPr>
              <w:t>57</w:t>
            </w:r>
            <w:r w:rsidR="00E957F2" w:rsidRPr="00486013">
              <w:rPr>
                <w:noProof/>
                <w:webHidden/>
              </w:rPr>
              <w:fldChar w:fldCharType="end"/>
            </w:r>
          </w:hyperlink>
        </w:p>
        <w:p w14:paraId="6CC7EAB4" w14:textId="7CFA0069"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7" w:history="1">
            <w:r w:rsidR="00E957F2" w:rsidRPr="00486013">
              <w:rPr>
                <w:rStyle w:val="Hyperlink"/>
                <w:rFonts w:ascii="Calibri" w:hAnsi="Calibri"/>
                <w:noProof/>
                <w:color w:val="auto"/>
              </w:rPr>
              <w:t>7.4.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Anexe şi documente obligatorii la depunerea cererii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_Toc154150887 \h </w:instrText>
            </w:r>
            <w:r w:rsidR="00E957F2" w:rsidRPr="00486013">
              <w:rPr>
                <w:noProof/>
                <w:webHidden/>
              </w:rPr>
            </w:r>
            <w:r w:rsidR="00E957F2" w:rsidRPr="00486013">
              <w:rPr>
                <w:noProof/>
                <w:webHidden/>
              </w:rPr>
              <w:fldChar w:fldCharType="separate"/>
            </w:r>
            <w:r w:rsidR="00E957F2" w:rsidRPr="00486013">
              <w:rPr>
                <w:noProof/>
                <w:webHidden/>
              </w:rPr>
              <w:t>58</w:t>
            </w:r>
            <w:r w:rsidR="00E957F2" w:rsidRPr="00486013">
              <w:rPr>
                <w:noProof/>
                <w:webHidden/>
              </w:rPr>
              <w:fldChar w:fldCharType="end"/>
            </w:r>
          </w:hyperlink>
        </w:p>
        <w:p w14:paraId="4C83F06E" w14:textId="6F1E540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8" w:history="1">
            <w:r w:rsidR="00E957F2" w:rsidRPr="00486013">
              <w:rPr>
                <w:rStyle w:val="Hyperlink"/>
                <w:rFonts w:ascii="Calibri" w:hAnsi="Calibri"/>
                <w:noProof/>
                <w:color w:val="auto"/>
              </w:rPr>
              <w:t>7.5.</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Aspecte administrative privind depunerea cererii de finanțare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_Toc154150888 \h </w:instrText>
            </w:r>
            <w:r w:rsidR="00E957F2" w:rsidRPr="00486013">
              <w:rPr>
                <w:noProof/>
                <w:webHidden/>
              </w:rPr>
            </w:r>
            <w:r w:rsidR="00E957F2" w:rsidRPr="00486013">
              <w:rPr>
                <w:noProof/>
                <w:webHidden/>
              </w:rPr>
              <w:fldChar w:fldCharType="separate"/>
            </w:r>
            <w:r w:rsidR="00E957F2" w:rsidRPr="00486013">
              <w:rPr>
                <w:noProof/>
                <w:webHidden/>
              </w:rPr>
              <w:t>65</w:t>
            </w:r>
            <w:r w:rsidR="00E957F2" w:rsidRPr="00486013">
              <w:rPr>
                <w:noProof/>
                <w:webHidden/>
              </w:rPr>
              <w:fldChar w:fldCharType="end"/>
            </w:r>
          </w:hyperlink>
        </w:p>
        <w:p w14:paraId="7CAB7B4E" w14:textId="70679B26"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89" w:history="1">
            <w:r w:rsidR="00E957F2" w:rsidRPr="00486013">
              <w:rPr>
                <w:rStyle w:val="Hyperlink"/>
                <w:rFonts w:ascii="Calibri" w:hAnsi="Calibri"/>
                <w:noProof/>
                <w:color w:val="auto"/>
              </w:rPr>
              <w:t>7.6.</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Anexele şi documentele obligatorii la momentul contractării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_Toc154150889 \h </w:instrText>
            </w:r>
            <w:r w:rsidR="00E957F2" w:rsidRPr="00486013">
              <w:rPr>
                <w:noProof/>
                <w:webHidden/>
              </w:rPr>
            </w:r>
            <w:r w:rsidR="00E957F2" w:rsidRPr="00486013">
              <w:rPr>
                <w:noProof/>
                <w:webHidden/>
              </w:rPr>
              <w:fldChar w:fldCharType="separate"/>
            </w:r>
            <w:r w:rsidR="00E957F2" w:rsidRPr="00486013">
              <w:rPr>
                <w:noProof/>
                <w:webHidden/>
              </w:rPr>
              <w:t>65</w:t>
            </w:r>
            <w:r w:rsidR="00E957F2" w:rsidRPr="00486013">
              <w:rPr>
                <w:noProof/>
                <w:webHidden/>
              </w:rPr>
              <w:fldChar w:fldCharType="end"/>
            </w:r>
          </w:hyperlink>
        </w:p>
        <w:p w14:paraId="59A66D40" w14:textId="6F551A14"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0" w:history="1">
            <w:r w:rsidR="00E957F2" w:rsidRPr="00486013">
              <w:rPr>
                <w:rStyle w:val="Hyperlink"/>
                <w:rFonts w:ascii="Calibri" w:hAnsi="Calibri"/>
                <w:noProof/>
                <w:color w:val="auto"/>
              </w:rPr>
              <w:t>7.7.</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Renunțarea la cererea de finanțare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_Toc154150890 \h </w:instrText>
            </w:r>
            <w:r w:rsidR="00E957F2" w:rsidRPr="00486013">
              <w:rPr>
                <w:noProof/>
                <w:webHidden/>
              </w:rPr>
            </w:r>
            <w:r w:rsidR="00E957F2" w:rsidRPr="00486013">
              <w:rPr>
                <w:noProof/>
                <w:webHidden/>
              </w:rPr>
              <w:fldChar w:fldCharType="separate"/>
            </w:r>
            <w:r w:rsidR="00E957F2" w:rsidRPr="00486013">
              <w:rPr>
                <w:noProof/>
                <w:webHidden/>
              </w:rPr>
              <w:t>69</w:t>
            </w:r>
            <w:r w:rsidR="00E957F2" w:rsidRPr="00486013">
              <w:rPr>
                <w:noProof/>
                <w:webHidden/>
              </w:rPr>
              <w:fldChar w:fldCharType="end"/>
            </w:r>
          </w:hyperlink>
        </w:p>
        <w:p w14:paraId="60BA0B49" w14:textId="5D8C6889"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891" w:history="1">
            <w:r w:rsidR="00E957F2" w:rsidRPr="00486013">
              <w:rPr>
                <w:rStyle w:val="Hyperlink"/>
                <w:rFonts w:ascii="Calibri" w:hAnsi="Calibri" w:cs="Calibri"/>
                <w:color w:val="auto"/>
              </w:rPr>
              <w:t>8.</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PROCESUL DE EVALUARE, SELECȚIE ȘI CONTRACTARE A PROIECTELOR</w:t>
            </w:r>
            <w:r w:rsidR="00E957F2" w:rsidRPr="00486013">
              <w:rPr>
                <w:webHidden/>
              </w:rPr>
              <w:tab/>
            </w:r>
            <w:r w:rsidR="00E957F2" w:rsidRPr="00486013">
              <w:rPr>
                <w:webHidden/>
              </w:rPr>
              <w:fldChar w:fldCharType="begin"/>
            </w:r>
            <w:r w:rsidR="00E957F2" w:rsidRPr="00486013">
              <w:rPr>
                <w:webHidden/>
              </w:rPr>
              <w:instrText xml:space="preserve"> PAGEREF _Toc154150891 \h </w:instrText>
            </w:r>
            <w:r w:rsidR="00E957F2" w:rsidRPr="00486013">
              <w:rPr>
                <w:webHidden/>
              </w:rPr>
            </w:r>
            <w:r w:rsidR="00E957F2" w:rsidRPr="00486013">
              <w:rPr>
                <w:webHidden/>
              </w:rPr>
              <w:fldChar w:fldCharType="separate"/>
            </w:r>
            <w:r w:rsidR="00E957F2" w:rsidRPr="00486013">
              <w:rPr>
                <w:webHidden/>
              </w:rPr>
              <w:t>69</w:t>
            </w:r>
            <w:r w:rsidR="00E957F2" w:rsidRPr="00486013">
              <w:rPr>
                <w:webHidden/>
              </w:rPr>
              <w:fldChar w:fldCharType="end"/>
            </w:r>
          </w:hyperlink>
        </w:p>
        <w:p w14:paraId="5C4FE3F5" w14:textId="0A02B250"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2" w:history="1">
            <w:r w:rsidR="00E957F2" w:rsidRPr="00486013">
              <w:rPr>
                <w:rStyle w:val="Hyperlink"/>
                <w:rFonts w:ascii="Calibri" w:hAnsi="Calibri"/>
                <w:noProof/>
                <w:color w:val="auto"/>
              </w:rPr>
              <w:t>8.1.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Principalele etape ale procesului de evaluare, selecție și contractare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_Toc154150892 \h </w:instrText>
            </w:r>
            <w:r w:rsidR="00E957F2" w:rsidRPr="00486013">
              <w:rPr>
                <w:noProof/>
                <w:webHidden/>
              </w:rPr>
            </w:r>
            <w:r w:rsidR="00E957F2" w:rsidRPr="00486013">
              <w:rPr>
                <w:noProof/>
                <w:webHidden/>
              </w:rPr>
              <w:fldChar w:fldCharType="separate"/>
            </w:r>
            <w:r w:rsidR="00E957F2" w:rsidRPr="00486013">
              <w:rPr>
                <w:noProof/>
                <w:webHidden/>
              </w:rPr>
              <w:t>69</w:t>
            </w:r>
            <w:r w:rsidR="00E957F2" w:rsidRPr="00486013">
              <w:rPr>
                <w:noProof/>
                <w:webHidden/>
              </w:rPr>
              <w:fldChar w:fldCharType="end"/>
            </w:r>
          </w:hyperlink>
        </w:p>
        <w:p w14:paraId="7FE9122E" w14:textId="07E8DCC5"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3" w:history="1">
            <w:r w:rsidR="00E957F2" w:rsidRPr="00486013">
              <w:rPr>
                <w:rStyle w:val="Hyperlink"/>
                <w:rFonts w:ascii="Calibri" w:hAnsi="Calibri"/>
                <w:noProof/>
                <w:color w:val="auto"/>
              </w:rPr>
              <w:t>8.2.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Conformitate administrativă – DECLARAŢIA UNICĂ</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_Toc154150893 \h </w:instrText>
            </w:r>
            <w:r w:rsidR="00E957F2" w:rsidRPr="00486013">
              <w:rPr>
                <w:noProof/>
                <w:webHidden/>
              </w:rPr>
            </w:r>
            <w:r w:rsidR="00E957F2" w:rsidRPr="00486013">
              <w:rPr>
                <w:noProof/>
                <w:webHidden/>
              </w:rPr>
              <w:fldChar w:fldCharType="separate"/>
            </w:r>
            <w:r w:rsidR="00E957F2" w:rsidRPr="00486013">
              <w:rPr>
                <w:noProof/>
                <w:webHidden/>
              </w:rPr>
              <w:t>70</w:t>
            </w:r>
            <w:r w:rsidR="00E957F2" w:rsidRPr="00486013">
              <w:rPr>
                <w:noProof/>
                <w:webHidden/>
              </w:rPr>
              <w:fldChar w:fldCharType="end"/>
            </w:r>
          </w:hyperlink>
        </w:p>
        <w:p w14:paraId="2B6B694C" w14:textId="74D84189"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4" w:history="1">
            <w:r w:rsidR="00E957F2" w:rsidRPr="00486013">
              <w:rPr>
                <w:rStyle w:val="Hyperlink"/>
                <w:rFonts w:ascii="Calibri" w:hAnsi="Calibri"/>
                <w:noProof/>
                <w:color w:val="auto"/>
              </w:rPr>
              <w:t>8.3.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Etapa de evaluare preliminară – dacă este cazul (specific pentru intervențiile FSE+)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_Toc154150894 \h </w:instrText>
            </w:r>
            <w:r w:rsidR="00E957F2" w:rsidRPr="00486013">
              <w:rPr>
                <w:noProof/>
                <w:webHidden/>
              </w:rPr>
            </w:r>
            <w:r w:rsidR="00E957F2" w:rsidRPr="00486013">
              <w:rPr>
                <w:noProof/>
                <w:webHidden/>
              </w:rPr>
              <w:fldChar w:fldCharType="separate"/>
            </w:r>
            <w:r w:rsidR="00E957F2" w:rsidRPr="00486013">
              <w:rPr>
                <w:noProof/>
                <w:webHidden/>
              </w:rPr>
              <w:t>70</w:t>
            </w:r>
            <w:r w:rsidR="00E957F2" w:rsidRPr="00486013">
              <w:rPr>
                <w:noProof/>
                <w:webHidden/>
              </w:rPr>
              <w:fldChar w:fldCharType="end"/>
            </w:r>
          </w:hyperlink>
        </w:p>
        <w:p w14:paraId="52B34261" w14:textId="4C33AAF0"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5" w:history="1">
            <w:r w:rsidR="00E957F2" w:rsidRPr="00486013">
              <w:rPr>
                <w:rStyle w:val="Hyperlink"/>
                <w:rFonts w:ascii="Calibri" w:hAnsi="Calibri"/>
                <w:noProof/>
                <w:color w:val="auto"/>
              </w:rPr>
              <w:t>8.4.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Evaluarea tehnică și financiară.Criterii de evaluare tehnică și financiară</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_Toc154150895 \h </w:instrText>
            </w:r>
            <w:r w:rsidR="00E957F2" w:rsidRPr="00486013">
              <w:rPr>
                <w:noProof/>
                <w:webHidden/>
              </w:rPr>
            </w:r>
            <w:r w:rsidR="00E957F2" w:rsidRPr="00486013">
              <w:rPr>
                <w:noProof/>
                <w:webHidden/>
              </w:rPr>
              <w:fldChar w:fldCharType="separate"/>
            </w:r>
            <w:r w:rsidR="00E957F2" w:rsidRPr="00486013">
              <w:rPr>
                <w:noProof/>
                <w:webHidden/>
              </w:rPr>
              <w:t>70</w:t>
            </w:r>
            <w:r w:rsidR="00E957F2" w:rsidRPr="00486013">
              <w:rPr>
                <w:noProof/>
                <w:webHidden/>
              </w:rPr>
              <w:fldChar w:fldCharType="end"/>
            </w:r>
          </w:hyperlink>
        </w:p>
        <w:p w14:paraId="42065ECD" w14:textId="77C9713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6" w:history="1">
            <w:r w:rsidR="00E957F2" w:rsidRPr="00486013">
              <w:rPr>
                <w:rStyle w:val="Hyperlink"/>
                <w:rFonts w:ascii="Calibri" w:hAnsi="Calibri"/>
                <w:noProof/>
                <w:color w:val="auto"/>
              </w:rPr>
              <w:t>8.5.</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Aplicarea pragului de calitate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_Toc154150896 \h </w:instrText>
            </w:r>
            <w:r w:rsidR="00E957F2" w:rsidRPr="00486013">
              <w:rPr>
                <w:noProof/>
                <w:webHidden/>
              </w:rPr>
            </w:r>
            <w:r w:rsidR="00E957F2" w:rsidRPr="00486013">
              <w:rPr>
                <w:noProof/>
                <w:webHidden/>
              </w:rPr>
              <w:fldChar w:fldCharType="separate"/>
            </w:r>
            <w:r w:rsidR="00E957F2" w:rsidRPr="00486013">
              <w:rPr>
                <w:noProof/>
                <w:webHidden/>
              </w:rPr>
              <w:t>78</w:t>
            </w:r>
            <w:r w:rsidR="00E957F2" w:rsidRPr="00486013">
              <w:rPr>
                <w:noProof/>
                <w:webHidden/>
              </w:rPr>
              <w:fldChar w:fldCharType="end"/>
            </w:r>
          </w:hyperlink>
        </w:p>
        <w:p w14:paraId="096FB6F7" w14:textId="60E6644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7" w:history="1">
            <w:r w:rsidR="00E957F2" w:rsidRPr="00486013">
              <w:rPr>
                <w:rStyle w:val="Hyperlink"/>
                <w:rFonts w:ascii="Calibri" w:hAnsi="Calibri"/>
                <w:noProof/>
                <w:color w:val="auto"/>
              </w:rPr>
              <w:t>8.6.</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Aplicarea pragului de excelență</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_Toc154150897 \h </w:instrText>
            </w:r>
            <w:r w:rsidR="00E957F2" w:rsidRPr="00486013">
              <w:rPr>
                <w:noProof/>
                <w:webHidden/>
              </w:rPr>
            </w:r>
            <w:r w:rsidR="00E957F2" w:rsidRPr="00486013">
              <w:rPr>
                <w:noProof/>
                <w:webHidden/>
              </w:rPr>
              <w:fldChar w:fldCharType="separate"/>
            </w:r>
            <w:r w:rsidR="00E957F2" w:rsidRPr="00486013">
              <w:rPr>
                <w:noProof/>
                <w:webHidden/>
              </w:rPr>
              <w:t>78</w:t>
            </w:r>
            <w:r w:rsidR="00E957F2" w:rsidRPr="00486013">
              <w:rPr>
                <w:noProof/>
                <w:webHidden/>
              </w:rPr>
              <w:fldChar w:fldCharType="end"/>
            </w:r>
          </w:hyperlink>
        </w:p>
        <w:p w14:paraId="1DCAE911" w14:textId="46556E40"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8" w:history="1">
            <w:r w:rsidR="00E957F2" w:rsidRPr="00486013">
              <w:rPr>
                <w:rStyle w:val="Hyperlink"/>
                <w:rFonts w:ascii="Calibri" w:hAnsi="Calibri"/>
                <w:noProof/>
                <w:color w:val="auto"/>
              </w:rPr>
              <w:t>8.7.</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Notificarea rezultatului evaluării tehnice și financiare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_Toc154150898 \h </w:instrText>
            </w:r>
            <w:r w:rsidR="00E957F2" w:rsidRPr="00486013">
              <w:rPr>
                <w:noProof/>
                <w:webHidden/>
              </w:rPr>
            </w:r>
            <w:r w:rsidR="00E957F2" w:rsidRPr="00486013">
              <w:rPr>
                <w:noProof/>
                <w:webHidden/>
              </w:rPr>
              <w:fldChar w:fldCharType="separate"/>
            </w:r>
            <w:r w:rsidR="00E957F2" w:rsidRPr="00486013">
              <w:rPr>
                <w:noProof/>
                <w:webHidden/>
              </w:rPr>
              <w:t>79</w:t>
            </w:r>
            <w:r w:rsidR="00E957F2" w:rsidRPr="00486013">
              <w:rPr>
                <w:noProof/>
                <w:webHidden/>
              </w:rPr>
              <w:fldChar w:fldCharType="end"/>
            </w:r>
          </w:hyperlink>
        </w:p>
        <w:p w14:paraId="0C5BE1A8" w14:textId="29A33B59"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899" w:history="1">
            <w:r w:rsidR="00E957F2" w:rsidRPr="00486013">
              <w:rPr>
                <w:rStyle w:val="Hyperlink"/>
                <w:rFonts w:ascii="Calibri" w:hAnsi="Calibri"/>
                <w:noProof/>
                <w:color w:val="auto"/>
              </w:rPr>
              <w:t>8.8.</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Contestații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_Toc154150899 \h </w:instrText>
            </w:r>
            <w:r w:rsidR="00E957F2" w:rsidRPr="00486013">
              <w:rPr>
                <w:noProof/>
                <w:webHidden/>
              </w:rPr>
            </w:r>
            <w:r w:rsidR="00E957F2" w:rsidRPr="00486013">
              <w:rPr>
                <w:noProof/>
                <w:webHidden/>
              </w:rPr>
              <w:fldChar w:fldCharType="separate"/>
            </w:r>
            <w:r w:rsidR="00E957F2" w:rsidRPr="00486013">
              <w:rPr>
                <w:noProof/>
                <w:webHidden/>
              </w:rPr>
              <w:t>80</w:t>
            </w:r>
            <w:r w:rsidR="00E957F2" w:rsidRPr="00486013">
              <w:rPr>
                <w:noProof/>
                <w:webHidden/>
              </w:rPr>
              <w:fldChar w:fldCharType="end"/>
            </w:r>
          </w:hyperlink>
        </w:p>
        <w:p w14:paraId="3BECB183" w14:textId="09B6936B"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00" w:history="1">
            <w:r w:rsidR="00E957F2" w:rsidRPr="00486013">
              <w:rPr>
                <w:rStyle w:val="Hyperlink"/>
                <w:rFonts w:ascii="Calibri" w:hAnsi="Calibri"/>
                <w:noProof/>
                <w:color w:val="auto"/>
              </w:rPr>
              <w:t>8.9.</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Contractarea proiectelor</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_Toc154150900 \h </w:instrText>
            </w:r>
            <w:r w:rsidR="00E957F2" w:rsidRPr="00486013">
              <w:rPr>
                <w:noProof/>
                <w:webHidden/>
              </w:rPr>
            </w:r>
            <w:r w:rsidR="00E957F2" w:rsidRPr="00486013">
              <w:rPr>
                <w:noProof/>
                <w:webHidden/>
              </w:rPr>
              <w:fldChar w:fldCharType="separate"/>
            </w:r>
            <w:r w:rsidR="00E957F2" w:rsidRPr="00486013">
              <w:rPr>
                <w:noProof/>
                <w:webHidden/>
              </w:rPr>
              <w:t>81</w:t>
            </w:r>
            <w:r w:rsidR="00E957F2" w:rsidRPr="00486013">
              <w:rPr>
                <w:noProof/>
                <w:webHidden/>
              </w:rPr>
              <w:fldChar w:fldCharType="end"/>
            </w:r>
          </w:hyperlink>
        </w:p>
        <w:p w14:paraId="0262D35F" w14:textId="22F53271" w:rsidR="00E957F2" w:rsidRPr="00486013" w:rsidRDefault="00783E6F">
          <w:pPr>
            <w:pStyle w:val="TOC3"/>
            <w:rPr>
              <w:rFonts w:eastAsiaTheme="minorEastAsia" w:cstheme="minorBidi"/>
              <w:iCs w:val="0"/>
              <w:sz w:val="22"/>
              <w:szCs w:val="22"/>
              <w:lang w:val="en-GB" w:eastAsia="en-GB"/>
            </w:rPr>
          </w:pPr>
          <w:hyperlink w:anchor="_Toc154150901" w:history="1">
            <w:r w:rsidR="00E957F2" w:rsidRPr="00486013">
              <w:rPr>
                <w:rStyle w:val="Hyperlink"/>
                <w:rFonts w:cs="Calibri"/>
                <w:color w:val="auto"/>
              </w:rPr>
              <w:t>8.9.1.</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Verificarea îndeplinirii condițiilor de eligibilitate</w:t>
            </w:r>
            <w:r w:rsidR="00E957F2" w:rsidRPr="00486013">
              <w:rPr>
                <w:webHidden/>
              </w:rPr>
              <w:tab/>
            </w:r>
            <w:r w:rsidR="00E957F2" w:rsidRPr="00486013">
              <w:rPr>
                <w:webHidden/>
              </w:rPr>
              <w:fldChar w:fldCharType="begin"/>
            </w:r>
            <w:r w:rsidR="00E957F2" w:rsidRPr="00486013">
              <w:rPr>
                <w:webHidden/>
              </w:rPr>
              <w:instrText xml:space="preserve"> PAGEREF _Toc154150901 \h </w:instrText>
            </w:r>
            <w:r w:rsidR="00E957F2" w:rsidRPr="00486013">
              <w:rPr>
                <w:webHidden/>
              </w:rPr>
            </w:r>
            <w:r w:rsidR="00E957F2" w:rsidRPr="00486013">
              <w:rPr>
                <w:webHidden/>
              </w:rPr>
              <w:fldChar w:fldCharType="separate"/>
            </w:r>
            <w:r w:rsidR="00E957F2" w:rsidRPr="00486013">
              <w:rPr>
                <w:webHidden/>
              </w:rPr>
              <w:t>81</w:t>
            </w:r>
            <w:r w:rsidR="00E957F2" w:rsidRPr="00486013">
              <w:rPr>
                <w:webHidden/>
              </w:rPr>
              <w:fldChar w:fldCharType="end"/>
            </w:r>
          </w:hyperlink>
        </w:p>
        <w:p w14:paraId="2453A2C1" w14:textId="150B926E" w:rsidR="00E957F2" w:rsidRPr="00486013" w:rsidRDefault="00783E6F">
          <w:pPr>
            <w:pStyle w:val="TOC3"/>
            <w:rPr>
              <w:rFonts w:eastAsiaTheme="minorEastAsia" w:cstheme="minorBidi"/>
              <w:iCs w:val="0"/>
              <w:sz w:val="22"/>
              <w:szCs w:val="22"/>
              <w:lang w:val="en-GB" w:eastAsia="en-GB"/>
            </w:rPr>
          </w:pPr>
          <w:hyperlink w:anchor="_Toc154150902" w:history="1">
            <w:r w:rsidR="00E957F2" w:rsidRPr="00486013">
              <w:rPr>
                <w:rStyle w:val="Hyperlink"/>
                <w:rFonts w:cs="Calibri"/>
                <w:color w:val="auto"/>
              </w:rPr>
              <w:t>8.9.2.</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Decizia de acordare/respingere a finanțării</w:t>
            </w:r>
            <w:r w:rsidR="00E957F2" w:rsidRPr="00486013">
              <w:rPr>
                <w:webHidden/>
              </w:rPr>
              <w:tab/>
            </w:r>
            <w:r w:rsidR="00E957F2" w:rsidRPr="00486013">
              <w:rPr>
                <w:webHidden/>
              </w:rPr>
              <w:fldChar w:fldCharType="begin"/>
            </w:r>
            <w:r w:rsidR="00E957F2" w:rsidRPr="00486013">
              <w:rPr>
                <w:webHidden/>
              </w:rPr>
              <w:instrText xml:space="preserve"> PAGEREF _Toc154150902 \h </w:instrText>
            </w:r>
            <w:r w:rsidR="00E957F2" w:rsidRPr="00486013">
              <w:rPr>
                <w:webHidden/>
              </w:rPr>
            </w:r>
            <w:r w:rsidR="00E957F2" w:rsidRPr="00486013">
              <w:rPr>
                <w:webHidden/>
              </w:rPr>
              <w:fldChar w:fldCharType="separate"/>
            </w:r>
            <w:r w:rsidR="00E957F2" w:rsidRPr="00486013">
              <w:rPr>
                <w:webHidden/>
              </w:rPr>
              <w:t>83</w:t>
            </w:r>
            <w:r w:rsidR="00E957F2" w:rsidRPr="00486013">
              <w:rPr>
                <w:webHidden/>
              </w:rPr>
              <w:fldChar w:fldCharType="end"/>
            </w:r>
          </w:hyperlink>
        </w:p>
        <w:p w14:paraId="37978548" w14:textId="2040C274" w:rsidR="00E957F2" w:rsidRPr="00486013" w:rsidRDefault="00783E6F">
          <w:pPr>
            <w:pStyle w:val="TOC3"/>
            <w:rPr>
              <w:rFonts w:eastAsiaTheme="minorEastAsia" w:cstheme="minorBidi"/>
              <w:iCs w:val="0"/>
              <w:sz w:val="22"/>
              <w:szCs w:val="22"/>
              <w:lang w:val="en-GB" w:eastAsia="en-GB"/>
            </w:rPr>
          </w:pPr>
          <w:hyperlink w:anchor="_Toc154150903" w:history="1">
            <w:r w:rsidR="00E957F2" w:rsidRPr="00486013">
              <w:rPr>
                <w:rStyle w:val="Hyperlink"/>
                <w:rFonts w:cs="Calibri"/>
                <w:color w:val="auto"/>
              </w:rPr>
              <w:t>8.9.3.</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Definitivarea  planului de monitorizare al proiectului</w:t>
            </w:r>
            <w:r w:rsidR="00E957F2" w:rsidRPr="00486013">
              <w:rPr>
                <w:webHidden/>
              </w:rPr>
              <w:tab/>
            </w:r>
            <w:r w:rsidR="00E957F2" w:rsidRPr="00486013">
              <w:rPr>
                <w:webHidden/>
              </w:rPr>
              <w:fldChar w:fldCharType="begin"/>
            </w:r>
            <w:r w:rsidR="00E957F2" w:rsidRPr="00486013">
              <w:rPr>
                <w:webHidden/>
              </w:rPr>
              <w:instrText xml:space="preserve"> PAGEREF _Toc154150903 \h </w:instrText>
            </w:r>
            <w:r w:rsidR="00E957F2" w:rsidRPr="00486013">
              <w:rPr>
                <w:webHidden/>
              </w:rPr>
            </w:r>
            <w:r w:rsidR="00E957F2" w:rsidRPr="00486013">
              <w:rPr>
                <w:webHidden/>
              </w:rPr>
              <w:fldChar w:fldCharType="separate"/>
            </w:r>
            <w:r w:rsidR="00E957F2" w:rsidRPr="00486013">
              <w:rPr>
                <w:webHidden/>
              </w:rPr>
              <w:t>83</w:t>
            </w:r>
            <w:r w:rsidR="00E957F2" w:rsidRPr="00486013">
              <w:rPr>
                <w:webHidden/>
              </w:rPr>
              <w:fldChar w:fldCharType="end"/>
            </w:r>
          </w:hyperlink>
        </w:p>
        <w:p w14:paraId="4AE0EA5B" w14:textId="77FF01B7" w:rsidR="00E957F2" w:rsidRPr="00486013" w:rsidRDefault="00783E6F">
          <w:pPr>
            <w:pStyle w:val="TOC3"/>
            <w:rPr>
              <w:rFonts w:eastAsiaTheme="minorEastAsia" w:cstheme="minorBidi"/>
              <w:iCs w:val="0"/>
              <w:sz w:val="22"/>
              <w:szCs w:val="22"/>
              <w:lang w:val="en-GB" w:eastAsia="en-GB"/>
            </w:rPr>
          </w:pPr>
          <w:hyperlink w:anchor="_Toc154150904" w:history="1">
            <w:r w:rsidR="00E957F2" w:rsidRPr="00486013">
              <w:rPr>
                <w:rStyle w:val="Hyperlink"/>
                <w:rFonts w:cs="Calibri"/>
                <w:color w:val="auto"/>
              </w:rPr>
              <w:t>8.9.4.</w:t>
            </w:r>
            <w:r w:rsidR="00E957F2" w:rsidRPr="00486013">
              <w:rPr>
                <w:rFonts w:eastAsiaTheme="minorEastAsia" w:cstheme="minorBidi"/>
                <w:iCs w:val="0"/>
                <w:sz w:val="22"/>
                <w:szCs w:val="22"/>
                <w:lang w:val="en-GB" w:eastAsia="en-GB"/>
              </w:rPr>
              <w:tab/>
            </w:r>
            <w:r w:rsidR="00E957F2" w:rsidRPr="00486013">
              <w:rPr>
                <w:rStyle w:val="Hyperlink"/>
                <w:rFonts w:cs="Calibri"/>
                <w:color w:val="auto"/>
              </w:rPr>
              <w:t>Semnarea contractului de finanțare</w:t>
            </w:r>
            <w:r w:rsidR="00E957F2" w:rsidRPr="00486013">
              <w:rPr>
                <w:webHidden/>
              </w:rPr>
              <w:tab/>
            </w:r>
            <w:r w:rsidR="00E957F2" w:rsidRPr="00486013">
              <w:rPr>
                <w:webHidden/>
              </w:rPr>
              <w:fldChar w:fldCharType="begin"/>
            </w:r>
            <w:r w:rsidR="00E957F2" w:rsidRPr="00486013">
              <w:rPr>
                <w:webHidden/>
              </w:rPr>
              <w:instrText xml:space="preserve"> PAGEREF _Toc154150904 \h </w:instrText>
            </w:r>
            <w:r w:rsidR="00E957F2" w:rsidRPr="00486013">
              <w:rPr>
                <w:webHidden/>
              </w:rPr>
            </w:r>
            <w:r w:rsidR="00E957F2" w:rsidRPr="00486013">
              <w:rPr>
                <w:webHidden/>
              </w:rPr>
              <w:fldChar w:fldCharType="separate"/>
            </w:r>
            <w:r w:rsidR="00E957F2" w:rsidRPr="00486013">
              <w:rPr>
                <w:webHidden/>
              </w:rPr>
              <w:t>84</w:t>
            </w:r>
            <w:r w:rsidR="00E957F2" w:rsidRPr="00486013">
              <w:rPr>
                <w:webHidden/>
              </w:rPr>
              <w:fldChar w:fldCharType="end"/>
            </w:r>
          </w:hyperlink>
        </w:p>
        <w:p w14:paraId="318B7EAD" w14:textId="2FD27AAE"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05" w:history="1">
            <w:r w:rsidR="00E957F2" w:rsidRPr="00486013">
              <w:rPr>
                <w:rStyle w:val="Hyperlink"/>
                <w:rFonts w:ascii="Calibri" w:hAnsi="Calibri" w:cs="Calibri"/>
                <w:color w:val="auto"/>
              </w:rPr>
              <w:t>9.</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ASPECTE PRIVIND CONFLICTUL DE INTERESE</w:t>
            </w:r>
            <w:r w:rsidR="00E957F2" w:rsidRPr="00486013">
              <w:rPr>
                <w:webHidden/>
              </w:rPr>
              <w:tab/>
            </w:r>
            <w:r w:rsidR="00E957F2" w:rsidRPr="00486013">
              <w:rPr>
                <w:webHidden/>
              </w:rPr>
              <w:fldChar w:fldCharType="begin"/>
            </w:r>
            <w:r w:rsidR="00E957F2" w:rsidRPr="00486013">
              <w:rPr>
                <w:webHidden/>
              </w:rPr>
              <w:instrText xml:space="preserve"> PAGEREF _Toc154150905 \h </w:instrText>
            </w:r>
            <w:r w:rsidR="00E957F2" w:rsidRPr="00486013">
              <w:rPr>
                <w:webHidden/>
              </w:rPr>
            </w:r>
            <w:r w:rsidR="00E957F2" w:rsidRPr="00486013">
              <w:rPr>
                <w:webHidden/>
              </w:rPr>
              <w:fldChar w:fldCharType="separate"/>
            </w:r>
            <w:r w:rsidR="00E957F2" w:rsidRPr="00486013">
              <w:rPr>
                <w:webHidden/>
              </w:rPr>
              <w:t>86</w:t>
            </w:r>
            <w:r w:rsidR="00E957F2" w:rsidRPr="00486013">
              <w:rPr>
                <w:webHidden/>
              </w:rPr>
              <w:fldChar w:fldCharType="end"/>
            </w:r>
          </w:hyperlink>
        </w:p>
        <w:p w14:paraId="4F876F9D" w14:textId="06AD4C99"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06" w:history="1">
            <w:r w:rsidR="00E957F2" w:rsidRPr="00486013">
              <w:rPr>
                <w:rStyle w:val="Hyperlink"/>
                <w:rFonts w:ascii="Calibri" w:hAnsi="Calibri" w:cs="Calibri"/>
                <w:color w:val="auto"/>
              </w:rPr>
              <w:t>10.</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ASPECTE PRIVIND PRELUCRAREA DATELOR CU CARACTER PERSONAL</w:t>
            </w:r>
            <w:r w:rsidR="00E957F2" w:rsidRPr="00486013">
              <w:rPr>
                <w:webHidden/>
              </w:rPr>
              <w:tab/>
            </w:r>
            <w:r w:rsidR="00E957F2" w:rsidRPr="00486013">
              <w:rPr>
                <w:webHidden/>
              </w:rPr>
              <w:fldChar w:fldCharType="begin"/>
            </w:r>
            <w:r w:rsidR="00E957F2" w:rsidRPr="00486013">
              <w:rPr>
                <w:webHidden/>
              </w:rPr>
              <w:instrText xml:space="preserve"> PAGEREF _Toc154150906 \h </w:instrText>
            </w:r>
            <w:r w:rsidR="00E957F2" w:rsidRPr="00486013">
              <w:rPr>
                <w:webHidden/>
              </w:rPr>
            </w:r>
            <w:r w:rsidR="00E957F2" w:rsidRPr="00486013">
              <w:rPr>
                <w:webHidden/>
              </w:rPr>
              <w:fldChar w:fldCharType="separate"/>
            </w:r>
            <w:r w:rsidR="00E957F2" w:rsidRPr="00486013">
              <w:rPr>
                <w:webHidden/>
              </w:rPr>
              <w:t>87</w:t>
            </w:r>
            <w:r w:rsidR="00E957F2" w:rsidRPr="00486013">
              <w:rPr>
                <w:webHidden/>
              </w:rPr>
              <w:fldChar w:fldCharType="end"/>
            </w:r>
          </w:hyperlink>
        </w:p>
        <w:p w14:paraId="19D1BFCA" w14:textId="4D399723"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07" w:history="1">
            <w:r w:rsidR="00E957F2" w:rsidRPr="00486013">
              <w:rPr>
                <w:rStyle w:val="Hyperlink"/>
                <w:rFonts w:ascii="Calibri" w:hAnsi="Calibri" w:cs="Calibri"/>
                <w:color w:val="auto"/>
              </w:rPr>
              <w:t>11.</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ASPECTE PRIVIND MONITORIZAREA TEHNICĂ ȘI RAPOARTELE DE PROGRES</w:t>
            </w:r>
            <w:r w:rsidR="00E957F2" w:rsidRPr="00486013">
              <w:rPr>
                <w:webHidden/>
              </w:rPr>
              <w:tab/>
            </w:r>
            <w:r w:rsidR="00E957F2" w:rsidRPr="00486013">
              <w:rPr>
                <w:webHidden/>
              </w:rPr>
              <w:fldChar w:fldCharType="begin"/>
            </w:r>
            <w:r w:rsidR="00E957F2" w:rsidRPr="00486013">
              <w:rPr>
                <w:webHidden/>
              </w:rPr>
              <w:instrText xml:space="preserve"> PAGEREF _Toc154150907 \h </w:instrText>
            </w:r>
            <w:r w:rsidR="00E957F2" w:rsidRPr="00486013">
              <w:rPr>
                <w:webHidden/>
              </w:rPr>
            </w:r>
            <w:r w:rsidR="00E957F2" w:rsidRPr="00486013">
              <w:rPr>
                <w:webHidden/>
              </w:rPr>
              <w:fldChar w:fldCharType="separate"/>
            </w:r>
            <w:r w:rsidR="00E957F2" w:rsidRPr="00486013">
              <w:rPr>
                <w:webHidden/>
              </w:rPr>
              <w:t>87</w:t>
            </w:r>
            <w:r w:rsidR="00E957F2" w:rsidRPr="00486013">
              <w:rPr>
                <w:webHidden/>
              </w:rPr>
              <w:fldChar w:fldCharType="end"/>
            </w:r>
          </w:hyperlink>
        </w:p>
        <w:p w14:paraId="1EB7757D" w14:textId="3659BA8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08" w:history="1">
            <w:r w:rsidR="00E957F2" w:rsidRPr="00486013">
              <w:rPr>
                <w:rStyle w:val="Hyperlink"/>
                <w:rFonts w:ascii="Calibri" w:hAnsi="Calibri"/>
                <w:noProof/>
                <w:color w:val="auto"/>
              </w:rPr>
              <w:t>11.1.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Rapoarte de progres</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_Toc154150908 \h </w:instrText>
            </w:r>
            <w:r w:rsidR="00E957F2" w:rsidRPr="00486013">
              <w:rPr>
                <w:noProof/>
                <w:webHidden/>
              </w:rPr>
            </w:r>
            <w:r w:rsidR="00E957F2" w:rsidRPr="00486013">
              <w:rPr>
                <w:noProof/>
                <w:webHidden/>
              </w:rPr>
              <w:fldChar w:fldCharType="separate"/>
            </w:r>
            <w:r w:rsidR="00E957F2" w:rsidRPr="00486013">
              <w:rPr>
                <w:noProof/>
                <w:webHidden/>
              </w:rPr>
              <w:t>87</w:t>
            </w:r>
            <w:r w:rsidR="00E957F2" w:rsidRPr="00486013">
              <w:rPr>
                <w:noProof/>
                <w:webHidden/>
              </w:rPr>
              <w:fldChar w:fldCharType="end"/>
            </w:r>
          </w:hyperlink>
        </w:p>
        <w:p w14:paraId="7F22EC5C" w14:textId="712B774B"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09" w:history="1">
            <w:r w:rsidR="00E957F2" w:rsidRPr="00486013">
              <w:rPr>
                <w:rStyle w:val="Hyperlink"/>
                <w:rFonts w:ascii="Calibri" w:hAnsi="Calibri"/>
                <w:noProof/>
                <w:color w:val="auto"/>
              </w:rPr>
              <w:t>11.2.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Vizitele de monitorizare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_Toc154150909 \h </w:instrText>
            </w:r>
            <w:r w:rsidR="00E957F2" w:rsidRPr="00486013">
              <w:rPr>
                <w:noProof/>
                <w:webHidden/>
              </w:rPr>
            </w:r>
            <w:r w:rsidR="00E957F2" w:rsidRPr="00486013">
              <w:rPr>
                <w:noProof/>
                <w:webHidden/>
              </w:rPr>
              <w:fldChar w:fldCharType="separate"/>
            </w:r>
            <w:r w:rsidR="00E957F2" w:rsidRPr="00486013">
              <w:rPr>
                <w:noProof/>
                <w:webHidden/>
              </w:rPr>
              <w:t>89</w:t>
            </w:r>
            <w:r w:rsidR="00E957F2" w:rsidRPr="00486013">
              <w:rPr>
                <w:noProof/>
                <w:webHidden/>
              </w:rPr>
              <w:fldChar w:fldCharType="end"/>
            </w:r>
          </w:hyperlink>
        </w:p>
        <w:p w14:paraId="79D28F36" w14:textId="40B9B0FF"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0" w:history="1">
            <w:r w:rsidR="00E957F2" w:rsidRPr="00486013">
              <w:rPr>
                <w:rStyle w:val="Hyperlink"/>
                <w:rFonts w:ascii="Calibri" w:hAnsi="Calibri"/>
                <w:noProof/>
                <w:color w:val="auto"/>
              </w:rPr>
              <w:t>11.3.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Mecanismul specific indicatorilor de etapă. Planul de monitorizare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_Toc154150910 \h </w:instrText>
            </w:r>
            <w:r w:rsidR="00E957F2" w:rsidRPr="00486013">
              <w:rPr>
                <w:noProof/>
                <w:webHidden/>
              </w:rPr>
            </w:r>
            <w:r w:rsidR="00E957F2" w:rsidRPr="00486013">
              <w:rPr>
                <w:noProof/>
                <w:webHidden/>
              </w:rPr>
              <w:fldChar w:fldCharType="separate"/>
            </w:r>
            <w:r w:rsidR="00E957F2" w:rsidRPr="00486013">
              <w:rPr>
                <w:noProof/>
                <w:webHidden/>
              </w:rPr>
              <w:t>91</w:t>
            </w:r>
            <w:r w:rsidR="00E957F2" w:rsidRPr="00486013">
              <w:rPr>
                <w:noProof/>
                <w:webHidden/>
              </w:rPr>
              <w:fldChar w:fldCharType="end"/>
            </w:r>
          </w:hyperlink>
        </w:p>
        <w:p w14:paraId="1DCD0C52" w14:textId="4086ED6F"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11" w:history="1">
            <w:r w:rsidR="00E957F2" w:rsidRPr="00486013">
              <w:rPr>
                <w:rStyle w:val="Hyperlink"/>
                <w:rFonts w:ascii="Calibri" w:hAnsi="Calibri" w:cs="Calibri"/>
                <w:color w:val="auto"/>
              </w:rPr>
              <w:t>12.</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ASPECTE PRIVIND MANAGEMENTUL FINANCIAR</w:t>
            </w:r>
            <w:r w:rsidR="00E957F2" w:rsidRPr="00486013">
              <w:rPr>
                <w:webHidden/>
              </w:rPr>
              <w:tab/>
            </w:r>
            <w:r w:rsidR="00E957F2" w:rsidRPr="00486013">
              <w:rPr>
                <w:webHidden/>
              </w:rPr>
              <w:fldChar w:fldCharType="begin"/>
            </w:r>
            <w:r w:rsidR="00E957F2" w:rsidRPr="00486013">
              <w:rPr>
                <w:webHidden/>
              </w:rPr>
              <w:instrText xml:space="preserve"> PAGEREF _Toc154150911 \h </w:instrText>
            </w:r>
            <w:r w:rsidR="00E957F2" w:rsidRPr="00486013">
              <w:rPr>
                <w:webHidden/>
              </w:rPr>
            </w:r>
            <w:r w:rsidR="00E957F2" w:rsidRPr="00486013">
              <w:rPr>
                <w:webHidden/>
              </w:rPr>
              <w:fldChar w:fldCharType="separate"/>
            </w:r>
            <w:r w:rsidR="00E957F2" w:rsidRPr="00486013">
              <w:rPr>
                <w:webHidden/>
              </w:rPr>
              <w:t>94</w:t>
            </w:r>
            <w:r w:rsidR="00E957F2" w:rsidRPr="00486013">
              <w:rPr>
                <w:webHidden/>
              </w:rPr>
              <w:fldChar w:fldCharType="end"/>
            </w:r>
          </w:hyperlink>
        </w:p>
        <w:p w14:paraId="5E5E6973" w14:textId="0313BBF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2" w:history="1">
            <w:r w:rsidR="00E957F2" w:rsidRPr="00486013">
              <w:rPr>
                <w:rStyle w:val="Hyperlink"/>
                <w:rFonts w:ascii="Calibri" w:hAnsi="Calibri"/>
                <w:noProof/>
                <w:color w:val="auto"/>
              </w:rPr>
              <w:t>12.1.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Mecanismul cererilor de prefinanțare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_Toc154150912 \h </w:instrText>
            </w:r>
            <w:r w:rsidR="00E957F2" w:rsidRPr="00486013">
              <w:rPr>
                <w:noProof/>
                <w:webHidden/>
              </w:rPr>
            </w:r>
            <w:r w:rsidR="00E957F2" w:rsidRPr="00486013">
              <w:rPr>
                <w:noProof/>
                <w:webHidden/>
              </w:rPr>
              <w:fldChar w:fldCharType="separate"/>
            </w:r>
            <w:r w:rsidR="00E957F2" w:rsidRPr="00486013">
              <w:rPr>
                <w:noProof/>
                <w:webHidden/>
              </w:rPr>
              <w:t>94</w:t>
            </w:r>
            <w:r w:rsidR="00E957F2" w:rsidRPr="00486013">
              <w:rPr>
                <w:noProof/>
                <w:webHidden/>
              </w:rPr>
              <w:fldChar w:fldCharType="end"/>
            </w:r>
          </w:hyperlink>
        </w:p>
        <w:p w14:paraId="67003B70" w14:textId="02E03F0A"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3" w:history="1">
            <w:r w:rsidR="00E957F2" w:rsidRPr="00486013">
              <w:rPr>
                <w:rStyle w:val="Hyperlink"/>
                <w:rFonts w:ascii="Calibri" w:hAnsi="Calibri"/>
                <w:noProof/>
                <w:color w:val="auto"/>
              </w:rPr>
              <w:t>12.2.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Mecanismul cererilor de plată</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_Toc154150913 \h </w:instrText>
            </w:r>
            <w:r w:rsidR="00E957F2" w:rsidRPr="00486013">
              <w:rPr>
                <w:noProof/>
                <w:webHidden/>
              </w:rPr>
            </w:r>
            <w:r w:rsidR="00E957F2" w:rsidRPr="00486013">
              <w:rPr>
                <w:noProof/>
                <w:webHidden/>
              </w:rPr>
              <w:fldChar w:fldCharType="separate"/>
            </w:r>
            <w:r w:rsidR="00E957F2" w:rsidRPr="00486013">
              <w:rPr>
                <w:noProof/>
                <w:webHidden/>
              </w:rPr>
              <w:t>95</w:t>
            </w:r>
            <w:r w:rsidR="00E957F2" w:rsidRPr="00486013">
              <w:rPr>
                <w:noProof/>
                <w:webHidden/>
              </w:rPr>
              <w:fldChar w:fldCharType="end"/>
            </w:r>
          </w:hyperlink>
        </w:p>
        <w:p w14:paraId="0EF52FA7" w14:textId="1B18E0C0"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4" w:history="1">
            <w:r w:rsidR="00E957F2" w:rsidRPr="00486013">
              <w:rPr>
                <w:rStyle w:val="Hyperlink"/>
                <w:rFonts w:ascii="Calibri" w:hAnsi="Calibri"/>
                <w:noProof/>
                <w:color w:val="auto"/>
              </w:rPr>
              <w:t>12.3.</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Mecanismul cererilor de rambursare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_Toc154150914 \h </w:instrText>
            </w:r>
            <w:r w:rsidR="00E957F2" w:rsidRPr="00486013">
              <w:rPr>
                <w:noProof/>
                <w:webHidden/>
              </w:rPr>
            </w:r>
            <w:r w:rsidR="00E957F2" w:rsidRPr="00486013">
              <w:rPr>
                <w:noProof/>
                <w:webHidden/>
              </w:rPr>
              <w:fldChar w:fldCharType="separate"/>
            </w:r>
            <w:r w:rsidR="00E957F2" w:rsidRPr="00486013">
              <w:rPr>
                <w:noProof/>
                <w:webHidden/>
              </w:rPr>
              <w:t>96</w:t>
            </w:r>
            <w:r w:rsidR="00E957F2" w:rsidRPr="00486013">
              <w:rPr>
                <w:noProof/>
                <w:webHidden/>
              </w:rPr>
              <w:fldChar w:fldCharType="end"/>
            </w:r>
          </w:hyperlink>
        </w:p>
        <w:p w14:paraId="6F31C5B9" w14:textId="64DA6F64"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5" w:history="1">
            <w:r w:rsidR="00E957F2" w:rsidRPr="00486013">
              <w:rPr>
                <w:rStyle w:val="Hyperlink"/>
                <w:rFonts w:ascii="Calibri" w:hAnsi="Calibri"/>
                <w:noProof/>
                <w:color w:val="auto"/>
                <w:lang w:val="en-US"/>
              </w:rPr>
              <w:t>12.4.</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Graficul cererilor de prefinanţare</w:t>
            </w:r>
            <w:r w:rsidR="00E957F2" w:rsidRPr="00486013">
              <w:rPr>
                <w:rStyle w:val="Hyperlink"/>
                <w:rFonts w:ascii="Calibri" w:hAnsi="Calibri"/>
                <w:noProof/>
                <w:color w:val="auto"/>
                <w:lang w:val="en-US"/>
              </w:rPr>
              <w:t>/plat</w:t>
            </w:r>
            <w:r w:rsidR="00E957F2" w:rsidRPr="00486013">
              <w:rPr>
                <w:rStyle w:val="Hyperlink"/>
                <w:rFonts w:ascii="Calibri" w:hAnsi="Calibri"/>
                <w:noProof/>
                <w:color w:val="auto"/>
              </w:rPr>
              <w:t>ă</w:t>
            </w:r>
            <w:r w:rsidR="00E957F2" w:rsidRPr="00486013">
              <w:rPr>
                <w:rStyle w:val="Hyperlink"/>
                <w:rFonts w:ascii="Calibri" w:hAnsi="Calibri"/>
                <w:noProof/>
                <w:color w:val="auto"/>
                <w:lang w:val="en-US"/>
              </w:rPr>
              <w:t>/rambursare</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_Toc154150915 \h </w:instrText>
            </w:r>
            <w:r w:rsidR="00E957F2" w:rsidRPr="00486013">
              <w:rPr>
                <w:noProof/>
                <w:webHidden/>
              </w:rPr>
            </w:r>
            <w:r w:rsidR="00E957F2" w:rsidRPr="00486013">
              <w:rPr>
                <w:noProof/>
                <w:webHidden/>
              </w:rPr>
              <w:fldChar w:fldCharType="separate"/>
            </w:r>
            <w:r w:rsidR="00E957F2" w:rsidRPr="00486013">
              <w:rPr>
                <w:noProof/>
                <w:webHidden/>
              </w:rPr>
              <w:t>96</w:t>
            </w:r>
            <w:r w:rsidR="00E957F2" w:rsidRPr="00486013">
              <w:rPr>
                <w:noProof/>
                <w:webHidden/>
              </w:rPr>
              <w:fldChar w:fldCharType="end"/>
            </w:r>
          </w:hyperlink>
        </w:p>
        <w:p w14:paraId="637B42EA" w14:textId="01094184"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6" w:history="1">
            <w:r w:rsidR="00E957F2" w:rsidRPr="00486013">
              <w:rPr>
                <w:rStyle w:val="Hyperlink"/>
                <w:rFonts w:ascii="Calibri" w:hAnsi="Calibri"/>
                <w:noProof/>
                <w:color w:val="auto"/>
              </w:rPr>
              <w:t>12.5.</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lang w:val="en-US"/>
              </w:rPr>
              <w:t>Vizitele la fa</w:t>
            </w:r>
            <w:r w:rsidR="00E957F2" w:rsidRPr="00486013">
              <w:rPr>
                <w:rStyle w:val="Hyperlink"/>
                <w:rFonts w:ascii="Calibri" w:hAnsi="Calibri"/>
                <w:noProof/>
                <w:color w:val="auto"/>
              </w:rPr>
              <w:t>ţa locului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_Toc154150916 \h </w:instrText>
            </w:r>
            <w:r w:rsidR="00E957F2" w:rsidRPr="00486013">
              <w:rPr>
                <w:noProof/>
                <w:webHidden/>
              </w:rPr>
            </w:r>
            <w:r w:rsidR="00E957F2" w:rsidRPr="00486013">
              <w:rPr>
                <w:noProof/>
                <w:webHidden/>
              </w:rPr>
              <w:fldChar w:fldCharType="separate"/>
            </w:r>
            <w:r w:rsidR="00E957F2" w:rsidRPr="00486013">
              <w:rPr>
                <w:noProof/>
                <w:webHidden/>
              </w:rPr>
              <w:t>96</w:t>
            </w:r>
            <w:r w:rsidR="00E957F2" w:rsidRPr="00486013">
              <w:rPr>
                <w:noProof/>
                <w:webHidden/>
              </w:rPr>
              <w:fldChar w:fldCharType="end"/>
            </w:r>
          </w:hyperlink>
        </w:p>
        <w:p w14:paraId="0AC2FCD4" w14:textId="4A88412F"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17" w:history="1">
            <w:r w:rsidR="00E957F2" w:rsidRPr="00486013">
              <w:rPr>
                <w:rStyle w:val="Hyperlink"/>
                <w:rFonts w:ascii="Calibri" w:hAnsi="Calibri" w:cs="Calibri"/>
                <w:color w:val="auto"/>
              </w:rPr>
              <w:t>13.</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MODIFICAREA GHIDULUI SOLICITANTULUI</w:t>
            </w:r>
            <w:r w:rsidR="00E957F2" w:rsidRPr="00486013">
              <w:rPr>
                <w:webHidden/>
              </w:rPr>
              <w:tab/>
            </w:r>
            <w:r w:rsidR="00E957F2" w:rsidRPr="00486013">
              <w:rPr>
                <w:webHidden/>
              </w:rPr>
              <w:fldChar w:fldCharType="begin"/>
            </w:r>
            <w:r w:rsidR="00E957F2" w:rsidRPr="00486013">
              <w:rPr>
                <w:webHidden/>
              </w:rPr>
              <w:instrText xml:space="preserve"> PAGEREF _Toc154150917 \h </w:instrText>
            </w:r>
            <w:r w:rsidR="00E957F2" w:rsidRPr="00486013">
              <w:rPr>
                <w:webHidden/>
              </w:rPr>
            </w:r>
            <w:r w:rsidR="00E957F2" w:rsidRPr="00486013">
              <w:rPr>
                <w:webHidden/>
              </w:rPr>
              <w:fldChar w:fldCharType="separate"/>
            </w:r>
            <w:r w:rsidR="00E957F2" w:rsidRPr="00486013">
              <w:rPr>
                <w:webHidden/>
              </w:rPr>
              <w:t>97</w:t>
            </w:r>
            <w:r w:rsidR="00E957F2" w:rsidRPr="00486013">
              <w:rPr>
                <w:webHidden/>
              </w:rPr>
              <w:fldChar w:fldCharType="end"/>
            </w:r>
          </w:hyperlink>
        </w:p>
        <w:p w14:paraId="756A011E" w14:textId="55E92653"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8" w:history="1">
            <w:r w:rsidR="00E957F2" w:rsidRPr="00486013">
              <w:rPr>
                <w:rStyle w:val="Hyperlink"/>
                <w:rFonts w:ascii="Calibri" w:hAnsi="Calibri"/>
                <w:noProof/>
                <w:color w:val="auto"/>
              </w:rPr>
              <w:t>13.1.</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Aspectele care pot face obiectul modificărilor prevederilor ghidului solicitantului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_Toc154150918 \h </w:instrText>
            </w:r>
            <w:r w:rsidR="00E957F2" w:rsidRPr="00486013">
              <w:rPr>
                <w:noProof/>
                <w:webHidden/>
              </w:rPr>
            </w:r>
            <w:r w:rsidR="00E957F2" w:rsidRPr="00486013">
              <w:rPr>
                <w:noProof/>
                <w:webHidden/>
              </w:rPr>
              <w:fldChar w:fldCharType="separate"/>
            </w:r>
            <w:r w:rsidR="00E957F2" w:rsidRPr="00486013">
              <w:rPr>
                <w:noProof/>
                <w:webHidden/>
              </w:rPr>
              <w:t>97</w:t>
            </w:r>
            <w:r w:rsidR="00E957F2" w:rsidRPr="00486013">
              <w:rPr>
                <w:noProof/>
                <w:webHidden/>
              </w:rPr>
              <w:fldChar w:fldCharType="end"/>
            </w:r>
          </w:hyperlink>
        </w:p>
        <w:p w14:paraId="7EB9CD43" w14:textId="2B333FF2" w:rsidR="00E957F2" w:rsidRPr="00486013" w:rsidRDefault="00783E6F">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54150919" w:history="1">
            <w:r w:rsidR="00E957F2" w:rsidRPr="00486013">
              <w:rPr>
                <w:rStyle w:val="Hyperlink"/>
                <w:rFonts w:ascii="Calibri" w:hAnsi="Calibri"/>
                <w:noProof/>
                <w:color w:val="auto"/>
              </w:rPr>
              <w:t>13.2.</w:t>
            </w:r>
            <w:r w:rsidR="00E957F2" w:rsidRPr="00486013">
              <w:rPr>
                <w:rFonts w:asciiTheme="minorHAnsi" w:eastAsiaTheme="minorEastAsia" w:hAnsiTheme="minorHAnsi" w:cstheme="minorBidi"/>
                <w:noProof/>
                <w:sz w:val="22"/>
                <w:szCs w:val="22"/>
                <w:lang w:val="en-GB" w:eastAsia="en-GB"/>
              </w:rPr>
              <w:tab/>
            </w:r>
            <w:r w:rsidR="00E957F2" w:rsidRPr="00486013">
              <w:rPr>
                <w:rStyle w:val="Hyperlink"/>
                <w:rFonts w:ascii="Calibri" w:hAnsi="Calibri"/>
                <w:noProof/>
                <w:color w:val="auto"/>
              </w:rPr>
              <w:t>Condiții privind aplicarea modificărilor pentru cererile de finanțare aflate în procesul de selecție (condiții tranzitorii)</w:t>
            </w:r>
            <w:r w:rsidR="00E957F2" w:rsidRPr="00486013">
              <w:rPr>
                <w:noProof/>
                <w:webHidden/>
              </w:rPr>
              <w:tab/>
            </w:r>
            <w:r w:rsidR="00E957F2" w:rsidRPr="00486013">
              <w:rPr>
                <w:noProof/>
                <w:webHidden/>
              </w:rPr>
              <w:fldChar w:fldCharType="begin"/>
            </w:r>
            <w:r w:rsidR="00E957F2" w:rsidRPr="00486013">
              <w:rPr>
                <w:noProof/>
                <w:webHidden/>
              </w:rPr>
              <w:instrText xml:space="preserve"> PAGEREF _Toc154150919 \h </w:instrText>
            </w:r>
            <w:r w:rsidR="00E957F2" w:rsidRPr="00486013">
              <w:rPr>
                <w:noProof/>
                <w:webHidden/>
              </w:rPr>
            </w:r>
            <w:r w:rsidR="00E957F2" w:rsidRPr="00486013">
              <w:rPr>
                <w:noProof/>
                <w:webHidden/>
              </w:rPr>
              <w:fldChar w:fldCharType="separate"/>
            </w:r>
            <w:r w:rsidR="00E957F2" w:rsidRPr="00486013">
              <w:rPr>
                <w:noProof/>
                <w:webHidden/>
              </w:rPr>
              <w:t>97</w:t>
            </w:r>
            <w:r w:rsidR="00E957F2" w:rsidRPr="00486013">
              <w:rPr>
                <w:noProof/>
                <w:webHidden/>
              </w:rPr>
              <w:fldChar w:fldCharType="end"/>
            </w:r>
          </w:hyperlink>
        </w:p>
        <w:p w14:paraId="39047CCD" w14:textId="67428F6C" w:rsidR="00E957F2" w:rsidRPr="00486013" w:rsidRDefault="00783E6F">
          <w:pPr>
            <w:pStyle w:val="TOC1"/>
            <w:rPr>
              <w:rFonts w:asciiTheme="minorHAnsi" w:eastAsiaTheme="minorEastAsia" w:hAnsiTheme="minorHAnsi" w:cstheme="minorBidi"/>
              <w:b w:val="0"/>
              <w:bCs w:val="0"/>
              <w:sz w:val="22"/>
              <w:szCs w:val="22"/>
              <w:lang w:val="en-GB" w:eastAsia="en-GB"/>
            </w:rPr>
          </w:pPr>
          <w:hyperlink w:anchor="_Toc154150920" w:history="1">
            <w:r w:rsidR="00E957F2" w:rsidRPr="00486013">
              <w:rPr>
                <w:rStyle w:val="Hyperlink"/>
                <w:rFonts w:ascii="Calibri" w:hAnsi="Calibri" w:cs="Calibri"/>
                <w:color w:val="auto"/>
              </w:rPr>
              <w:t>14.</w:t>
            </w:r>
            <w:r w:rsidR="00E957F2" w:rsidRPr="00486013">
              <w:rPr>
                <w:rFonts w:asciiTheme="minorHAnsi" w:eastAsiaTheme="minorEastAsia" w:hAnsiTheme="minorHAnsi" w:cstheme="minorBidi"/>
                <w:b w:val="0"/>
                <w:bCs w:val="0"/>
                <w:sz w:val="22"/>
                <w:szCs w:val="22"/>
                <w:lang w:val="en-GB" w:eastAsia="en-GB"/>
              </w:rPr>
              <w:tab/>
            </w:r>
            <w:r w:rsidR="00E957F2" w:rsidRPr="00486013">
              <w:rPr>
                <w:rStyle w:val="Hyperlink"/>
                <w:rFonts w:ascii="Calibri" w:hAnsi="Calibri" w:cs="Calibri"/>
                <w:color w:val="auto"/>
              </w:rPr>
              <w:t>ANEXE</w:t>
            </w:r>
            <w:r w:rsidR="00E957F2" w:rsidRPr="00486013">
              <w:rPr>
                <w:webHidden/>
              </w:rPr>
              <w:tab/>
            </w:r>
            <w:r w:rsidR="00E957F2" w:rsidRPr="00486013">
              <w:rPr>
                <w:webHidden/>
              </w:rPr>
              <w:fldChar w:fldCharType="begin"/>
            </w:r>
            <w:r w:rsidR="00E957F2" w:rsidRPr="00486013">
              <w:rPr>
                <w:webHidden/>
              </w:rPr>
              <w:instrText xml:space="preserve"> PAGEREF _Toc154150920 \h </w:instrText>
            </w:r>
            <w:r w:rsidR="00E957F2" w:rsidRPr="00486013">
              <w:rPr>
                <w:webHidden/>
              </w:rPr>
            </w:r>
            <w:r w:rsidR="00E957F2" w:rsidRPr="00486013">
              <w:rPr>
                <w:webHidden/>
              </w:rPr>
              <w:fldChar w:fldCharType="separate"/>
            </w:r>
            <w:r w:rsidR="00E957F2" w:rsidRPr="00486013">
              <w:rPr>
                <w:webHidden/>
              </w:rPr>
              <w:t>97</w:t>
            </w:r>
            <w:r w:rsidR="00E957F2" w:rsidRPr="00486013">
              <w:rPr>
                <w:webHidden/>
              </w:rPr>
              <w:fldChar w:fldCharType="end"/>
            </w:r>
          </w:hyperlink>
        </w:p>
        <w:p w14:paraId="52D8E5E1" w14:textId="7C3488E1" w:rsidR="00A449A7" w:rsidRPr="00486013" w:rsidRDefault="00AF2842" w:rsidP="00856D61">
          <w:pPr>
            <w:jc w:val="both"/>
            <w:rPr>
              <w:rFonts w:ascii="Calibri" w:hAnsi="Calibri"/>
              <w:bCs/>
              <w:sz w:val="24"/>
              <w:szCs w:val="24"/>
            </w:rPr>
          </w:pPr>
          <w:r w:rsidRPr="00486013">
            <w:rPr>
              <w:rFonts w:ascii="Calibri" w:hAnsi="Calibri"/>
              <w:b/>
              <w:bCs/>
              <w:sz w:val="24"/>
              <w:szCs w:val="24"/>
            </w:rPr>
            <w:fldChar w:fldCharType="end"/>
          </w:r>
        </w:p>
      </w:sdtContent>
    </w:sdt>
    <w:p w14:paraId="5139944D" w14:textId="268216BD" w:rsidR="00E43241" w:rsidRPr="00486013" w:rsidRDefault="00E43241" w:rsidP="00671651">
      <w:pPr>
        <w:pStyle w:val="Heading1"/>
        <w:numPr>
          <w:ilvl w:val="0"/>
          <w:numId w:val="0"/>
        </w:numPr>
        <w:rPr>
          <w:rFonts w:ascii="Calibri" w:hAnsi="Calibri" w:cs="Calibri"/>
        </w:rPr>
      </w:pPr>
      <w:bookmarkStart w:id="11" w:name="_Toc99376140"/>
    </w:p>
    <w:p w14:paraId="67AF1EF5" w14:textId="44439617" w:rsidR="00E43241" w:rsidRPr="00486013" w:rsidRDefault="00E43241" w:rsidP="00E43241">
      <w:pPr>
        <w:rPr>
          <w:rFonts w:ascii="Calibri" w:hAnsi="Calibri"/>
          <w:sz w:val="24"/>
          <w:szCs w:val="24"/>
        </w:rPr>
      </w:pPr>
    </w:p>
    <w:p w14:paraId="084435F9" w14:textId="7F8D79F2" w:rsidR="00620E58" w:rsidRPr="00486013" w:rsidRDefault="00C22272" w:rsidP="00C22272">
      <w:pPr>
        <w:tabs>
          <w:tab w:val="left" w:pos="3933"/>
        </w:tabs>
        <w:rPr>
          <w:rFonts w:ascii="Calibri" w:hAnsi="Calibri"/>
          <w:sz w:val="24"/>
          <w:szCs w:val="24"/>
        </w:rPr>
      </w:pPr>
      <w:r w:rsidRPr="00486013">
        <w:rPr>
          <w:rFonts w:ascii="Calibri" w:hAnsi="Calibri"/>
          <w:sz w:val="24"/>
          <w:szCs w:val="24"/>
        </w:rPr>
        <w:tab/>
      </w:r>
    </w:p>
    <w:p w14:paraId="3BD7544B" w14:textId="77777777" w:rsidR="00620E58" w:rsidRPr="00486013" w:rsidRDefault="00620E58" w:rsidP="00E43241">
      <w:pPr>
        <w:rPr>
          <w:rFonts w:ascii="Calibri" w:hAnsi="Calibri"/>
          <w:sz w:val="24"/>
          <w:szCs w:val="24"/>
        </w:rPr>
      </w:pPr>
    </w:p>
    <w:p w14:paraId="4EC99BFC" w14:textId="77777777" w:rsidR="00620E58" w:rsidRPr="00486013" w:rsidRDefault="00620E58" w:rsidP="00E43241">
      <w:pPr>
        <w:rPr>
          <w:rFonts w:ascii="Calibri" w:hAnsi="Calibri"/>
          <w:sz w:val="24"/>
          <w:szCs w:val="24"/>
        </w:rPr>
      </w:pPr>
    </w:p>
    <w:p w14:paraId="2771EB1D" w14:textId="00B28E25" w:rsidR="00620E58" w:rsidRPr="00486013" w:rsidRDefault="00620E58" w:rsidP="00E43241">
      <w:pPr>
        <w:rPr>
          <w:rFonts w:ascii="Calibri" w:hAnsi="Calibri"/>
          <w:sz w:val="24"/>
          <w:szCs w:val="24"/>
        </w:rPr>
      </w:pPr>
    </w:p>
    <w:p w14:paraId="5D03C508" w14:textId="6DCE5D90" w:rsidR="00E957F2" w:rsidRPr="00486013" w:rsidRDefault="00E957F2" w:rsidP="00E43241">
      <w:pPr>
        <w:rPr>
          <w:rFonts w:ascii="Calibri" w:hAnsi="Calibri"/>
          <w:sz w:val="24"/>
          <w:szCs w:val="24"/>
        </w:rPr>
      </w:pPr>
    </w:p>
    <w:p w14:paraId="20E85E57" w14:textId="0D78015B" w:rsidR="00E957F2" w:rsidRPr="00486013" w:rsidRDefault="00E957F2" w:rsidP="00E43241">
      <w:pPr>
        <w:rPr>
          <w:rFonts w:ascii="Calibri" w:hAnsi="Calibri"/>
          <w:sz w:val="24"/>
          <w:szCs w:val="24"/>
        </w:rPr>
      </w:pPr>
    </w:p>
    <w:p w14:paraId="4FD8BA0D" w14:textId="48667531" w:rsidR="00E957F2" w:rsidRPr="00486013" w:rsidRDefault="00E957F2" w:rsidP="00E43241">
      <w:pPr>
        <w:rPr>
          <w:rFonts w:ascii="Calibri" w:hAnsi="Calibri"/>
          <w:sz w:val="24"/>
          <w:szCs w:val="24"/>
        </w:rPr>
      </w:pPr>
    </w:p>
    <w:p w14:paraId="1DAAA4EE" w14:textId="368606EB" w:rsidR="00E957F2" w:rsidRPr="00486013" w:rsidRDefault="00E957F2" w:rsidP="00E43241">
      <w:pPr>
        <w:rPr>
          <w:rFonts w:ascii="Calibri" w:hAnsi="Calibri"/>
          <w:sz w:val="24"/>
          <w:szCs w:val="24"/>
        </w:rPr>
      </w:pPr>
    </w:p>
    <w:p w14:paraId="4EC431A6" w14:textId="57B183B2" w:rsidR="00E957F2" w:rsidRPr="00486013" w:rsidRDefault="00E957F2" w:rsidP="00E43241">
      <w:pPr>
        <w:rPr>
          <w:rFonts w:ascii="Calibri" w:hAnsi="Calibri"/>
          <w:sz w:val="24"/>
          <w:szCs w:val="24"/>
        </w:rPr>
      </w:pPr>
    </w:p>
    <w:p w14:paraId="50162E10" w14:textId="7DF1F2F3" w:rsidR="00E957F2" w:rsidRPr="00486013" w:rsidRDefault="00E957F2" w:rsidP="00E43241">
      <w:pPr>
        <w:rPr>
          <w:rFonts w:ascii="Calibri" w:hAnsi="Calibri"/>
          <w:sz w:val="24"/>
          <w:szCs w:val="24"/>
        </w:rPr>
      </w:pPr>
    </w:p>
    <w:p w14:paraId="46025DFF" w14:textId="63DCD414" w:rsidR="00E957F2" w:rsidRPr="00486013" w:rsidRDefault="00E957F2" w:rsidP="00E43241">
      <w:pPr>
        <w:rPr>
          <w:rFonts w:ascii="Calibri" w:hAnsi="Calibri"/>
          <w:sz w:val="24"/>
          <w:szCs w:val="24"/>
        </w:rPr>
      </w:pPr>
    </w:p>
    <w:p w14:paraId="29C0F84E" w14:textId="6B029788" w:rsidR="00E957F2" w:rsidRPr="00486013" w:rsidRDefault="00E957F2" w:rsidP="00E43241">
      <w:pPr>
        <w:rPr>
          <w:rFonts w:ascii="Calibri" w:hAnsi="Calibri"/>
          <w:sz w:val="24"/>
          <w:szCs w:val="24"/>
        </w:rPr>
      </w:pPr>
    </w:p>
    <w:p w14:paraId="5D7C3C62" w14:textId="02255EBC" w:rsidR="00E957F2" w:rsidRPr="00486013" w:rsidRDefault="00E957F2" w:rsidP="00E43241">
      <w:pPr>
        <w:rPr>
          <w:rFonts w:ascii="Calibri" w:hAnsi="Calibri"/>
          <w:sz w:val="24"/>
          <w:szCs w:val="24"/>
        </w:rPr>
      </w:pPr>
    </w:p>
    <w:p w14:paraId="6EB011AF" w14:textId="73A35A0A" w:rsidR="00E957F2" w:rsidRPr="00486013" w:rsidRDefault="00E957F2" w:rsidP="00E43241">
      <w:pPr>
        <w:rPr>
          <w:rFonts w:ascii="Calibri" w:hAnsi="Calibri"/>
          <w:sz w:val="24"/>
          <w:szCs w:val="24"/>
        </w:rPr>
      </w:pPr>
    </w:p>
    <w:p w14:paraId="5CC21EF4" w14:textId="77777777" w:rsidR="00E957F2" w:rsidRPr="00486013" w:rsidRDefault="00E957F2" w:rsidP="00E43241">
      <w:pPr>
        <w:rPr>
          <w:rFonts w:ascii="Calibri" w:hAnsi="Calibri"/>
          <w:sz w:val="24"/>
          <w:szCs w:val="24"/>
        </w:rPr>
      </w:pPr>
    </w:p>
    <w:p w14:paraId="585585D6" w14:textId="77777777" w:rsidR="00620E58" w:rsidRPr="00486013" w:rsidRDefault="00620E58" w:rsidP="00E43241">
      <w:pPr>
        <w:rPr>
          <w:rFonts w:ascii="Calibri" w:hAnsi="Calibri"/>
          <w:sz w:val="24"/>
          <w:szCs w:val="24"/>
        </w:rPr>
      </w:pPr>
    </w:p>
    <w:p w14:paraId="63FC3576" w14:textId="77777777" w:rsidR="00620E58" w:rsidRPr="00486013" w:rsidRDefault="00620E58" w:rsidP="00E43241">
      <w:pPr>
        <w:rPr>
          <w:rFonts w:ascii="Calibri" w:hAnsi="Calibri"/>
          <w:sz w:val="24"/>
          <w:szCs w:val="24"/>
        </w:rPr>
      </w:pPr>
    </w:p>
    <w:p w14:paraId="75C41A9F" w14:textId="77777777" w:rsidR="00D555E6" w:rsidRPr="00486013" w:rsidRDefault="00D555E6" w:rsidP="00E43241">
      <w:pPr>
        <w:rPr>
          <w:rFonts w:ascii="Calibri" w:hAnsi="Calibri"/>
          <w:sz w:val="24"/>
          <w:szCs w:val="24"/>
        </w:rPr>
      </w:pPr>
    </w:p>
    <w:p w14:paraId="46721476" w14:textId="421516FF" w:rsidR="008C267D" w:rsidRPr="00486013" w:rsidRDefault="002C0695" w:rsidP="00E07D7E">
      <w:pPr>
        <w:pStyle w:val="Heading1"/>
        <w:numPr>
          <w:ilvl w:val="0"/>
          <w:numId w:val="28"/>
        </w:numPr>
        <w:rPr>
          <w:rFonts w:ascii="Calibri" w:hAnsi="Calibri" w:cs="Calibri"/>
        </w:rPr>
      </w:pPr>
      <w:bookmarkStart w:id="12" w:name="_Toc154150821"/>
      <w:r w:rsidRPr="00486013">
        <w:rPr>
          <w:rFonts w:ascii="Calibri" w:hAnsi="Calibri" w:cs="Calibri"/>
        </w:rPr>
        <w:lastRenderedPageBreak/>
        <w:t>PREAMBUL, ABREVIERI ȘI GLOSAR</w:t>
      </w:r>
      <w:bookmarkStart w:id="13" w:name="_Toc99376141"/>
      <w:bookmarkEnd w:id="11"/>
      <w:bookmarkEnd w:id="12"/>
    </w:p>
    <w:p w14:paraId="1F279112" w14:textId="77777777" w:rsidR="006F4663" w:rsidRPr="00486013" w:rsidRDefault="006F4663" w:rsidP="00735675">
      <w:pPr>
        <w:pStyle w:val="Heading2"/>
        <w:numPr>
          <w:ilvl w:val="0"/>
          <w:numId w:val="0"/>
        </w:numPr>
        <w:ind w:left="360"/>
        <w:rPr>
          <w:rFonts w:ascii="Calibri" w:hAnsi="Calibri" w:cs="Calibri"/>
        </w:rPr>
      </w:pPr>
    </w:p>
    <w:p w14:paraId="1DF0A98D" w14:textId="2D5E28BD" w:rsidR="00B07052" w:rsidRPr="00486013" w:rsidRDefault="002C0695" w:rsidP="00E07D7E">
      <w:pPr>
        <w:pStyle w:val="Heading2"/>
        <w:numPr>
          <w:ilvl w:val="1"/>
          <w:numId w:val="29"/>
        </w:numPr>
        <w:rPr>
          <w:rFonts w:ascii="Calibri" w:hAnsi="Calibri" w:cs="Calibri"/>
        </w:rPr>
      </w:pPr>
      <w:bookmarkStart w:id="14" w:name="_Toc154150822"/>
      <w:r w:rsidRPr="00486013">
        <w:rPr>
          <w:rFonts w:ascii="Calibri" w:hAnsi="Calibri" w:cs="Calibri"/>
        </w:rPr>
        <w:t>Preambul</w:t>
      </w:r>
      <w:bookmarkEnd w:id="13"/>
      <w:bookmarkEnd w:id="14"/>
    </w:p>
    <w:p w14:paraId="34A53607" w14:textId="7EAD1398" w:rsidR="00CC5146" w:rsidRPr="00486013" w:rsidRDefault="00D6460B" w:rsidP="006F4663">
      <w:pPr>
        <w:spacing w:before="0" w:after="0"/>
        <w:jc w:val="both"/>
        <w:rPr>
          <w:rFonts w:ascii="Calibri" w:hAnsi="Calibri"/>
          <w:sz w:val="24"/>
          <w:szCs w:val="24"/>
        </w:rPr>
      </w:pPr>
      <w:r w:rsidRPr="00486013">
        <w:rPr>
          <w:rFonts w:ascii="Calibri" w:hAnsi="Calibri"/>
          <w:sz w:val="24"/>
          <w:szCs w:val="24"/>
        </w:rPr>
        <w:t>Acest document reprezintă un îndrumar pentru pregătirea proiectelor și completarea corectă a cererilor de finanțare de către toți solicitanții de finanţare pentru apelului de proiecte PRSE/5.1/1/2023, în cadrul Programului Regional Sud-Est (PR Sud-Est) 2021-2027.</w:t>
      </w:r>
    </w:p>
    <w:p w14:paraId="41168009" w14:textId="77777777" w:rsidR="00B07052" w:rsidRPr="00486013" w:rsidRDefault="00B07052" w:rsidP="008E68AA">
      <w:pPr>
        <w:spacing w:before="0" w:after="0"/>
        <w:jc w:val="both"/>
        <w:rPr>
          <w:rFonts w:ascii="Calibri" w:hAnsi="Calibri"/>
          <w:sz w:val="24"/>
          <w:szCs w:val="24"/>
        </w:rPr>
      </w:pPr>
    </w:p>
    <w:p w14:paraId="173ABCC7" w14:textId="574B8F14" w:rsidR="002C0695" w:rsidRPr="00486013" w:rsidRDefault="00D6460B" w:rsidP="008E68AA">
      <w:pPr>
        <w:spacing w:before="0" w:after="0"/>
        <w:jc w:val="both"/>
        <w:rPr>
          <w:rFonts w:ascii="Calibri" w:hAnsi="Calibri"/>
          <w:sz w:val="24"/>
          <w:szCs w:val="24"/>
        </w:rPr>
      </w:pPr>
      <w:r w:rsidRPr="00486013">
        <w:rPr>
          <w:rFonts w:ascii="Calibri" w:hAnsi="Calibri"/>
          <w:sz w:val="24"/>
          <w:szCs w:val="24"/>
        </w:rPr>
        <w:t xml:space="preserve">Prezentul document se adresează tuturor potențialilor solicitanți pentru apelurile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r w:rsidR="002F2309" w:rsidRPr="00486013">
        <w:rPr>
          <w:rFonts w:ascii="Calibri" w:hAnsi="Calibri"/>
          <w:sz w:val="24"/>
          <w:szCs w:val="24"/>
        </w:rPr>
        <w:t xml:space="preserve"> </w:t>
      </w:r>
    </w:p>
    <w:p w14:paraId="4368DA29" w14:textId="77777777" w:rsidR="00B07052" w:rsidRPr="00486013" w:rsidRDefault="00B07052" w:rsidP="008E68AA">
      <w:pPr>
        <w:spacing w:before="0" w:after="0"/>
        <w:jc w:val="both"/>
        <w:rPr>
          <w:rFonts w:ascii="Calibri" w:hAnsi="Calibri"/>
          <w:b/>
          <w:bCs/>
          <w:sz w:val="24"/>
          <w:szCs w:val="24"/>
        </w:rPr>
      </w:pPr>
    </w:p>
    <w:p w14:paraId="2D6C6222" w14:textId="77777777" w:rsidR="00D6460B" w:rsidRPr="00486013" w:rsidRDefault="00D6460B" w:rsidP="00D6460B">
      <w:pPr>
        <w:spacing w:before="0" w:after="0"/>
        <w:jc w:val="both"/>
        <w:rPr>
          <w:rFonts w:ascii="Calibri" w:hAnsi="Calibri"/>
          <w:sz w:val="24"/>
          <w:szCs w:val="24"/>
        </w:rPr>
      </w:pPr>
      <w:r w:rsidRPr="00486013">
        <w:rPr>
          <w:rFonts w:ascii="Calibri" w:hAnsi="Calibri"/>
          <w:b/>
          <w:bCs/>
          <w:sz w:val="24"/>
          <w:szCs w:val="24"/>
        </w:rPr>
        <w:t>Notă!</w:t>
      </w:r>
      <w:r w:rsidRPr="00486013">
        <w:rPr>
          <w:rFonts w:ascii="Calibri" w:hAnsi="Calibri"/>
          <w:sz w:val="24"/>
          <w:szCs w:val="24"/>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3FC9054E" w14:textId="31FD7E8E" w:rsidR="002C0695" w:rsidRPr="00486013" w:rsidRDefault="00D6460B" w:rsidP="00D6460B">
      <w:pPr>
        <w:spacing w:before="0" w:after="0"/>
        <w:jc w:val="both"/>
        <w:rPr>
          <w:rFonts w:ascii="Calibri" w:hAnsi="Calibri"/>
          <w:sz w:val="24"/>
          <w:szCs w:val="24"/>
        </w:rPr>
      </w:pPr>
      <w:r w:rsidRPr="00486013">
        <w:rPr>
          <w:rFonts w:ascii="Calibri" w:hAnsi="Calibri"/>
          <w:sz w:val="24"/>
          <w:szCs w:val="24"/>
        </w:rPr>
        <w:t xml:space="preserve">Vă recomandăm ca până la data limită de depunere a cererilor de finanţare în cadrul prezentului apel de proiecte, să consultaţi periodic </w:t>
      </w:r>
      <w:bookmarkStart w:id="15" w:name="_Hlk98232367"/>
      <w:r w:rsidRPr="00486013">
        <w:rPr>
          <w:rFonts w:ascii="Calibri" w:hAnsi="Calibri"/>
          <w:sz w:val="24"/>
          <w:szCs w:val="24"/>
        </w:rPr>
        <w:t xml:space="preserve">pagina de internet </w:t>
      </w:r>
      <w:bookmarkEnd w:id="15"/>
      <w:r w:rsidRPr="00486013">
        <w:rPr>
          <w:rFonts w:ascii="Calibri" w:hAnsi="Calibri"/>
          <w:sz w:val="24"/>
          <w:szCs w:val="24"/>
        </w:rPr>
        <w:fldChar w:fldCharType="begin"/>
      </w:r>
      <w:r w:rsidRPr="00486013">
        <w:rPr>
          <w:rFonts w:ascii="Calibri" w:hAnsi="Calibri"/>
          <w:sz w:val="24"/>
          <w:szCs w:val="24"/>
        </w:rPr>
        <w:instrText xml:space="preserve"> HYPERLINK "http://www.regiosudest.ro" </w:instrText>
      </w:r>
      <w:r w:rsidRPr="00486013">
        <w:rPr>
          <w:rFonts w:ascii="Calibri" w:hAnsi="Calibri"/>
          <w:sz w:val="24"/>
          <w:szCs w:val="24"/>
        </w:rPr>
        <w:fldChar w:fldCharType="separate"/>
      </w:r>
      <w:r w:rsidRPr="00486013">
        <w:rPr>
          <w:rStyle w:val="Hyperlink"/>
          <w:rFonts w:ascii="Calibri" w:hAnsi="Calibri"/>
          <w:color w:val="auto"/>
          <w:sz w:val="24"/>
          <w:szCs w:val="24"/>
        </w:rPr>
        <w:t>www.regiosudest.ro</w:t>
      </w:r>
      <w:r w:rsidRPr="00486013">
        <w:rPr>
          <w:rFonts w:ascii="Calibri" w:hAnsi="Calibri"/>
          <w:sz w:val="24"/>
          <w:szCs w:val="24"/>
        </w:rPr>
        <w:fldChar w:fldCharType="end"/>
      </w:r>
      <w:r w:rsidRPr="00486013">
        <w:rPr>
          <w:rFonts w:ascii="Calibri" w:hAnsi="Calibri"/>
          <w:sz w:val="24"/>
          <w:szCs w:val="24"/>
        </w:rPr>
        <w:t xml:space="preserve">  pentru a urmări eventualele modificări ale condiţiilor, precum și alte comunicări/clarificări pentru accesarea fondurilor.</w:t>
      </w:r>
      <w:r w:rsidR="002C0695" w:rsidRPr="00486013">
        <w:rPr>
          <w:rFonts w:ascii="Calibri" w:hAnsi="Calibri"/>
          <w:sz w:val="24"/>
          <w:szCs w:val="24"/>
        </w:rPr>
        <w:t xml:space="preserve"> </w:t>
      </w:r>
    </w:p>
    <w:p w14:paraId="1DDD5329" w14:textId="77777777" w:rsidR="00B07052" w:rsidRPr="00486013" w:rsidRDefault="00B07052" w:rsidP="008E68AA">
      <w:pPr>
        <w:spacing w:before="0" w:after="0"/>
        <w:jc w:val="both"/>
        <w:rPr>
          <w:rFonts w:ascii="Calibri" w:hAnsi="Calibri"/>
          <w:bCs/>
          <w:sz w:val="24"/>
          <w:szCs w:val="24"/>
        </w:rPr>
      </w:pPr>
    </w:p>
    <w:p w14:paraId="4ECC0CDB" w14:textId="74025CB1" w:rsidR="002C0695" w:rsidRPr="00486013" w:rsidRDefault="00D6460B" w:rsidP="008E68AA">
      <w:pPr>
        <w:spacing w:before="0" w:after="0"/>
        <w:jc w:val="both"/>
        <w:rPr>
          <w:rFonts w:ascii="Calibri" w:hAnsi="Calibri"/>
          <w:bCs/>
          <w:sz w:val="24"/>
          <w:szCs w:val="24"/>
        </w:rPr>
      </w:pPr>
      <w:r w:rsidRPr="00486013">
        <w:rPr>
          <w:rFonts w:ascii="Calibri" w:hAnsi="Calibri"/>
          <w:bCs/>
          <w:sz w:val="24"/>
          <w:szCs w:val="24"/>
        </w:rPr>
        <w:t xml:space="preserve">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486013">
        <w:fldChar w:fldCharType="begin"/>
      </w:r>
      <w:r w:rsidRPr="00486013">
        <w:instrText>HYPERLINK "http://www.regiosudest.ro"</w:instrText>
      </w:r>
      <w:r w:rsidRPr="00486013">
        <w:fldChar w:fldCharType="separate"/>
      </w:r>
      <w:r w:rsidRPr="00486013">
        <w:rPr>
          <w:rStyle w:val="Hyperlink"/>
          <w:rFonts w:ascii="Calibri" w:hAnsi="Calibri"/>
          <w:color w:val="auto"/>
          <w:sz w:val="24"/>
          <w:szCs w:val="24"/>
        </w:rPr>
        <w:t>www.regiosudest.ro</w:t>
      </w:r>
      <w:r w:rsidRPr="00486013">
        <w:rPr>
          <w:rStyle w:val="Hyperlink"/>
          <w:rFonts w:ascii="Calibri" w:hAnsi="Calibri"/>
          <w:color w:val="auto"/>
          <w:sz w:val="24"/>
          <w:szCs w:val="24"/>
        </w:rPr>
        <w:fldChar w:fldCharType="end"/>
      </w:r>
      <w:r w:rsidRPr="00486013">
        <w:rPr>
          <w:rFonts w:ascii="Calibri" w:hAnsi="Calibri"/>
          <w:bCs/>
          <w:sz w:val="24"/>
          <w:szCs w:val="24"/>
        </w:rPr>
        <w:t>.</w:t>
      </w:r>
    </w:p>
    <w:p w14:paraId="051619E9" w14:textId="77777777" w:rsidR="00B07052" w:rsidRPr="00486013" w:rsidRDefault="00B07052" w:rsidP="008E68AA">
      <w:pPr>
        <w:tabs>
          <w:tab w:val="left" w:pos="284"/>
        </w:tabs>
        <w:spacing w:before="0" w:after="0"/>
        <w:jc w:val="both"/>
        <w:rPr>
          <w:rFonts w:ascii="Calibri" w:hAnsi="Calibri"/>
          <w:b/>
          <w:bCs/>
          <w:sz w:val="24"/>
          <w:szCs w:val="24"/>
        </w:rPr>
      </w:pPr>
    </w:p>
    <w:p w14:paraId="2E60E96E" w14:textId="77777777" w:rsidR="007958F8" w:rsidRPr="00486013" w:rsidRDefault="007958F8" w:rsidP="007958F8">
      <w:pPr>
        <w:tabs>
          <w:tab w:val="left" w:pos="284"/>
        </w:tabs>
        <w:spacing w:before="0" w:after="0"/>
        <w:jc w:val="both"/>
        <w:rPr>
          <w:rFonts w:ascii="Calibri" w:hAnsi="Calibri"/>
          <w:bCs/>
          <w:sz w:val="24"/>
          <w:szCs w:val="24"/>
        </w:rPr>
      </w:pPr>
      <w:r w:rsidRPr="00486013">
        <w:rPr>
          <w:rFonts w:ascii="Calibri" w:hAnsi="Calibri"/>
          <w:b/>
          <w:bCs/>
          <w:sz w:val="24"/>
          <w:szCs w:val="24"/>
        </w:rPr>
        <w:t>Notă</w:t>
      </w:r>
      <w:r w:rsidRPr="00486013">
        <w:rPr>
          <w:rFonts w:ascii="Calibri" w:hAnsi="Calibri"/>
          <w:bCs/>
          <w:sz w:val="24"/>
          <w:szCs w:val="24"/>
        </w:rPr>
        <w:t>! Solicitantul va fi exclus din procesul de evaluare și selecție pentru acordarea finanțării și Cererea de finanțare respinsă, în cazul în care se dovedește că acesta:</w:t>
      </w:r>
    </w:p>
    <w:p w14:paraId="56E7FED8" w14:textId="77777777" w:rsidR="007958F8" w:rsidRPr="00486013" w:rsidRDefault="007958F8" w:rsidP="007958F8">
      <w:pPr>
        <w:tabs>
          <w:tab w:val="left" w:pos="426"/>
        </w:tabs>
        <w:spacing w:before="0" w:after="0"/>
        <w:jc w:val="both"/>
        <w:rPr>
          <w:rFonts w:ascii="Calibri" w:hAnsi="Calibri"/>
          <w:bCs/>
          <w:sz w:val="24"/>
          <w:szCs w:val="24"/>
        </w:rPr>
      </w:pPr>
      <w:r w:rsidRPr="00486013">
        <w:rPr>
          <w:rFonts w:ascii="Calibri" w:hAnsi="Calibri"/>
          <w:bCs/>
          <w:sz w:val="24"/>
          <w:szCs w:val="24"/>
        </w:rPr>
        <w:t>-</w:t>
      </w:r>
      <w:r w:rsidRPr="00486013">
        <w:rPr>
          <w:rFonts w:ascii="Calibri" w:hAnsi="Calibri"/>
          <w:bCs/>
          <w:sz w:val="24"/>
          <w:szCs w:val="24"/>
        </w:rPr>
        <w:tab/>
        <w:t>Se face vinovat de inducerea gravă în eroare a AM PR Sud-Est, prin furnizarea de informații incorecte care reprezintă condiții de eligibilitate, sau dacă a omis furnizarea acestor informații;</w:t>
      </w:r>
    </w:p>
    <w:p w14:paraId="351672AD" w14:textId="1D28952A" w:rsidR="00A91E0E" w:rsidRPr="00486013" w:rsidRDefault="007958F8" w:rsidP="007958F8">
      <w:pPr>
        <w:tabs>
          <w:tab w:val="left" w:pos="426"/>
        </w:tabs>
        <w:spacing w:before="0" w:after="0"/>
        <w:jc w:val="both"/>
        <w:rPr>
          <w:rFonts w:ascii="Calibri" w:hAnsi="Calibri"/>
          <w:bCs/>
          <w:sz w:val="24"/>
          <w:szCs w:val="24"/>
        </w:rPr>
      </w:pPr>
      <w:r w:rsidRPr="00486013">
        <w:rPr>
          <w:rFonts w:ascii="Calibri" w:hAnsi="Calibri"/>
          <w:bCs/>
          <w:sz w:val="24"/>
          <w:szCs w:val="24"/>
        </w:rPr>
        <w:t>-</w:t>
      </w:r>
      <w:r w:rsidRPr="00486013">
        <w:rPr>
          <w:rFonts w:ascii="Calibri" w:hAnsi="Calibri"/>
          <w:bCs/>
          <w:sz w:val="24"/>
          <w:szCs w:val="24"/>
        </w:rPr>
        <w:tab/>
        <w:t>A încercat să obțină informații confidențiale sau să influențeze AM PR Sud-Est</w:t>
      </w:r>
      <w:r w:rsidRPr="00486013" w:rsidDel="00E3314F">
        <w:rPr>
          <w:rFonts w:ascii="Calibri" w:hAnsi="Calibri"/>
          <w:bCs/>
          <w:sz w:val="24"/>
          <w:szCs w:val="24"/>
        </w:rPr>
        <w:t xml:space="preserve"> </w:t>
      </w:r>
      <w:r w:rsidRPr="00486013">
        <w:rPr>
          <w:rFonts w:ascii="Calibri" w:hAnsi="Calibri"/>
          <w:bCs/>
          <w:sz w:val="24"/>
          <w:szCs w:val="24"/>
        </w:rPr>
        <w:t xml:space="preserve"> în timpul procesului de evaluare.</w:t>
      </w:r>
    </w:p>
    <w:p w14:paraId="393A2F1D" w14:textId="77777777" w:rsidR="00B07052" w:rsidRPr="00486013" w:rsidRDefault="00B07052" w:rsidP="008E68AA">
      <w:pPr>
        <w:tabs>
          <w:tab w:val="left" w:pos="426"/>
        </w:tabs>
        <w:spacing w:before="0" w:after="0"/>
        <w:jc w:val="both"/>
        <w:rPr>
          <w:rFonts w:ascii="Calibri" w:hAnsi="Calibri"/>
          <w:bCs/>
          <w:sz w:val="24"/>
          <w:szCs w:val="24"/>
        </w:rPr>
      </w:pPr>
    </w:p>
    <w:p w14:paraId="256108EF" w14:textId="2731D0B1" w:rsidR="008E68AA" w:rsidRPr="00486013" w:rsidRDefault="00B560C3" w:rsidP="00E23157">
      <w:pPr>
        <w:tabs>
          <w:tab w:val="left" w:pos="426"/>
        </w:tabs>
        <w:spacing w:before="0" w:after="0"/>
        <w:jc w:val="both"/>
        <w:rPr>
          <w:rFonts w:ascii="Calibri" w:hAnsi="Calibri"/>
          <w:bCs/>
          <w:sz w:val="24"/>
          <w:szCs w:val="24"/>
        </w:rPr>
      </w:pPr>
      <w:r w:rsidRPr="00486013">
        <w:rPr>
          <w:rFonts w:ascii="Calibri" w:hAnsi="Calibr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486013" w:rsidRDefault="002F4E90" w:rsidP="00E23157">
      <w:pPr>
        <w:tabs>
          <w:tab w:val="left" w:pos="426"/>
        </w:tabs>
        <w:spacing w:before="0" w:after="0"/>
        <w:jc w:val="both"/>
        <w:rPr>
          <w:rFonts w:ascii="Calibri" w:hAnsi="Calibri"/>
          <w:bCs/>
          <w:sz w:val="24"/>
          <w:szCs w:val="24"/>
        </w:rPr>
      </w:pPr>
    </w:p>
    <w:p w14:paraId="16A07FC9" w14:textId="12496D9A" w:rsidR="00E57F6F" w:rsidRPr="00486013" w:rsidRDefault="006F4663" w:rsidP="00E07D7E">
      <w:pPr>
        <w:pStyle w:val="Heading2"/>
        <w:numPr>
          <w:ilvl w:val="1"/>
          <w:numId w:val="29"/>
        </w:numPr>
        <w:rPr>
          <w:rFonts w:ascii="Calibri" w:hAnsi="Calibri" w:cs="Calibri"/>
        </w:rPr>
      </w:pPr>
      <w:r w:rsidRPr="00486013">
        <w:rPr>
          <w:rFonts w:ascii="Calibri" w:hAnsi="Calibri" w:cs="Calibri"/>
        </w:rPr>
        <w:t xml:space="preserve"> </w:t>
      </w:r>
      <w:bookmarkStart w:id="17" w:name="_Toc154150823"/>
      <w:r w:rsidR="002C0695" w:rsidRPr="00486013">
        <w:rPr>
          <w:rFonts w:ascii="Calibri" w:hAnsi="Calibri" w:cs="Calibri"/>
        </w:rPr>
        <w:t>Abrevieri</w:t>
      </w:r>
      <w:bookmarkEnd w:id="16"/>
      <w:bookmarkEnd w:id="17"/>
    </w:p>
    <w:p w14:paraId="2652F606" w14:textId="77777777" w:rsidR="00596668" w:rsidRPr="00486013" w:rsidRDefault="00596668" w:rsidP="008E68AA">
      <w:pPr>
        <w:pStyle w:val="qowt-stl-normal"/>
        <w:spacing w:before="0" w:beforeAutospacing="0" w:after="0" w:afterAutospacing="0"/>
        <w:jc w:val="both"/>
        <w:rPr>
          <w:rFonts w:ascii="Calibri" w:hAnsi="Calibri" w:cs="Calibri"/>
          <w:b/>
          <w:bCs/>
        </w:rPr>
      </w:pPr>
      <w:r w:rsidRPr="00486013">
        <w:rPr>
          <w:rFonts w:ascii="Calibri" w:hAnsi="Calibri" w:cs="Calibri"/>
          <w:b/>
          <w:bCs/>
          <w:shd w:val="clear" w:color="auto" w:fill="FFFFFF"/>
        </w:rPr>
        <w:t>AA</w:t>
      </w:r>
      <w:r w:rsidRPr="00486013">
        <w:rPr>
          <w:rFonts w:ascii="Calibri" w:hAnsi="Calibri" w:cs="Calibri"/>
          <w:shd w:val="clear" w:color="auto" w:fill="FFFFFF"/>
        </w:rPr>
        <w:t xml:space="preserve"> Autoritatea de Audit</w:t>
      </w:r>
    </w:p>
    <w:p w14:paraId="57B4F9E7" w14:textId="37098846" w:rsidR="00596668" w:rsidRPr="00486013" w:rsidRDefault="0071435A" w:rsidP="008E68AA">
      <w:pPr>
        <w:pStyle w:val="qowt-stl-normal"/>
        <w:spacing w:before="0" w:beforeAutospacing="0" w:after="0" w:afterAutospacing="0"/>
        <w:jc w:val="both"/>
        <w:rPr>
          <w:rFonts w:ascii="Calibri" w:hAnsi="Calibri" w:cs="Calibri"/>
        </w:rPr>
      </w:pPr>
      <w:r w:rsidRPr="00486013">
        <w:rPr>
          <w:rFonts w:ascii="Calibri" w:hAnsi="Calibri" w:cs="Calibri"/>
          <w:b/>
          <w:bCs/>
        </w:rPr>
        <w:t>ADR</w:t>
      </w:r>
      <w:r w:rsidRPr="00486013">
        <w:rPr>
          <w:rFonts w:ascii="Calibri" w:hAnsi="Calibri" w:cs="Calibri"/>
        </w:rPr>
        <w:t xml:space="preserve"> </w:t>
      </w:r>
      <w:r w:rsidRPr="00486013">
        <w:rPr>
          <w:rFonts w:ascii="Calibri" w:hAnsi="Calibri" w:cs="Calibri"/>
          <w:b/>
          <w:bCs/>
        </w:rPr>
        <w:t>Sud-Est</w:t>
      </w:r>
      <w:r w:rsidRPr="00486013">
        <w:rPr>
          <w:rFonts w:ascii="Calibri" w:hAnsi="Calibri" w:cs="Calibri"/>
        </w:rPr>
        <w:t xml:space="preserve"> Agenţia pentru Dezvoltare Regională a Regiunii de Dezvoltare Sud-Est</w:t>
      </w:r>
    </w:p>
    <w:p w14:paraId="54E3F5D3" w14:textId="431FD315" w:rsidR="00596668" w:rsidRPr="00486013" w:rsidRDefault="00596668" w:rsidP="008E68AA">
      <w:pPr>
        <w:spacing w:before="0" w:after="0"/>
        <w:jc w:val="both"/>
        <w:rPr>
          <w:rFonts w:ascii="Calibri" w:hAnsi="Calibri"/>
          <w:sz w:val="24"/>
          <w:szCs w:val="24"/>
        </w:rPr>
      </w:pPr>
      <w:r w:rsidRPr="00486013">
        <w:rPr>
          <w:rFonts w:ascii="Calibri" w:hAnsi="Calibri"/>
          <w:b/>
          <w:bCs/>
          <w:sz w:val="24"/>
          <w:szCs w:val="24"/>
        </w:rPr>
        <w:t xml:space="preserve">AM </w:t>
      </w:r>
      <w:r w:rsidRPr="00486013">
        <w:rPr>
          <w:rFonts w:ascii="Calibri" w:hAnsi="Calibri"/>
          <w:sz w:val="24"/>
          <w:szCs w:val="24"/>
        </w:rPr>
        <w:t>Autoritatea de Management pentru Programul Regional Sud-Est</w:t>
      </w:r>
    </w:p>
    <w:p w14:paraId="485A7080" w14:textId="31811183"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APL</w:t>
      </w:r>
      <w:r w:rsidRPr="00486013">
        <w:rPr>
          <w:rFonts w:ascii="Calibri" w:hAnsi="Calibri" w:cs="Calibri"/>
        </w:rPr>
        <w:t xml:space="preserve"> Autoritate publică locală</w:t>
      </w:r>
    </w:p>
    <w:p w14:paraId="3F89A1B0" w14:textId="7D9077C4" w:rsidR="00A51F91" w:rsidRPr="00486013" w:rsidRDefault="00A51F91" w:rsidP="008E68AA">
      <w:pPr>
        <w:pStyle w:val="qowt-stl-normal"/>
        <w:spacing w:before="0" w:beforeAutospacing="0" w:after="0" w:afterAutospacing="0"/>
        <w:jc w:val="both"/>
        <w:rPr>
          <w:rFonts w:ascii="Calibri" w:hAnsi="Calibri" w:cs="Calibri"/>
        </w:rPr>
      </w:pPr>
      <w:r w:rsidRPr="00486013">
        <w:rPr>
          <w:rFonts w:ascii="Calibri" w:hAnsi="Calibri" w:cs="Calibri"/>
          <w:b/>
        </w:rPr>
        <w:lastRenderedPageBreak/>
        <w:t>AT</w:t>
      </w:r>
      <w:r w:rsidRPr="00486013">
        <w:rPr>
          <w:rFonts w:ascii="Calibri" w:hAnsi="Calibri" w:cs="Calibri"/>
        </w:rPr>
        <w:t xml:space="preserve"> Asistenta Tehnica</w:t>
      </w:r>
    </w:p>
    <w:p w14:paraId="6DF072BA" w14:textId="4F6EAD4C" w:rsidR="00596668" w:rsidRPr="00486013" w:rsidRDefault="00596668" w:rsidP="008E68AA">
      <w:pPr>
        <w:pStyle w:val="qowt-stl-normal"/>
        <w:spacing w:before="0" w:beforeAutospacing="0" w:after="0" w:afterAutospacing="0"/>
        <w:jc w:val="both"/>
        <w:rPr>
          <w:rFonts w:ascii="Calibri" w:hAnsi="Calibri" w:cs="Calibri"/>
        </w:rPr>
      </w:pPr>
      <w:bookmarkStart w:id="18" w:name="_Hlk100138131"/>
      <w:r w:rsidRPr="00486013">
        <w:rPr>
          <w:rFonts w:ascii="Calibri" w:hAnsi="Calibri" w:cs="Calibri"/>
          <w:b/>
        </w:rPr>
        <w:t>CA</w:t>
      </w:r>
      <w:r w:rsidR="00214E7F" w:rsidRPr="00486013">
        <w:rPr>
          <w:rFonts w:ascii="Calibri" w:hAnsi="Calibri" w:cs="Calibri"/>
          <w:b/>
        </w:rPr>
        <w:t xml:space="preserve"> </w:t>
      </w:r>
      <w:r w:rsidRPr="00486013">
        <w:rPr>
          <w:rFonts w:ascii="Calibri" w:hAnsi="Calibri" w:cs="Calibri"/>
        </w:rPr>
        <w:t xml:space="preserve">Conformitate administrativă </w:t>
      </w:r>
    </w:p>
    <w:bookmarkEnd w:id="18"/>
    <w:p w14:paraId="3C6E3C49"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CE/COM</w:t>
      </w:r>
      <w:r w:rsidRPr="00486013">
        <w:rPr>
          <w:rFonts w:ascii="Calibri" w:hAnsi="Calibri" w:cs="Calibri"/>
        </w:rPr>
        <w:t xml:space="preserve"> Comisia Europeană</w:t>
      </w:r>
    </w:p>
    <w:p w14:paraId="6C0B99F4"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CF</w:t>
      </w:r>
      <w:r w:rsidRPr="00486013">
        <w:rPr>
          <w:rFonts w:ascii="Calibri" w:hAnsi="Calibri" w:cs="Calibri"/>
        </w:rPr>
        <w:t xml:space="preserve"> Cerere de finanțare</w:t>
      </w:r>
    </w:p>
    <w:p w14:paraId="141E12E4"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 xml:space="preserve">DNSH </w:t>
      </w:r>
      <w:r w:rsidRPr="00486013">
        <w:rPr>
          <w:rFonts w:ascii="Calibri" w:hAnsi="Calibri" w:cs="Calibri"/>
        </w:rPr>
        <w:t>Principiul „a nu prejudicia în mod semnificativ” (Do No Significant Harm)</w:t>
      </w:r>
    </w:p>
    <w:p w14:paraId="60C76202"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EUR</w:t>
      </w:r>
      <w:r w:rsidRPr="00486013">
        <w:rPr>
          <w:rFonts w:ascii="Calibri" w:hAnsi="Calibri" w:cs="Calibri"/>
        </w:rPr>
        <w:t xml:space="preserve"> Euro</w:t>
      </w:r>
    </w:p>
    <w:p w14:paraId="5C07D4DF"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FEDR</w:t>
      </w:r>
      <w:r w:rsidRPr="00486013">
        <w:rPr>
          <w:rFonts w:ascii="Calibri" w:hAnsi="Calibri" w:cs="Calibri"/>
        </w:rPr>
        <w:t xml:space="preserve"> Fondul European pentru Dezvoltare Regională</w:t>
      </w:r>
    </w:p>
    <w:p w14:paraId="337E494D"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FSE</w:t>
      </w:r>
      <w:r w:rsidRPr="00486013">
        <w:rPr>
          <w:rFonts w:ascii="Calibri" w:hAnsi="Calibri" w:cs="Calibri"/>
        </w:rPr>
        <w:t xml:space="preserve"> Fondul European Social</w:t>
      </w:r>
    </w:p>
    <w:p w14:paraId="0ECEE418" w14:textId="77777777" w:rsidR="00596668" w:rsidRPr="00486013" w:rsidRDefault="00596668" w:rsidP="008E68AA">
      <w:pPr>
        <w:pStyle w:val="qowt-stl-normal"/>
        <w:spacing w:before="0" w:beforeAutospacing="0" w:after="0" w:afterAutospacing="0"/>
        <w:jc w:val="both"/>
        <w:rPr>
          <w:rFonts w:ascii="Calibri" w:hAnsi="Calibri" w:cs="Calibri"/>
          <w:b/>
          <w:bCs/>
          <w:shd w:val="clear" w:color="auto" w:fill="FFFFFF"/>
        </w:rPr>
      </w:pPr>
      <w:bookmarkStart w:id="19" w:name="_Hlk100138147"/>
      <w:r w:rsidRPr="00486013">
        <w:rPr>
          <w:rFonts w:ascii="Calibri" w:hAnsi="Calibri" w:cs="Calibri"/>
          <w:b/>
          <w:bCs/>
          <w:shd w:val="clear" w:color="auto" w:fill="FFFFFF"/>
        </w:rPr>
        <w:t xml:space="preserve">ETF </w:t>
      </w:r>
      <w:r w:rsidRPr="00486013">
        <w:rPr>
          <w:rFonts w:ascii="Calibri" w:hAnsi="Calibri" w:cs="Calibri"/>
          <w:bCs/>
          <w:shd w:val="clear" w:color="auto" w:fill="FFFFFF"/>
        </w:rPr>
        <w:t>Evaluare tehnică și financiară</w:t>
      </w:r>
    </w:p>
    <w:bookmarkEnd w:id="19"/>
    <w:p w14:paraId="5806D913" w14:textId="51631833" w:rsidR="00596668" w:rsidRPr="00486013" w:rsidRDefault="00596668" w:rsidP="008E68AA">
      <w:pPr>
        <w:pStyle w:val="qowt-stl-normal"/>
        <w:spacing w:before="0" w:beforeAutospacing="0" w:after="0" w:afterAutospacing="0"/>
        <w:jc w:val="both"/>
        <w:rPr>
          <w:rFonts w:ascii="Calibri" w:hAnsi="Calibri" w:cs="Calibri"/>
          <w:shd w:val="clear" w:color="auto" w:fill="FFFFFF"/>
        </w:rPr>
      </w:pPr>
      <w:r w:rsidRPr="00486013">
        <w:rPr>
          <w:rFonts w:ascii="Calibri" w:hAnsi="Calibri" w:cs="Calibri"/>
          <w:b/>
          <w:bCs/>
          <w:shd w:val="clear" w:color="auto" w:fill="FFFFFF"/>
        </w:rPr>
        <w:t>HG</w:t>
      </w:r>
      <w:r w:rsidRPr="00486013">
        <w:rPr>
          <w:rFonts w:ascii="Calibri" w:hAnsi="Calibri" w:cs="Calibri"/>
          <w:shd w:val="clear" w:color="auto" w:fill="FFFFFF"/>
        </w:rPr>
        <w:t xml:space="preserve"> Hotărâre de Guvern</w:t>
      </w:r>
    </w:p>
    <w:p w14:paraId="19C28AE4" w14:textId="3FF42C6A" w:rsidR="00596668" w:rsidRPr="00486013" w:rsidRDefault="00596668" w:rsidP="008E68AA">
      <w:pPr>
        <w:pStyle w:val="qowt-stl-normal"/>
        <w:spacing w:before="0" w:beforeAutospacing="0" w:after="0" w:afterAutospacing="0"/>
        <w:rPr>
          <w:rFonts w:ascii="Calibri" w:hAnsi="Calibri" w:cs="Calibri"/>
        </w:rPr>
      </w:pPr>
      <w:r w:rsidRPr="00486013">
        <w:rPr>
          <w:rFonts w:ascii="Calibri" w:hAnsi="Calibri" w:cs="Calibri"/>
          <w:b/>
          <w:bCs/>
        </w:rPr>
        <w:t>MIPE</w:t>
      </w:r>
      <w:r w:rsidRPr="00486013">
        <w:rPr>
          <w:rFonts w:ascii="Calibri" w:hAnsi="Calibri" w:cs="Calibri"/>
        </w:rPr>
        <w:t xml:space="preserve"> Ministerul Investițiilor și </w:t>
      </w:r>
      <w:r w:rsidR="007101C5" w:rsidRPr="00486013">
        <w:rPr>
          <w:rFonts w:ascii="Calibri" w:hAnsi="Calibri" w:cs="Calibri"/>
        </w:rPr>
        <w:t>Proiectelor Europene</w:t>
      </w:r>
    </w:p>
    <w:p w14:paraId="4217C676"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 xml:space="preserve">nZEB </w:t>
      </w:r>
      <w:r w:rsidRPr="00486013">
        <w:rPr>
          <w:rFonts w:ascii="Calibri" w:hAnsi="Calibri" w:cs="Calibri"/>
        </w:rPr>
        <w:t>Cladire cu consum de Energie aproape Zero</w:t>
      </w:r>
    </w:p>
    <w:p w14:paraId="29E5E851"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ONG</w:t>
      </w:r>
      <w:r w:rsidRPr="00486013">
        <w:rPr>
          <w:rFonts w:ascii="Calibri" w:hAnsi="Calibri" w:cs="Calibri"/>
        </w:rPr>
        <w:t xml:space="preserve"> Organizaţii Non-guvernamentale </w:t>
      </w:r>
    </w:p>
    <w:p w14:paraId="740E21F9"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OP</w:t>
      </w:r>
      <w:r w:rsidRPr="00486013">
        <w:rPr>
          <w:rFonts w:ascii="Calibri" w:hAnsi="Calibri" w:cs="Calibri"/>
        </w:rPr>
        <w:t xml:space="preserve"> Obiectiv de Politică</w:t>
      </w:r>
    </w:p>
    <w:p w14:paraId="5D3A3049"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OS</w:t>
      </w:r>
      <w:r w:rsidRPr="00486013">
        <w:rPr>
          <w:rFonts w:ascii="Calibri" w:hAnsi="Calibri" w:cs="Calibri"/>
        </w:rPr>
        <w:t xml:space="preserve"> Obiectiv specific</w:t>
      </w:r>
    </w:p>
    <w:p w14:paraId="1C5B50D7" w14:textId="73A0F56B" w:rsidR="00596668" w:rsidRPr="00486013" w:rsidRDefault="00596668" w:rsidP="008E68AA">
      <w:pPr>
        <w:pStyle w:val="Default"/>
        <w:jc w:val="both"/>
        <w:rPr>
          <w:rFonts w:ascii="Calibri" w:hAnsi="Calibri" w:cs="Calibri"/>
          <w:i/>
          <w:iCs/>
          <w:color w:val="auto"/>
        </w:rPr>
      </w:pPr>
      <w:r w:rsidRPr="00486013">
        <w:rPr>
          <w:rFonts w:ascii="Calibri" w:hAnsi="Calibri" w:cs="Calibri"/>
          <w:b/>
          <w:bCs/>
          <w:color w:val="auto"/>
          <w:shd w:val="clear" w:color="auto" w:fill="FFFFFF"/>
        </w:rPr>
        <w:t>OUG</w:t>
      </w:r>
      <w:r w:rsidRPr="00486013">
        <w:rPr>
          <w:rFonts w:ascii="Calibri" w:hAnsi="Calibri" w:cs="Calibri"/>
          <w:color w:val="auto"/>
          <w:shd w:val="clear" w:color="auto" w:fill="FFFFFF"/>
        </w:rPr>
        <w:t xml:space="preserve"> Ordonanță de Urgență a Guvernului</w:t>
      </w:r>
      <w:r w:rsidRPr="00486013">
        <w:rPr>
          <w:rFonts w:ascii="Calibri" w:hAnsi="Calibri" w:cs="Calibri"/>
          <w:i/>
          <w:iCs/>
          <w:color w:val="auto"/>
        </w:rPr>
        <w:t xml:space="preserve"> </w:t>
      </w:r>
    </w:p>
    <w:p w14:paraId="00F3EE81" w14:textId="41070243" w:rsidR="00D377E9" w:rsidRPr="00486013" w:rsidRDefault="00D377E9" w:rsidP="008E68AA">
      <w:pPr>
        <w:pStyle w:val="Default"/>
        <w:jc w:val="both"/>
        <w:rPr>
          <w:rFonts w:ascii="Calibri" w:hAnsi="Calibri" w:cs="Calibri"/>
          <w:b/>
          <w:bCs/>
          <w:color w:val="auto"/>
        </w:rPr>
      </w:pPr>
      <w:r w:rsidRPr="00486013">
        <w:rPr>
          <w:rFonts w:ascii="Calibri" w:hAnsi="Calibri" w:cs="Calibri"/>
          <w:b/>
          <w:bCs/>
          <w:color w:val="auto"/>
        </w:rPr>
        <w:t>PR S</w:t>
      </w:r>
      <w:r w:rsidR="00433FF6" w:rsidRPr="00486013">
        <w:rPr>
          <w:rFonts w:ascii="Calibri" w:hAnsi="Calibri" w:cs="Calibri"/>
          <w:b/>
          <w:bCs/>
          <w:color w:val="auto"/>
        </w:rPr>
        <w:t>ud-</w:t>
      </w:r>
      <w:r w:rsidRPr="00486013">
        <w:rPr>
          <w:rFonts w:ascii="Calibri" w:hAnsi="Calibri" w:cs="Calibri"/>
          <w:b/>
          <w:bCs/>
          <w:color w:val="auto"/>
        </w:rPr>
        <w:t>E</w:t>
      </w:r>
      <w:r w:rsidR="00433FF6" w:rsidRPr="00486013">
        <w:rPr>
          <w:rFonts w:ascii="Calibri" w:hAnsi="Calibri" w:cs="Calibri"/>
          <w:b/>
          <w:bCs/>
          <w:color w:val="auto"/>
        </w:rPr>
        <w:t>st</w:t>
      </w:r>
      <w:r w:rsidRPr="00486013">
        <w:rPr>
          <w:rFonts w:ascii="Calibri" w:hAnsi="Calibri" w:cs="Calibri"/>
          <w:b/>
          <w:bCs/>
          <w:color w:val="auto"/>
        </w:rPr>
        <w:t xml:space="preserve"> </w:t>
      </w:r>
      <w:r w:rsidRPr="00486013">
        <w:rPr>
          <w:rFonts w:ascii="Calibri" w:hAnsi="Calibri" w:cs="Calibri"/>
          <w:color w:val="auto"/>
        </w:rPr>
        <w:t>– Programul Regional Su</w:t>
      </w:r>
      <w:r w:rsidR="00433FF6" w:rsidRPr="00486013">
        <w:rPr>
          <w:rFonts w:ascii="Calibri" w:hAnsi="Calibri" w:cs="Calibri"/>
          <w:color w:val="auto"/>
        </w:rPr>
        <w:t>d</w:t>
      </w:r>
      <w:r w:rsidRPr="00486013">
        <w:rPr>
          <w:rFonts w:ascii="Calibri" w:hAnsi="Calibri" w:cs="Calibri"/>
          <w:color w:val="auto"/>
        </w:rPr>
        <w:t>-Est</w:t>
      </w:r>
    </w:p>
    <w:p w14:paraId="04B36250" w14:textId="77777777" w:rsidR="00596668" w:rsidRPr="00486013" w:rsidRDefault="00596668" w:rsidP="008E68AA">
      <w:pPr>
        <w:spacing w:before="0" w:after="0"/>
        <w:jc w:val="both"/>
        <w:rPr>
          <w:rFonts w:ascii="Calibri" w:hAnsi="Calibri"/>
          <w:sz w:val="24"/>
          <w:szCs w:val="24"/>
        </w:rPr>
      </w:pPr>
      <w:r w:rsidRPr="00486013">
        <w:rPr>
          <w:rFonts w:ascii="Calibri" w:hAnsi="Calibri"/>
          <w:b/>
          <w:bCs/>
          <w:sz w:val="24"/>
          <w:szCs w:val="24"/>
        </w:rPr>
        <w:t xml:space="preserve">RDC </w:t>
      </w:r>
      <w:r w:rsidRPr="00486013">
        <w:rPr>
          <w:rFonts w:ascii="Calibri" w:hAnsi="Calibr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486013" w:rsidRDefault="00596668" w:rsidP="008E68AA">
      <w:pPr>
        <w:pStyle w:val="Default"/>
        <w:jc w:val="both"/>
        <w:rPr>
          <w:rFonts w:ascii="Calibri" w:hAnsi="Calibri" w:cs="Calibri"/>
          <w:color w:val="auto"/>
        </w:rPr>
      </w:pPr>
      <w:r w:rsidRPr="00486013">
        <w:rPr>
          <w:rFonts w:ascii="Calibri" w:hAnsi="Calibri" w:cs="Calibri"/>
          <w:b/>
          <w:bCs/>
          <w:color w:val="auto"/>
        </w:rPr>
        <w:t>RST</w:t>
      </w:r>
      <w:r w:rsidRPr="00486013">
        <w:rPr>
          <w:rFonts w:ascii="Calibri" w:hAnsi="Calibri" w:cs="Calibri"/>
          <w:color w:val="auto"/>
        </w:rPr>
        <w:t xml:space="preserve"> Recomandări Specifice de Țară</w:t>
      </w:r>
    </w:p>
    <w:p w14:paraId="58D7670A" w14:textId="77777777" w:rsidR="00A90FAC" w:rsidRPr="00486013" w:rsidRDefault="00596668" w:rsidP="008E68AA">
      <w:pPr>
        <w:pStyle w:val="Default"/>
        <w:rPr>
          <w:rFonts w:ascii="Calibri" w:hAnsi="Calibri" w:cs="Calibri"/>
          <w:color w:val="auto"/>
        </w:rPr>
      </w:pPr>
      <w:r w:rsidRPr="00486013">
        <w:rPr>
          <w:rFonts w:ascii="Calibri" w:hAnsi="Calibri" w:cs="Calibri"/>
          <w:b/>
          <w:bCs/>
          <w:color w:val="auto"/>
        </w:rPr>
        <w:t>SEAP</w:t>
      </w:r>
      <w:r w:rsidRPr="00486013">
        <w:rPr>
          <w:rFonts w:ascii="Calibri" w:hAnsi="Calibri" w:cs="Calibri"/>
          <w:color w:val="auto"/>
        </w:rPr>
        <w:t xml:space="preserve"> Sistemul electronic al achizițiilor publice</w:t>
      </w:r>
    </w:p>
    <w:p w14:paraId="718FF9C4" w14:textId="463D4C80" w:rsidR="00596668" w:rsidRPr="00486013" w:rsidRDefault="00596668" w:rsidP="008E68AA">
      <w:pPr>
        <w:pStyle w:val="Default"/>
        <w:rPr>
          <w:rFonts w:ascii="Calibri" w:hAnsi="Calibri" w:cs="Calibri"/>
          <w:color w:val="auto"/>
        </w:rPr>
      </w:pPr>
      <w:r w:rsidRPr="00486013">
        <w:rPr>
          <w:rFonts w:ascii="Calibri" w:hAnsi="Calibri" w:cs="Calibri"/>
          <w:b/>
          <w:bCs/>
          <w:color w:val="auto"/>
        </w:rPr>
        <w:t>SM</w:t>
      </w:r>
      <w:r w:rsidRPr="00486013">
        <w:rPr>
          <w:rFonts w:ascii="Calibri" w:hAnsi="Calibri" w:cs="Calibri"/>
          <w:color w:val="auto"/>
        </w:rPr>
        <w:t xml:space="preserve"> State Membre</w:t>
      </w:r>
    </w:p>
    <w:p w14:paraId="3B6DD741" w14:textId="77777777" w:rsidR="00596668" w:rsidRPr="00486013" w:rsidRDefault="00596668" w:rsidP="008E68AA">
      <w:pPr>
        <w:pStyle w:val="Default"/>
        <w:jc w:val="both"/>
        <w:rPr>
          <w:rFonts w:ascii="Calibri" w:hAnsi="Calibri" w:cs="Calibri"/>
          <w:color w:val="auto"/>
        </w:rPr>
      </w:pPr>
      <w:r w:rsidRPr="00486013">
        <w:rPr>
          <w:rFonts w:ascii="Calibri" w:hAnsi="Calibri" w:cs="Calibri"/>
          <w:b/>
          <w:bCs/>
          <w:color w:val="auto"/>
        </w:rPr>
        <w:t>TFUE</w:t>
      </w:r>
      <w:r w:rsidRPr="00486013">
        <w:rPr>
          <w:rFonts w:ascii="Calibri" w:hAnsi="Calibri" w:cs="Calibri"/>
          <w:color w:val="auto"/>
        </w:rPr>
        <w:t xml:space="preserve"> Tratatul de Funcționare al Uniunii Europene</w:t>
      </w:r>
    </w:p>
    <w:p w14:paraId="7FE7A69C" w14:textId="77777777" w:rsidR="00596668" w:rsidRPr="00486013" w:rsidRDefault="00596668" w:rsidP="008E68AA">
      <w:pPr>
        <w:pStyle w:val="Default"/>
        <w:jc w:val="both"/>
        <w:rPr>
          <w:rFonts w:ascii="Calibri" w:hAnsi="Calibri" w:cs="Calibri"/>
          <w:color w:val="auto"/>
        </w:rPr>
      </w:pPr>
      <w:r w:rsidRPr="00486013">
        <w:rPr>
          <w:rFonts w:ascii="Calibri" w:hAnsi="Calibri" w:cs="Calibri"/>
          <w:b/>
          <w:bCs/>
          <w:color w:val="auto"/>
        </w:rPr>
        <w:t>UAT</w:t>
      </w:r>
      <w:r w:rsidRPr="00486013">
        <w:rPr>
          <w:rFonts w:ascii="Calibri" w:hAnsi="Calibri" w:cs="Calibri"/>
          <w:color w:val="auto"/>
        </w:rPr>
        <w:t xml:space="preserve"> Unitate administrativ teritorială</w:t>
      </w:r>
      <w:r w:rsidRPr="00486013">
        <w:rPr>
          <w:rFonts w:ascii="Calibri" w:hAnsi="Calibri" w:cs="Calibri"/>
          <w:i/>
          <w:iCs/>
          <w:color w:val="auto"/>
        </w:rPr>
        <w:t xml:space="preserve"> </w:t>
      </w:r>
    </w:p>
    <w:p w14:paraId="74EFB23E" w14:textId="77777777" w:rsidR="00596668" w:rsidRPr="00486013" w:rsidRDefault="00596668" w:rsidP="008E68AA">
      <w:pPr>
        <w:pStyle w:val="qowt-stl-normal"/>
        <w:spacing w:before="0" w:beforeAutospacing="0" w:after="0" w:afterAutospacing="0"/>
        <w:jc w:val="both"/>
        <w:rPr>
          <w:rFonts w:ascii="Calibri" w:hAnsi="Calibri" w:cs="Calibri"/>
        </w:rPr>
      </w:pPr>
      <w:r w:rsidRPr="00486013">
        <w:rPr>
          <w:rFonts w:ascii="Calibri" w:hAnsi="Calibri" w:cs="Calibri"/>
          <w:b/>
          <w:bCs/>
        </w:rPr>
        <w:t>UE</w:t>
      </w:r>
      <w:r w:rsidRPr="00486013">
        <w:rPr>
          <w:rFonts w:ascii="Calibri" w:hAnsi="Calibri" w:cs="Calibri"/>
        </w:rPr>
        <w:t xml:space="preserve"> Uniunea Europeană</w:t>
      </w:r>
    </w:p>
    <w:p w14:paraId="77193706" w14:textId="77777777" w:rsidR="00647772" w:rsidRPr="00486013" w:rsidRDefault="00647772" w:rsidP="008E68AA">
      <w:pPr>
        <w:spacing w:before="0" w:after="0"/>
        <w:rPr>
          <w:rFonts w:ascii="Calibri" w:hAnsi="Calibri"/>
          <w:sz w:val="24"/>
          <w:szCs w:val="24"/>
        </w:rPr>
      </w:pPr>
    </w:p>
    <w:p w14:paraId="55A0D7E7" w14:textId="0A651135" w:rsidR="00D968E4" w:rsidRPr="00486013" w:rsidRDefault="002C0695" w:rsidP="00E07D7E">
      <w:pPr>
        <w:pStyle w:val="Heading2"/>
        <w:numPr>
          <w:ilvl w:val="1"/>
          <w:numId w:val="29"/>
        </w:numPr>
        <w:rPr>
          <w:rFonts w:ascii="Calibri" w:hAnsi="Calibri" w:cs="Calibri"/>
        </w:rPr>
      </w:pPr>
      <w:bookmarkStart w:id="20" w:name="_Toc89957189"/>
      <w:bookmarkStart w:id="21" w:name="_Toc89960815"/>
      <w:bookmarkStart w:id="22" w:name="_Toc99376143"/>
      <w:bookmarkStart w:id="23" w:name="_Toc154150824"/>
      <w:r w:rsidRPr="00486013">
        <w:rPr>
          <w:rFonts w:ascii="Calibri" w:hAnsi="Calibri" w:cs="Calibri"/>
        </w:rPr>
        <w:t>Glosar</w:t>
      </w:r>
      <w:bookmarkEnd w:id="20"/>
      <w:bookmarkEnd w:id="21"/>
      <w:bookmarkEnd w:id="22"/>
      <w:bookmarkEnd w:id="23"/>
      <w:r w:rsidR="009021D4" w:rsidRPr="00486013">
        <w:rPr>
          <w:rFonts w:ascii="Calibri" w:hAnsi="Calibri" w:cs="Calibri"/>
        </w:rPr>
        <w:t xml:space="preserve">   </w:t>
      </w:r>
    </w:p>
    <w:p w14:paraId="6593203C" w14:textId="77777777" w:rsidR="000A5295" w:rsidRPr="00486013" w:rsidRDefault="000A5295" w:rsidP="000A5295">
      <w:pPr>
        <w:spacing w:before="0" w:after="0"/>
        <w:jc w:val="both"/>
        <w:rPr>
          <w:rFonts w:ascii="Calibri" w:hAnsi="Calibri"/>
          <w:sz w:val="24"/>
          <w:szCs w:val="24"/>
        </w:rPr>
      </w:pPr>
      <w:r w:rsidRPr="00486013">
        <w:rPr>
          <w:rFonts w:ascii="Calibri" w:hAnsi="Calibri"/>
          <w:sz w:val="24"/>
          <w:szCs w:val="24"/>
        </w:rPr>
        <w:t>În sensul prezentului Ghid, următorii termeni se folosesc cu următoarele înțelesuri:</w:t>
      </w:r>
    </w:p>
    <w:p w14:paraId="6BEA7911" w14:textId="58488918" w:rsidR="004720C5" w:rsidRPr="00486013" w:rsidRDefault="000A5295" w:rsidP="000A5295">
      <w:pPr>
        <w:spacing w:before="0" w:after="0"/>
        <w:jc w:val="both"/>
        <w:rPr>
          <w:rFonts w:ascii="Calibri" w:hAnsi="Calibri"/>
          <w:b/>
          <w:sz w:val="24"/>
          <w:szCs w:val="24"/>
        </w:rPr>
      </w:pPr>
      <w:r w:rsidRPr="00486013">
        <w:rPr>
          <w:rFonts w:ascii="Calibri" w:hAnsi="Calibri"/>
          <w:sz w:val="24"/>
          <w:szCs w:val="24"/>
        </w:rPr>
        <w:t>Termenii "program", "autoritate de management", "beneficiar", ”operațiune”,”Comitet de monitorizare” au înțelesurile prevăzute în Regulamentul (UE) 2021/1060, cu modificările și completările ulterioare.</w:t>
      </w:r>
    </w:p>
    <w:p w14:paraId="1D336D60" w14:textId="77777777" w:rsidR="00B07052" w:rsidRPr="00486013" w:rsidRDefault="00B07052" w:rsidP="008E68AA">
      <w:pPr>
        <w:spacing w:before="0" w:after="0"/>
        <w:jc w:val="both"/>
        <w:rPr>
          <w:rFonts w:ascii="Calibri" w:hAnsi="Calibri"/>
          <w:sz w:val="24"/>
          <w:szCs w:val="24"/>
        </w:rPr>
      </w:pPr>
    </w:p>
    <w:p w14:paraId="58F7BA70" w14:textId="5D257FB1" w:rsidR="004720C5" w:rsidRPr="00486013" w:rsidRDefault="000A5295" w:rsidP="008E68AA">
      <w:pPr>
        <w:spacing w:before="0" w:after="0"/>
        <w:jc w:val="both"/>
        <w:rPr>
          <w:rFonts w:ascii="Calibri" w:hAnsi="Calibri"/>
          <w:sz w:val="24"/>
          <w:szCs w:val="24"/>
        </w:rPr>
      </w:pPr>
      <w:r w:rsidRPr="00486013">
        <w:rPr>
          <w:rFonts w:ascii="Calibri" w:hAnsi="Calibri"/>
          <w:sz w:val="24"/>
          <w:szCs w:val="24"/>
        </w:rPr>
        <w:t xml:space="preserve">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w:t>
      </w:r>
      <w:r w:rsidRPr="00486013">
        <w:rPr>
          <w:rFonts w:ascii="Calibri" w:hAnsi="Calibri"/>
          <w:sz w:val="24"/>
          <w:szCs w:val="24"/>
        </w:rPr>
        <w:lastRenderedPageBreak/>
        <w:t>2027 alocate României din Fondul european de dezvoltare regională, Fondul de coeziune, Fondul social european Plus, Fondul pentru o tranziție justă.</w:t>
      </w:r>
    </w:p>
    <w:p w14:paraId="71EA5490" w14:textId="77777777" w:rsidR="000A5295" w:rsidRPr="00486013" w:rsidRDefault="000A5295" w:rsidP="008E68AA">
      <w:pPr>
        <w:spacing w:before="0" w:after="0"/>
        <w:jc w:val="both"/>
        <w:rPr>
          <w:rFonts w:ascii="Calibri" w:hAnsi="Calibri"/>
          <w:bCs/>
          <w:sz w:val="24"/>
          <w:szCs w:val="24"/>
        </w:rPr>
      </w:pPr>
    </w:p>
    <w:p w14:paraId="24E64E16" w14:textId="77777777" w:rsidR="00B8427F" w:rsidRPr="00486013" w:rsidRDefault="00B8427F" w:rsidP="00B8427F">
      <w:pPr>
        <w:spacing w:before="0" w:after="0"/>
        <w:jc w:val="both"/>
        <w:rPr>
          <w:rFonts w:ascii="Calibri" w:hAnsi="Calibri"/>
          <w:sz w:val="24"/>
          <w:szCs w:val="24"/>
          <w:lang w:val="fr-FR"/>
        </w:rPr>
      </w:pPr>
      <w:r w:rsidRPr="00486013">
        <w:rPr>
          <w:rFonts w:ascii="Calibri" w:hAnsi="Calibri"/>
          <w:i/>
          <w:sz w:val="24"/>
          <w:szCs w:val="24"/>
        </w:rPr>
        <w:t>Activitate de bază în cadrul unui proiect</w:t>
      </w:r>
      <w:r w:rsidRPr="00486013">
        <w:rPr>
          <w:rFonts w:ascii="Calibri" w:hAnsi="Calibri"/>
          <w:sz w:val="24"/>
          <w:szCs w:val="24"/>
        </w:rPr>
        <w:t xml:space="preserve"> – </w:t>
      </w:r>
      <w:proofErr w:type="spellStart"/>
      <w:r w:rsidRPr="00486013">
        <w:rPr>
          <w:rFonts w:ascii="Calibri" w:hAnsi="Calibri"/>
          <w:sz w:val="24"/>
          <w:szCs w:val="24"/>
          <w:lang w:val="fr-FR"/>
        </w:rPr>
        <w:t>activitate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sau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pachet</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activități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declarate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către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beneficiar</w:t>
      </w:r>
      <w:proofErr w:type="spellEnd"/>
      <w:r w:rsidRPr="00486013">
        <w:rPr>
          <w:rFonts w:ascii="Calibri" w:hAnsi="Calibri"/>
          <w:sz w:val="24"/>
          <w:szCs w:val="24"/>
          <w:lang w:val="fr-FR"/>
        </w:rPr>
        <w:t xml:space="preserve"> ca </w:t>
      </w:r>
      <w:proofErr w:type="spellStart"/>
      <w:r w:rsidRPr="00486013">
        <w:rPr>
          <w:rFonts w:ascii="Calibri" w:hAnsi="Calibri"/>
          <w:sz w:val="24"/>
          <w:szCs w:val="24"/>
          <w:lang w:val="fr-FR"/>
        </w:rPr>
        <w:t>fiind</w:t>
      </w:r>
      <w:proofErr w:type="spellEnd"/>
      <w:r w:rsidRPr="00486013">
        <w:rPr>
          <w:rFonts w:ascii="Calibri" w:hAnsi="Calibri"/>
          <w:sz w:val="24"/>
          <w:szCs w:val="24"/>
          <w:lang w:val="fr-FR"/>
        </w:rPr>
        <w:t xml:space="preserve"> principale </w:t>
      </w:r>
      <w:proofErr w:type="spellStart"/>
      <w:r w:rsidRPr="00486013">
        <w:rPr>
          <w:rFonts w:ascii="Calibri" w:hAnsi="Calibri"/>
          <w:sz w:val="24"/>
          <w:szCs w:val="24"/>
          <w:lang w:val="fr-FR"/>
        </w:rPr>
        <w:t>sau</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referință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pentru</w:t>
      </w:r>
      <w:proofErr w:type="spellEnd"/>
      <w:r w:rsidRPr="00486013">
        <w:rPr>
          <w:rFonts w:ascii="Calibri" w:hAnsi="Calibri"/>
          <w:sz w:val="24"/>
          <w:szCs w:val="24"/>
          <w:lang w:val="fr-FR"/>
        </w:rPr>
        <w:t xml:space="preserve"> un </w:t>
      </w:r>
      <w:proofErr w:type="spellStart"/>
      <w:r w:rsidRPr="00486013">
        <w:rPr>
          <w:rFonts w:ascii="Calibri" w:hAnsi="Calibri"/>
          <w:sz w:val="24"/>
          <w:szCs w:val="24"/>
          <w:lang w:val="fr-FR"/>
        </w:rPr>
        <w:t>proiect</w:t>
      </w:r>
      <w:proofErr w:type="spellEnd"/>
      <w:r w:rsidRPr="00486013">
        <w:rPr>
          <w:rFonts w:ascii="Calibri" w:hAnsi="Calibri"/>
          <w:sz w:val="24"/>
          <w:szCs w:val="24"/>
          <w:lang w:val="fr-FR"/>
        </w:rPr>
        <w:t xml:space="preserve">, care se </w:t>
      </w:r>
      <w:proofErr w:type="spellStart"/>
      <w:r w:rsidRPr="00486013">
        <w:rPr>
          <w:rFonts w:ascii="Calibri" w:hAnsi="Calibri"/>
          <w:sz w:val="24"/>
          <w:szCs w:val="24"/>
          <w:lang w:val="fr-FR"/>
        </w:rPr>
        <w:t>verifică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către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autoritatea</w:t>
      </w:r>
      <w:proofErr w:type="spellEnd"/>
      <w:r w:rsidRPr="00486013">
        <w:rPr>
          <w:rFonts w:ascii="Calibri" w:hAnsi="Calibri"/>
          <w:sz w:val="24"/>
          <w:szCs w:val="24"/>
          <w:lang w:val="fr-FR"/>
        </w:rPr>
        <w:t xml:space="preserve"> de management,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etapa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contractare</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momentul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întocmirii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planului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monitorizare</w:t>
      </w:r>
      <w:proofErr w:type="spellEnd"/>
      <w:r w:rsidRPr="00486013">
        <w:rPr>
          <w:rFonts w:ascii="Calibri" w:hAnsi="Calibri"/>
          <w:sz w:val="24"/>
          <w:szCs w:val="24"/>
          <w:lang w:val="fr-FR"/>
        </w:rPr>
        <w:t xml:space="preserve"> al </w:t>
      </w:r>
      <w:proofErr w:type="spellStart"/>
      <w:r w:rsidRPr="00486013">
        <w:rPr>
          <w:rFonts w:ascii="Calibri" w:hAnsi="Calibri"/>
          <w:sz w:val="24"/>
          <w:szCs w:val="24"/>
          <w:lang w:val="fr-FR"/>
        </w:rPr>
        <w:t>proiectului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trebuie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să</w:t>
      </w:r>
      <w:proofErr w:type="spellEnd"/>
      <w:r w:rsidRPr="00486013">
        <w:rPr>
          <w:rFonts w:ascii="Calibri" w:hAnsi="Calibri"/>
          <w:sz w:val="24"/>
          <w:szCs w:val="24"/>
          <w:lang w:val="fr-FR"/>
        </w:rPr>
        <w:t xml:space="preserve"> respecte </w:t>
      </w:r>
      <w:proofErr w:type="spellStart"/>
      <w:r w:rsidRPr="00486013">
        <w:rPr>
          <w:rFonts w:ascii="Calibri" w:hAnsi="Calibri"/>
          <w:sz w:val="24"/>
          <w:szCs w:val="24"/>
          <w:lang w:val="fr-FR"/>
        </w:rPr>
        <w:t>următoarele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condiții</w:t>
      </w:r>
      <w:proofErr w:type="spellEnd"/>
      <w:r w:rsidRPr="00486013">
        <w:rPr>
          <w:rFonts w:ascii="Calibri" w:hAnsi="Calibri"/>
          <w:sz w:val="24"/>
          <w:szCs w:val="24"/>
          <w:lang w:val="fr-FR"/>
        </w:rPr>
        <w:t xml:space="preserve"> cumulative: </w:t>
      </w:r>
    </w:p>
    <w:p w14:paraId="324E7144" w14:textId="77777777" w:rsidR="00B8427F" w:rsidRPr="00486013" w:rsidRDefault="00B8427F" w:rsidP="00B8427F">
      <w:pPr>
        <w:ind w:left="720"/>
        <w:contextualSpacing/>
        <w:jc w:val="both"/>
        <w:rPr>
          <w:rFonts w:ascii="Calibri" w:hAnsi="Calibri"/>
          <w:sz w:val="24"/>
          <w:szCs w:val="24"/>
          <w:lang w:val="fr-FR"/>
        </w:rPr>
      </w:pPr>
      <w:r w:rsidRPr="00486013">
        <w:rPr>
          <w:rFonts w:ascii="Calibri" w:hAnsi="Calibri"/>
          <w:sz w:val="24"/>
          <w:szCs w:val="24"/>
          <w:lang w:val="fr-FR"/>
        </w:rPr>
        <w:t xml:space="preserve">(i) are </w:t>
      </w:r>
      <w:proofErr w:type="spellStart"/>
      <w:r w:rsidRPr="00486013">
        <w:rPr>
          <w:rFonts w:ascii="Calibri" w:hAnsi="Calibri"/>
          <w:sz w:val="24"/>
          <w:szCs w:val="24"/>
          <w:lang w:val="fr-FR"/>
        </w:rPr>
        <w:t>legătură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directă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obiectul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proiectului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pentru</w:t>
      </w:r>
      <w:proofErr w:type="spellEnd"/>
      <w:r w:rsidRPr="00486013">
        <w:rPr>
          <w:rFonts w:ascii="Calibri" w:hAnsi="Calibri"/>
          <w:sz w:val="24"/>
          <w:szCs w:val="24"/>
          <w:lang w:val="fr-FR"/>
        </w:rPr>
        <w:t xml:space="preserve"> care se </w:t>
      </w:r>
      <w:proofErr w:type="spellStart"/>
      <w:r w:rsidRPr="00486013">
        <w:rPr>
          <w:rFonts w:ascii="Calibri" w:hAnsi="Calibri"/>
          <w:sz w:val="24"/>
          <w:szCs w:val="24"/>
          <w:lang w:val="fr-FR"/>
        </w:rPr>
        <w:t>acordă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finanțarea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contribuie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mod direct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semnificativ</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realizarea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obiectivelor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obținerea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rezultatelor</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acestuia</w:t>
      </w:r>
      <w:proofErr w:type="spellEnd"/>
      <w:r w:rsidRPr="00486013">
        <w:rPr>
          <w:rFonts w:ascii="Calibri" w:hAnsi="Calibri"/>
          <w:sz w:val="24"/>
          <w:szCs w:val="24"/>
          <w:lang w:val="fr-FR"/>
        </w:rPr>
        <w:t>;</w:t>
      </w:r>
      <w:proofErr w:type="gramEnd"/>
      <w:r w:rsidRPr="00486013">
        <w:rPr>
          <w:rFonts w:ascii="Calibri" w:hAnsi="Calibri"/>
          <w:sz w:val="24"/>
          <w:szCs w:val="24"/>
          <w:lang w:val="fr-FR"/>
        </w:rPr>
        <w:t xml:space="preserve"> </w:t>
      </w:r>
    </w:p>
    <w:p w14:paraId="065C1E4A" w14:textId="77777777" w:rsidR="00B8427F" w:rsidRPr="00486013" w:rsidRDefault="00B8427F" w:rsidP="00B8427F">
      <w:pPr>
        <w:ind w:left="720"/>
        <w:contextualSpacing/>
        <w:jc w:val="both"/>
        <w:rPr>
          <w:rFonts w:ascii="Calibri" w:hAnsi="Calibri"/>
          <w:sz w:val="24"/>
          <w:szCs w:val="24"/>
          <w:lang w:val="fr-FR"/>
        </w:rPr>
      </w:pPr>
      <w:r w:rsidRPr="00486013">
        <w:rPr>
          <w:rFonts w:ascii="Calibri" w:hAnsi="Calibri"/>
          <w:sz w:val="24"/>
          <w:szCs w:val="24"/>
          <w:lang w:val="fr-FR"/>
        </w:rPr>
        <w:t xml:space="preserve">(ii) se </w:t>
      </w:r>
      <w:proofErr w:type="spellStart"/>
      <w:r w:rsidRPr="00486013">
        <w:rPr>
          <w:rFonts w:ascii="Calibri" w:hAnsi="Calibri"/>
          <w:sz w:val="24"/>
          <w:szCs w:val="24"/>
          <w:lang w:val="fr-FR"/>
        </w:rPr>
        <w:t>regăsește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cererea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sub</w:t>
      </w:r>
      <w:proofErr w:type="spellEnd"/>
      <w:r w:rsidRPr="00486013">
        <w:rPr>
          <w:rFonts w:ascii="Calibri" w:hAnsi="Calibri"/>
          <w:sz w:val="24"/>
          <w:szCs w:val="24"/>
          <w:lang w:val="fr-FR"/>
        </w:rPr>
        <w:t xml:space="preserve"> forma </w:t>
      </w:r>
      <w:proofErr w:type="spellStart"/>
      <w:r w:rsidRPr="00486013">
        <w:rPr>
          <w:rFonts w:ascii="Calibri" w:hAnsi="Calibri"/>
          <w:sz w:val="24"/>
          <w:szCs w:val="24"/>
          <w:lang w:val="fr-FR"/>
        </w:rPr>
        <w:t>activităților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eligibile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obligatorii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specificate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Ghidul</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Solicitantului</w:t>
      </w:r>
      <w:proofErr w:type="spellEnd"/>
      <w:r w:rsidRPr="00486013">
        <w:rPr>
          <w:rFonts w:ascii="Calibri" w:hAnsi="Calibri"/>
          <w:sz w:val="24"/>
          <w:szCs w:val="24"/>
          <w:lang w:val="fr-FR"/>
        </w:rPr>
        <w:t>;</w:t>
      </w:r>
      <w:proofErr w:type="gramEnd"/>
      <w:r w:rsidRPr="00486013">
        <w:rPr>
          <w:rFonts w:ascii="Calibri" w:hAnsi="Calibri"/>
          <w:sz w:val="24"/>
          <w:szCs w:val="24"/>
          <w:lang w:val="fr-FR"/>
        </w:rPr>
        <w:t xml:space="preserve"> </w:t>
      </w:r>
    </w:p>
    <w:p w14:paraId="1702B588" w14:textId="77777777" w:rsidR="00B8427F" w:rsidRPr="00486013" w:rsidRDefault="00B8427F" w:rsidP="00B8427F">
      <w:pPr>
        <w:ind w:left="720"/>
        <w:contextualSpacing/>
        <w:jc w:val="both"/>
        <w:rPr>
          <w:rFonts w:ascii="Calibri" w:hAnsi="Calibri"/>
          <w:sz w:val="24"/>
          <w:szCs w:val="24"/>
          <w:lang w:val="fr-FR"/>
        </w:rPr>
      </w:pPr>
      <w:r w:rsidRPr="00486013">
        <w:rPr>
          <w:rFonts w:ascii="Calibri" w:hAnsi="Calibri"/>
          <w:sz w:val="24"/>
          <w:szCs w:val="24"/>
          <w:lang w:val="fr-FR"/>
        </w:rPr>
        <w:t xml:space="preserve">(iii) nu face parte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activitățile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auxiliare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așa</w:t>
      </w:r>
      <w:proofErr w:type="spellEnd"/>
      <w:r w:rsidRPr="00486013">
        <w:rPr>
          <w:rFonts w:ascii="Calibri" w:hAnsi="Calibri"/>
          <w:sz w:val="24"/>
          <w:szCs w:val="24"/>
          <w:lang w:val="fr-FR"/>
        </w:rPr>
        <w:t xml:space="preserve"> cum </w:t>
      </w:r>
      <w:proofErr w:type="spellStart"/>
      <w:r w:rsidRPr="00486013">
        <w:rPr>
          <w:rFonts w:ascii="Calibri" w:hAnsi="Calibri"/>
          <w:sz w:val="24"/>
          <w:szCs w:val="24"/>
          <w:lang w:val="fr-FR"/>
        </w:rPr>
        <w:t>sunt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acestea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definite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Ghidul</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Solicitantului</w:t>
      </w:r>
      <w:proofErr w:type="spellEnd"/>
      <w:r w:rsidRPr="00486013">
        <w:rPr>
          <w:rFonts w:ascii="Calibri" w:hAnsi="Calibri"/>
          <w:sz w:val="24"/>
          <w:szCs w:val="24"/>
          <w:lang w:val="fr-FR"/>
        </w:rPr>
        <w:t>;</w:t>
      </w:r>
      <w:proofErr w:type="gramEnd"/>
      <w:r w:rsidRPr="00486013">
        <w:rPr>
          <w:rFonts w:ascii="Calibri" w:hAnsi="Calibri"/>
          <w:sz w:val="24"/>
          <w:szCs w:val="24"/>
          <w:lang w:val="fr-FR"/>
        </w:rPr>
        <w:t xml:space="preserve"> </w:t>
      </w:r>
    </w:p>
    <w:p w14:paraId="5DFAE22B" w14:textId="77777777" w:rsidR="00B8427F" w:rsidRPr="00486013" w:rsidRDefault="00B8427F" w:rsidP="00B8427F">
      <w:pPr>
        <w:spacing w:before="0" w:after="0"/>
        <w:ind w:firstLine="708"/>
        <w:contextualSpacing/>
        <w:jc w:val="both"/>
        <w:rPr>
          <w:rFonts w:ascii="Calibri" w:hAnsi="Calibri"/>
          <w:sz w:val="24"/>
          <w:szCs w:val="24"/>
          <w:lang w:val="fr-FR"/>
        </w:rPr>
      </w:pPr>
      <w:r w:rsidRPr="00486013">
        <w:rPr>
          <w:rFonts w:ascii="Calibri" w:hAnsi="Calibri"/>
          <w:sz w:val="24"/>
          <w:szCs w:val="24"/>
          <w:lang w:val="fr-FR"/>
        </w:rPr>
        <w:t xml:space="preserve">(iv) </w:t>
      </w:r>
      <w:proofErr w:type="spellStart"/>
      <w:r w:rsidRPr="00486013">
        <w:rPr>
          <w:rFonts w:ascii="Calibri" w:hAnsi="Calibri"/>
          <w:sz w:val="24"/>
          <w:szCs w:val="24"/>
          <w:lang w:val="fr-FR"/>
        </w:rPr>
        <w:t>bugetul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estimat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alocat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activității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sau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pachetului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activități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reprezintă</w:t>
      </w:r>
      <w:proofErr w:type="spellEnd"/>
      <w:r w:rsidRPr="00486013">
        <w:rPr>
          <w:rFonts w:ascii="Calibri" w:hAnsi="Calibri"/>
          <w:sz w:val="24"/>
          <w:szCs w:val="24"/>
          <w:lang w:val="fr-FR"/>
        </w:rPr>
        <w:t xml:space="preserve"> minimum 50%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bugetul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eligibil</w:t>
      </w:r>
      <w:proofErr w:type="spellEnd"/>
      <w:r w:rsidRPr="00486013">
        <w:rPr>
          <w:rFonts w:ascii="Calibri" w:hAnsi="Calibri"/>
          <w:sz w:val="24"/>
          <w:szCs w:val="24"/>
          <w:lang w:val="fr-FR"/>
        </w:rPr>
        <w:t xml:space="preserve"> al </w:t>
      </w:r>
      <w:proofErr w:type="spellStart"/>
      <w:proofErr w:type="gramStart"/>
      <w:r w:rsidRPr="00486013">
        <w:rPr>
          <w:rFonts w:ascii="Calibri" w:hAnsi="Calibri"/>
          <w:sz w:val="24"/>
          <w:szCs w:val="24"/>
          <w:lang w:val="fr-FR"/>
        </w:rPr>
        <w:t>proiectului</w:t>
      </w:r>
      <w:proofErr w:type="spellEnd"/>
      <w:r w:rsidRPr="00486013">
        <w:rPr>
          <w:rFonts w:ascii="Calibri" w:hAnsi="Calibri"/>
          <w:sz w:val="24"/>
          <w:szCs w:val="24"/>
          <w:lang w:val="fr-FR"/>
        </w:rPr>
        <w:t>;</w:t>
      </w:r>
      <w:proofErr w:type="gramEnd"/>
    </w:p>
    <w:p w14:paraId="2925F1F3" w14:textId="65CB0069" w:rsidR="007A63EB" w:rsidRPr="00486013" w:rsidRDefault="007A63EB" w:rsidP="008E68AA">
      <w:pPr>
        <w:pStyle w:val="Default"/>
        <w:jc w:val="both"/>
        <w:rPr>
          <w:rFonts w:ascii="Calibri" w:hAnsi="Calibri" w:cs="Calibri"/>
          <w:color w:val="auto"/>
        </w:rPr>
      </w:pPr>
    </w:p>
    <w:p w14:paraId="4D52FFF6" w14:textId="77777777" w:rsidR="000A5295" w:rsidRPr="00486013" w:rsidRDefault="000A5295" w:rsidP="000A5295">
      <w:pPr>
        <w:widowControl w:val="0"/>
        <w:pBdr>
          <w:top w:val="nil"/>
          <w:left w:val="nil"/>
          <w:bottom w:val="nil"/>
          <w:right w:val="nil"/>
          <w:between w:val="nil"/>
        </w:pBdr>
        <w:spacing w:before="0" w:after="0"/>
        <w:jc w:val="both"/>
        <w:rPr>
          <w:rFonts w:ascii="Calibri" w:hAnsi="Calibri"/>
          <w:sz w:val="24"/>
          <w:szCs w:val="24"/>
        </w:rPr>
      </w:pPr>
      <w:bookmarkStart w:id="24" w:name="_Hlk99960356"/>
      <w:r w:rsidRPr="00486013">
        <w:rPr>
          <w:rFonts w:ascii="Calibri" w:hAnsi="Calibri"/>
          <w:bCs/>
          <w:i/>
          <w:iCs/>
          <w:sz w:val="24"/>
          <w:szCs w:val="24"/>
        </w:rPr>
        <w:t>Active corporale</w:t>
      </w:r>
      <w:r w:rsidRPr="00486013">
        <w:rPr>
          <w:rFonts w:ascii="Calibri" w:hAnsi="Calibri"/>
          <w:sz w:val="24"/>
          <w:szCs w:val="24"/>
        </w:rPr>
        <w:t xml:space="preserve"> - reprezintă terenuri, clădiri și instalații, utilaje și echipamente;</w:t>
      </w:r>
    </w:p>
    <w:p w14:paraId="043258DD" w14:textId="77777777" w:rsidR="000A5295" w:rsidRPr="00486013"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1A87B742" w14:textId="77777777" w:rsidR="000A5295" w:rsidRPr="00486013" w:rsidRDefault="000A5295" w:rsidP="000A5295">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Active necorporale</w:t>
      </w:r>
      <w:r w:rsidRPr="00486013">
        <w:rPr>
          <w:rFonts w:ascii="Calibri" w:hAnsi="Calibri"/>
          <w:bCs/>
          <w:sz w:val="24"/>
          <w:szCs w:val="24"/>
        </w:rPr>
        <w:t xml:space="preserve"> -</w:t>
      </w:r>
      <w:r w:rsidRPr="00486013">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8E0F74" w14:textId="77777777" w:rsidR="000A5295" w:rsidRPr="00486013"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5BF3C2FC" w14:textId="504B9032" w:rsidR="000A5295" w:rsidRPr="00486013" w:rsidRDefault="000A5295" w:rsidP="000A5295">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Ajutoare/ajutor (de stat)</w:t>
      </w:r>
      <w:r w:rsidRPr="00486013">
        <w:rPr>
          <w:rFonts w:ascii="Calibri" w:hAnsi="Calibri"/>
          <w:bCs/>
          <w:sz w:val="24"/>
          <w:szCs w:val="24"/>
        </w:rPr>
        <w:t xml:space="preserve"> -</w:t>
      </w:r>
      <w:r w:rsidRPr="00486013">
        <w:rPr>
          <w:rFonts w:ascii="Calibri" w:hAnsi="Calibri"/>
          <w:sz w:val="24"/>
          <w:szCs w:val="24"/>
        </w:rPr>
        <w:t xml:space="preserve"> înseamnă orice măsură care îndeplineşte toate criteriile prevăzute la articolul 107 alineatul (1) din Tratatul privind funcţionarea Uniunii Europene; </w:t>
      </w:r>
    </w:p>
    <w:p w14:paraId="7DE7AB4C" w14:textId="77777777" w:rsidR="000A5295" w:rsidRPr="00486013" w:rsidRDefault="000A5295" w:rsidP="000A5295">
      <w:pPr>
        <w:widowControl w:val="0"/>
        <w:pBdr>
          <w:top w:val="nil"/>
          <w:left w:val="nil"/>
          <w:bottom w:val="nil"/>
          <w:right w:val="nil"/>
          <w:between w:val="nil"/>
        </w:pBdr>
        <w:spacing w:before="0" w:after="0"/>
        <w:jc w:val="both"/>
        <w:rPr>
          <w:rFonts w:ascii="Calibri" w:hAnsi="Calibri"/>
          <w:sz w:val="24"/>
          <w:szCs w:val="24"/>
        </w:rPr>
      </w:pPr>
    </w:p>
    <w:bookmarkEnd w:id="24"/>
    <w:p w14:paraId="496E9F52" w14:textId="1F624300" w:rsidR="007A63EB" w:rsidRPr="00486013" w:rsidRDefault="000A5295" w:rsidP="00635D9B">
      <w:pPr>
        <w:pStyle w:val="Default"/>
        <w:jc w:val="both"/>
        <w:rPr>
          <w:rFonts w:ascii="Calibri" w:hAnsi="Calibri" w:cs="Calibri"/>
          <w:color w:val="auto"/>
          <w:lang w:val="fr-FR" w:eastAsia="ro-RO"/>
        </w:rPr>
      </w:pPr>
      <w:r w:rsidRPr="00486013">
        <w:rPr>
          <w:rFonts w:ascii="Calibri" w:hAnsi="Calibri" w:cs="Calibri"/>
          <w:i/>
          <w:color w:val="auto"/>
        </w:rPr>
        <w:t>Apel de proiecte</w:t>
      </w:r>
      <w:r w:rsidRPr="00486013">
        <w:rPr>
          <w:rFonts w:ascii="Calibri" w:hAnsi="Calibri" w:cs="Calibri"/>
          <w:color w:val="auto"/>
        </w:rPr>
        <w:t xml:space="preserve"> - </w:t>
      </w:r>
      <w:proofErr w:type="spellStart"/>
      <w:r w:rsidR="00FE4B47" w:rsidRPr="00486013">
        <w:rPr>
          <w:rFonts w:ascii="Calibri" w:hAnsi="Calibri" w:cs="Calibri"/>
          <w:color w:val="auto"/>
          <w:lang w:val="fr-FR" w:eastAsia="ro-RO"/>
        </w:rPr>
        <w:t>invitație</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publică</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adresată</w:t>
      </w:r>
      <w:proofErr w:type="spellEnd"/>
      <w:r w:rsidR="00FE4B47" w:rsidRPr="00486013">
        <w:rPr>
          <w:rFonts w:ascii="Calibri" w:hAnsi="Calibri" w:cs="Calibri"/>
          <w:color w:val="auto"/>
          <w:lang w:val="fr-FR" w:eastAsia="ro-RO"/>
        </w:rPr>
        <w:t xml:space="preserve"> de </w:t>
      </w:r>
      <w:proofErr w:type="spellStart"/>
      <w:r w:rsidR="00FE4B47" w:rsidRPr="00486013">
        <w:rPr>
          <w:rFonts w:ascii="Calibri" w:hAnsi="Calibri" w:cs="Calibri"/>
          <w:color w:val="auto"/>
          <w:lang w:val="fr-FR" w:eastAsia="ro-RO"/>
        </w:rPr>
        <w:t>către</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autoritatea</w:t>
      </w:r>
      <w:proofErr w:type="spellEnd"/>
      <w:r w:rsidR="00FE4B47" w:rsidRPr="00486013">
        <w:rPr>
          <w:rFonts w:ascii="Calibri" w:hAnsi="Calibri" w:cs="Calibri"/>
          <w:color w:val="auto"/>
          <w:lang w:val="fr-FR" w:eastAsia="ro-RO"/>
        </w:rPr>
        <w:t xml:space="preserve"> de management/</w:t>
      </w:r>
      <w:proofErr w:type="spellStart"/>
      <w:r w:rsidR="00FE4B47" w:rsidRPr="00486013">
        <w:rPr>
          <w:rFonts w:ascii="Calibri" w:hAnsi="Calibri" w:cs="Calibri"/>
          <w:color w:val="auto"/>
          <w:lang w:val="fr-FR" w:eastAsia="ro-RO"/>
        </w:rPr>
        <w:t>organismul</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intermediar</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după</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caz</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categoriilor</w:t>
      </w:r>
      <w:proofErr w:type="spellEnd"/>
      <w:r w:rsidR="00FE4B47" w:rsidRPr="00486013">
        <w:rPr>
          <w:rFonts w:ascii="Calibri" w:hAnsi="Calibri" w:cs="Calibri"/>
          <w:color w:val="auto"/>
          <w:lang w:val="fr-FR" w:eastAsia="ro-RO"/>
        </w:rPr>
        <w:t xml:space="preserve"> de </w:t>
      </w:r>
      <w:proofErr w:type="spellStart"/>
      <w:r w:rsidR="00FE4B47" w:rsidRPr="00486013">
        <w:rPr>
          <w:rFonts w:ascii="Calibri" w:hAnsi="Calibri" w:cs="Calibri"/>
          <w:color w:val="auto"/>
          <w:lang w:val="fr-FR" w:eastAsia="ro-RO"/>
        </w:rPr>
        <w:t>solicitanți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eligibili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stabiliți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prin</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Ghidul</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Solicitantului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în</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vederea</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transmiterii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cererilor</w:t>
      </w:r>
      <w:proofErr w:type="spellEnd"/>
      <w:r w:rsidR="00FE4B47" w:rsidRPr="00486013">
        <w:rPr>
          <w:rFonts w:ascii="Calibri" w:hAnsi="Calibri" w:cs="Calibri"/>
          <w:color w:val="auto"/>
          <w:lang w:val="fr-FR" w:eastAsia="ro-RO"/>
        </w:rPr>
        <w:t xml:space="preserve"> de </w:t>
      </w:r>
      <w:proofErr w:type="spellStart"/>
      <w:r w:rsidR="00FE4B47" w:rsidRPr="00486013">
        <w:rPr>
          <w:rFonts w:ascii="Calibri" w:hAnsi="Calibri" w:cs="Calibri"/>
          <w:color w:val="auto"/>
          <w:lang w:val="fr-FR" w:eastAsia="ro-RO"/>
        </w:rPr>
        <w:t>finanțare</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în</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cadrul</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uneia</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sau</w:t>
      </w:r>
      <w:proofErr w:type="spellEnd"/>
      <w:r w:rsidR="00FE4B47" w:rsidRPr="00486013">
        <w:rPr>
          <w:rFonts w:ascii="Calibri" w:hAnsi="Calibri" w:cs="Calibri"/>
          <w:color w:val="auto"/>
          <w:lang w:val="fr-FR" w:eastAsia="ro-RO"/>
        </w:rPr>
        <w:t xml:space="preserve"> mai </w:t>
      </w:r>
      <w:proofErr w:type="spellStart"/>
      <w:r w:rsidR="00FE4B47" w:rsidRPr="00486013">
        <w:rPr>
          <w:rFonts w:ascii="Calibri" w:hAnsi="Calibri" w:cs="Calibri"/>
          <w:color w:val="auto"/>
          <w:lang w:val="fr-FR" w:eastAsia="ro-RO"/>
        </w:rPr>
        <w:t>multor</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priorități</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din</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cadrul</w:t>
      </w:r>
      <w:proofErr w:type="spellEnd"/>
      <w:r w:rsidR="00FE4B47" w:rsidRPr="00486013">
        <w:rPr>
          <w:rFonts w:ascii="Calibri" w:hAnsi="Calibri" w:cs="Calibri"/>
          <w:color w:val="auto"/>
          <w:lang w:val="fr-FR" w:eastAsia="ro-RO"/>
        </w:rPr>
        <w:t xml:space="preserve"> </w:t>
      </w:r>
      <w:proofErr w:type="spellStart"/>
      <w:r w:rsidR="00FE4B47" w:rsidRPr="00486013">
        <w:rPr>
          <w:rFonts w:ascii="Calibri" w:hAnsi="Calibri" w:cs="Calibri"/>
          <w:color w:val="auto"/>
          <w:lang w:val="fr-FR" w:eastAsia="ro-RO"/>
        </w:rPr>
        <w:t>programului</w:t>
      </w:r>
      <w:proofErr w:type="spellEnd"/>
      <w:r w:rsidR="00635D9B" w:rsidRPr="00486013">
        <w:rPr>
          <w:rFonts w:ascii="Calibri" w:hAnsi="Calibri" w:cs="Calibri"/>
          <w:color w:val="auto"/>
          <w:lang w:val="fr-FR" w:eastAsia="ro-RO"/>
        </w:rPr>
        <w:t>.</w:t>
      </w:r>
    </w:p>
    <w:p w14:paraId="17B11964" w14:textId="0027C243" w:rsidR="00A51F91" w:rsidRPr="00486013" w:rsidRDefault="00A51F91" w:rsidP="00635D9B">
      <w:pPr>
        <w:pStyle w:val="Default"/>
        <w:jc w:val="both"/>
        <w:rPr>
          <w:rFonts w:ascii="Calibri" w:hAnsi="Calibri" w:cs="Calibri"/>
          <w:color w:val="auto"/>
          <w:lang w:val="fr-FR" w:eastAsia="ro-RO"/>
        </w:rPr>
      </w:pPr>
    </w:p>
    <w:p w14:paraId="105428E8" w14:textId="07B21857" w:rsidR="00A51F91" w:rsidRPr="00486013" w:rsidRDefault="00A51F91" w:rsidP="00635D9B">
      <w:pPr>
        <w:pStyle w:val="Default"/>
        <w:jc w:val="both"/>
        <w:rPr>
          <w:rFonts w:ascii="Calibri" w:hAnsi="Calibri" w:cs="Calibri"/>
          <w:color w:val="auto"/>
          <w:lang w:val="fr-FR" w:eastAsia="ro-RO"/>
        </w:rPr>
      </w:pPr>
      <w:r w:rsidRPr="00486013">
        <w:rPr>
          <w:rFonts w:ascii="Calibri" w:hAnsi="Calibri" w:cs="Calibri"/>
          <w:i/>
          <w:color w:val="auto"/>
        </w:rPr>
        <w:t>Autoritatea de Management pentru Programul Regional Sud Est 2021-2027 (AM PR SE)</w:t>
      </w:r>
      <w:r w:rsidRPr="00486013">
        <w:rPr>
          <w:rFonts w:ascii="Calibri" w:hAnsi="Calibri" w:cs="Calibri"/>
          <w:b/>
          <w:color w:val="auto"/>
        </w:rPr>
        <w:t xml:space="preserve"> - </w:t>
      </w:r>
      <w:r w:rsidRPr="00486013">
        <w:rPr>
          <w:rFonts w:ascii="Calibri" w:hAnsi="Calibri" w:cs="Calibri"/>
          <w:color w:val="auto"/>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31482388" w14:textId="77777777" w:rsidR="00C478F3" w:rsidRPr="00486013" w:rsidRDefault="00C478F3" w:rsidP="00635D9B">
      <w:pPr>
        <w:pStyle w:val="Default"/>
        <w:jc w:val="both"/>
        <w:rPr>
          <w:rFonts w:ascii="Calibri" w:hAnsi="Calibri" w:cs="Calibri"/>
          <w:color w:val="auto"/>
          <w:lang w:val="fr-FR" w:eastAsia="ro-RO"/>
        </w:rPr>
      </w:pPr>
    </w:p>
    <w:p w14:paraId="725A2F9A" w14:textId="41B7CE42" w:rsidR="00C478F3" w:rsidRPr="00486013" w:rsidRDefault="00C478F3" w:rsidP="00C478F3">
      <w:pPr>
        <w:widowControl w:val="0"/>
        <w:spacing w:before="0" w:after="0"/>
        <w:jc w:val="both"/>
        <w:rPr>
          <w:rFonts w:ascii="Calibri" w:hAnsi="Calibri"/>
          <w:sz w:val="24"/>
          <w:szCs w:val="24"/>
        </w:rPr>
      </w:pPr>
      <w:r w:rsidRPr="00486013">
        <w:rPr>
          <w:rFonts w:ascii="Calibri" w:hAnsi="Calibri"/>
          <w:i/>
          <w:iCs/>
          <w:sz w:val="24"/>
          <w:szCs w:val="24"/>
        </w:rPr>
        <w:t xml:space="preserve">Beneficiar </w:t>
      </w:r>
      <w:r w:rsidRPr="00486013">
        <w:rPr>
          <w:rFonts w:ascii="Calibri" w:hAnsi="Calibr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486013" w:rsidRDefault="00B07052" w:rsidP="008E68AA">
      <w:pPr>
        <w:pStyle w:val="Default"/>
        <w:jc w:val="both"/>
        <w:rPr>
          <w:rFonts w:ascii="Calibri" w:hAnsi="Calibri" w:cs="Calibri"/>
          <w:i/>
          <w:color w:val="auto"/>
        </w:rPr>
      </w:pPr>
    </w:p>
    <w:p w14:paraId="3BD7F835" w14:textId="62C09D5D" w:rsidR="000A5295" w:rsidRPr="00486013" w:rsidRDefault="000A5295" w:rsidP="00F2194E">
      <w:pPr>
        <w:pStyle w:val="Default"/>
        <w:jc w:val="both"/>
        <w:rPr>
          <w:rFonts w:ascii="Calibri" w:hAnsi="Calibri" w:cs="Calibri"/>
          <w:color w:val="auto"/>
          <w:lang w:val="fr-FR" w:eastAsia="ro-RO"/>
        </w:rPr>
      </w:pPr>
      <w:r w:rsidRPr="00486013">
        <w:rPr>
          <w:rFonts w:ascii="Calibri" w:hAnsi="Calibri" w:cs="Calibri"/>
          <w:i/>
          <w:color w:val="auto"/>
        </w:rPr>
        <w:t>Calendar de apeluri de proiecte</w:t>
      </w:r>
      <w:r w:rsidRPr="00486013">
        <w:rPr>
          <w:rFonts w:ascii="Calibri" w:hAnsi="Calibri" w:cs="Calibri"/>
          <w:color w:val="auto"/>
        </w:rPr>
        <w:t xml:space="preserve"> – </w:t>
      </w:r>
      <w:proofErr w:type="spellStart"/>
      <w:r w:rsidR="00A96087" w:rsidRPr="00486013">
        <w:rPr>
          <w:rFonts w:ascii="Calibri" w:hAnsi="Calibri" w:cs="Calibri"/>
          <w:color w:val="auto"/>
          <w:lang w:val="fr-FR" w:eastAsia="ro-RO"/>
        </w:rPr>
        <w:t>calendarul</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lansarii</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apelurilor</w:t>
      </w:r>
      <w:proofErr w:type="spellEnd"/>
      <w:r w:rsidR="00A96087" w:rsidRPr="00486013">
        <w:rPr>
          <w:rFonts w:ascii="Calibri" w:hAnsi="Calibri" w:cs="Calibri"/>
          <w:color w:val="auto"/>
          <w:lang w:val="fr-FR" w:eastAsia="ro-RO"/>
        </w:rPr>
        <w:t xml:space="preserve"> de proiecte </w:t>
      </w:r>
      <w:proofErr w:type="spellStart"/>
      <w:r w:rsidR="00A96087" w:rsidRPr="00486013">
        <w:rPr>
          <w:rFonts w:ascii="Calibri" w:hAnsi="Calibri" w:cs="Calibri"/>
          <w:color w:val="auto"/>
          <w:lang w:val="fr-FR" w:eastAsia="ro-RO"/>
        </w:rPr>
        <w:t>planificate</w:t>
      </w:r>
      <w:proofErr w:type="spellEnd"/>
      <w:r w:rsidR="00A96087" w:rsidRPr="00486013">
        <w:rPr>
          <w:rFonts w:ascii="Calibri" w:hAnsi="Calibri" w:cs="Calibri"/>
          <w:color w:val="auto"/>
          <w:lang w:val="fr-FR" w:eastAsia="ro-RO"/>
        </w:rPr>
        <w:t xml:space="preserve"> de </w:t>
      </w:r>
      <w:proofErr w:type="spellStart"/>
      <w:r w:rsidR="00A96087" w:rsidRPr="00486013">
        <w:rPr>
          <w:rFonts w:ascii="Calibri" w:hAnsi="Calibri" w:cs="Calibri"/>
          <w:color w:val="auto"/>
          <w:lang w:val="fr-FR" w:eastAsia="ro-RO"/>
        </w:rPr>
        <w:t>autoritatea</w:t>
      </w:r>
      <w:proofErr w:type="spellEnd"/>
      <w:r w:rsidR="00A96087" w:rsidRPr="00486013">
        <w:rPr>
          <w:rFonts w:ascii="Calibri" w:hAnsi="Calibri" w:cs="Calibri"/>
          <w:color w:val="auto"/>
          <w:lang w:val="fr-FR" w:eastAsia="ro-RO"/>
        </w:rPr>
        <w:t xml:space="preserve"> de management </w:t>
      </w:r>
      <w:proofErr w:type="spellStart"/>
      <w:r w:rsidR="00A96087" w:rsidRPr="00486013">
        <w:rPr>
          <w:rFonts w:ascii="Calibri" w:hAnsi="Calibri" w:cs="Calibri"/>
          <w:color w:val="auto"/>
          <w:lang w:val="fr-FR" w:eastAsia="ro-RO"/>
        </w:rPr>
        <w:t>pe</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durata</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unui</w:t>
      </w:r>
      <w:proofErr w:type="spellEnd"/>
      <w:r w:rsidR="00A96087" w:rsidRPr="00486013">
        <w:rPr>
          <w:rFonts w:ascii="Calibri" w:hAnsi="Calibri" w:cs="Calibri"/>
          <w:color w:val="auto"/>
          <w:lang w:val="fr-FR" w:eastAsia="ro-RO"/>
        </w:rPr>
        <w:t xml:space="preserve"> an </w:t>
      </w:r>
      <w:proofErr w:type="spellStart"/>
      <w:r w:rsidR="00A96087" w:rsidRPr="00486013">
        <w:rPr>
          <w:rFonts w:ascii="Calibri" w:hAnsi="Calibri" w:cs="Calibri"/>
          <w:color w:val="auto"/>
          <w:lang w:val="fr-FR" w:eastAsia="ro-RO"/>
        </w:rPr>
        <w:t>calendaristic</w:t>
      </w:r>
      <w:proofErr w:type="spellEnd"/>
      <w:r w:rsidR="00A96087" w:rsidRPr="00486013">
        <w:rPr>
          <w:rFonts w:ascii="Calibri" w:hAnsi="Calibri" w:cs="Calibri"/>
          <w:color w:val="auto"/>
          <w:lang w:val="fr-FR" w:eastAsia="ro-RO"/>
        </w:rPr>
        <w:t xml:space="preserve">, care </w:t>
      </w:r>
      <w:proofErr w:type="spellStart"/>
      <w:r w:rsidR="00A96087" w:rsidRPr="00486013">
        <w:rPr>
          <w:rFonts w:ascii="Calibri" w:hAnsi="Calibri" w:cs="Calibri"/>
          <w:color w:val="auto"/>
          <w:lang w:val="fr-FR" w:eastAsia="ro-RO"/>
        </w:rPr>
        <w:t>cuprinde</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informatiile</w:t>
      </w:r>
      <w:proofErr w:type="spellEnd"/>
      <w:r w:rsidR="00A96087" w:rsidRPr="00486013">
        <w:rPr>
          <w:rFonts w:ascii="Calibri" w:hAnsi="Calibri" w:cs="Calibri"/>
          <w:color w:val="auto"/>
          <w:lang w:val="fr-FR" w:eastAsia="ro-RO"/>
        </w:rPr>
        <w:t xml:space="preserve"> minime </w:t>
      </w:r>
      <w:proofErr w:type="spellStart"/>
      <w:r w:rsidR="00A96087" w:rsidRPr="00486013">
        <w:rPr>
          <w:rFonts w:ascii="Calibri" w:hAnsi="Calibri" w:cs="Calibri"/>
          <w:color w:val="auto"/>
          <w:lang w:val="fr-FR" w:eastAsia="ro-RO"/>
        </w:rPr>
        <w:t>prevazute</w:t>
      </w:r>
      <w:proofErr w:type="spellEnd"/>
      <w:r w:rsidR="00A96087" w:rsidRPr="00486013">
        <w:rPr>
          <w:rFonts w:ascii="Calibri" w:hAnsi="Calibri" w:cs="Calibri"/>
          <w:color w:val="auto"/>
          <w:lang w:val="fr-FR" w:eastAsia="ro-RO"/>
        </w:rPr>
        <w:t xml:space="preserve"> la art. 49 </w:t>
      </w:r>
      <w:proofErr w:type="spellStart"/>
      <w:r w:rsidR="00A96087" w:rsidRPr="00486013">
        <w:rPr>
          <w:rFonts w:ascii="Calibri" w:hAnsi="Calibri" w:cs="Calibri"/>
          <w:color w:val="auto"/>
          <w:lang w:val="fr-FR" w:eastAsia="ro-RO"/>
        </w:rPr>
        <w:t>alin</w:t>
      </w:r>
      <w:proofErr w:type="spellEnd"/>
      <w:r w:rsidR="00A96087" w:rsidRPr="00486013">
        <w:rPr>
          <w:rFonts w:ascii="Calibri" w:hAnsi="Calibri" w:cs="Calibri"/>
          <w:color w:val="auto"/>
          <w:lang w:val="fr-FR" w:eastAsia="ro-RO"/>
        </w:rPr>
        <w:t xml:space="preserve">. (2) </w:t>
      </w:r>
      <w:proofErr w:type="spellStart"/>
      <w:r w:rsidR="00A96087" w:rsidRPr="00486013">
        <w:rPr>
          <w:rFonts w:ascii="Calibri" w:hAnsi="Calibri" w:cs="Calibri"/>
          <w:color w:val="auto"/>
          <w:lang w:val="fr-FR" w:eastAsia="ro-RO"/>
        </w:rPr>
        <w:t>din</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Regulamentul</w:t>
      </w:r>
      <w:proofErr w:type="spellEnd"/>
      <w:r w:rsidR="00A96087" w:rsidRPr="00486013">
        <w:rPr>
          <w:rFonts w:ascii="Calibri" w:hAnsi="Calibri" w:cs="Calibri"/>
          <w:color w:val="auto"/>
          <w:lang w:val="fr-FR" w:eastAsia="ro-RO"/>
        </w:rPr>
        <w:t xml:space="preserve"> (UE) 2021/1060, </w:t>
      </w:r>
      <w:proofErr w:type="spellStart"/>
      <w:r w:rsidR="00A96087" w:rsidRPr="00486013">
        <w:rPr>
          <w:rFonts w:ascii="Calibri" w:hAnsi="Calibri" w:cs="Calibri"/>
          <w:color w:val="auto"/>
          <w:lang w:val="fr-FR" w:eastAsia="ro-RO"/>
        </w:rPr>
        <w:t>cu</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modificarile</w:t>
      </w:r>
      <w:proofErr w:type="spellEnd"/>
      <w:r w:rsidR="00A96087" w:rsidRPr="00486013">
        <w:rPr>
          <w:rFonts w:ascii="Calibri" w:hAnsi="Calibri" w:cs="Calibri"/>
          <w:color w:val="auto"/>
          <w:lang w:val="fr-FR" w:eastAsia="ro-RO"/>
        </w:rPr>
        <w:t xml:space="preserve"> si </w:t>
      </w:r>
      <w:proofErr w:type="spellStart"/>
      <w:r w:rsidR="00A96087" w:rsidRPr="00486013">
        <w:rPr>
          <w:rFonts w:ascii="Calibri" w:hAnsi="Calibri" w:cs="Calibri"/>
          <w:color w:val="auto"/>
          <w:lang w:val="fr-FR" w:eastAsia="ro-RO"/>
        </w:rPr>
        <w:t>completarile</w:t>
      </w:r>
      <w:proofErr w:type="spellEnd"/>
      <w:r w:rsidR="00A96087" w:rsidRPr="00486013">
        <w:rPr>
          <w:rFonts w:ascii="Calibri" w:hAnsi="Calibri" w:cs="Calibri"/>
          <w:color w:val="auto"/>
          <w:lang w:val="fr-FR" w:eastAsia="ro-RO"/>
        </w:rPr>
        <w:t xml:space="preserve"> </w:t>
      </w:r>
      <w:proofErr w:type="spellStart"/>
      <w:r w:rsidR="00A96087" w:rsidRPr="00486013">
        <w:rPr>
          <w:rFonts w:ascii="Calibri" w:hAnsi="Calibri" w:cs="Calibri"/>
          <w:color w:val="auto"/>
          <w:lang w:val="fr-FR" w:eastAsia="ro-RO"/>
        </w:rPr>
        <w:t>ulterioare</w:t>
      </w:r>
      <w:proofErr w:type="spellEnd"/>
      <w:r w:rsidR="007F2A1B" w:rsidRPr="00486013">
        <w:rPr>
          <w:rFonts w:ascii="Calibri" w:hAnsi="Calibri" w:cs="Calibri"/>
          <w:color w:val="auto"/>
        </w:rPr>
        <w:t>.</w:t>
      </w:r>
    </w:p>
    <w:p w14:paraId="6759D8FA" w14:textId="77777777" w:rsidR="000A5295" w:rsidRPr="00486013" w:rsidRDefault="000A5295" w:rsidP="000A5295">
      <w:pPr>
        <w:pStyle w:val="Default"/>
        <w:jc w:val="both"/>
        <w:rPr>
          <w:rFonts w:ascii="Calibri" w:hAnsi="Calibri" w:cs="Calibri"/>
          <w:i/>
          <w:color w:val="auto"/>
        </w:rPr>
      </w:pPr>
    </w:p>
    <w:p w14:paraId="7CE5D2D9" w14:textId="5E9F6D01" w:rsidR="000A5295" w:rsidRPr="00486013" w:rsidRDefault="000A5295" w:rsidP="000A5295">
      <w:pPr>
        <w:pStyle w:val="Default"/>
        <w:jc w:val="both"/>
        <w:rPr>
          <w:rFonts w:ascii="Calibri" w:hAnsi="Calibri" w:cs="Calibri"/>
          <w:color w:val="auto"/>
        </w:rPr>
      </w:pPr>
      <w:r w:rsidRPr="00486013">
        <w:rPr>
          <w:rFonts w:ascii="Calibri" w:hAnsi="Calibri" w:cs="Calibri"/>
          <w:i/>
          <w:color w:val="auto"/>
        </w:rPr>
        <w:t>Cerere de finanțare</w:t>
      </w:r>
      <w:r w:rsidRPr="00486013">
        <w:rPr>
          <w:rFonts w:ascii="Calibri" w:hAnsi="Calibri" w:cs="Calibri"/>
          <w:color w:val="auto"/>
        </w:rPr>
        <w:t xml:space="preserve"> –</w:t>
      </w:r>
      <w:r w:rsidR="00F9625B" w:rsidRPr="00486013">
        <w:rPr>
          <w:rFonts w:ascii="Calibri" w:hAnsi="Calibri" w:cs="Calibri"/>
          <w:color w:val="auto"/>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486013">
        <w:rPr>
          <w:rFonts w:ascii="Calibri" w:hAnsi="Calibri" w:cs="Calibri"/>
          <w:color w:val="auto"/>
        </w:rPr>
        <w:t>;</w:t>
      </w:r>
    </w:p>
    <w:p w14:paraId="2525ACDF" w14:textId="3165BF94" w:rsidR="00992EDD" w:rsidRPr="00486013" w:rsidRDefault="00992EDD" w:rsidP="000A5295">
      <w:pPr>
        <w:pStyle w:val="Default"/>
        <w:jc w:val="both"/>
        <w:rPr>
          <w:rFonts w:ascii="Calibri" w:hAnsi="Calibri" w:cs="Calibri"/>
          <w:color w:val="auto"/>
        </w:rPr>
      </w:pPr>
    </w:p>
    <w:p w14:paraId="27735F11" w14:textId="5B2AA24C" w:rsidR="00992EDD" w:rsidRPr="00486013" w:rsidRDefault="00992EDD" w:rsidP="000A5295">
      <w:pPr>
        <w:pStyle w:val="Default"/>
        <w:jc w:val="both"/>
        <w:rPr>
          <w:rFonts w:ascii="Calibri" w:hAnsi="Calibri" w:cs="Calibri"/>
          <w:color w:val="auto"/>
        </w:rPr>
      </w:pPr>
      <w:r w:rsidRPr="00486013">
        <w:rPr>
          <w:rFonts w:ascii="Calibri" w:hAnsi="Calibri" w:cs="Calibri"/>
          <w:i/>
          <w:color w:val="auto"/>
        </w:rPr>
        <w:t>Contractul de finanțare</w:t>
      </w:r>
      <w:r w:rsidRPr="00486013">
        <w:rPr>
          <w:rFonts w:ascii="Calibri" w:hAnsi="Calibri" w:cs="Calibri"/>
          <w:color w:val="auto"/>
        </w:rPr>
        <w:t xml:space="preserve"> 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7D6BB7B" w14:textId="77777777" w:rsidR="000A5295" w:rsidRPr="00486013" w:rsidRDefault="000A5295" w:rsidP="000A5295">
      <w:pPr>
        <w:pStyle w:val="ListParagraph"/>
        <w:spacing w:before="0" w:after="0"/>
        <w:ind w:left="0"/>
        <w:jc w:val="both"/>
        <w:rPr>
          <w:rFonts w:ascii="Calibri" w:hAnsi="Calibri"/>
          <w:i/>
          <w:sz w:val="24"/>
          <w:szCs w:val="24"/>
        </w:rPr>
      </w:pPr>
    </w:p>
    <w:p w14:paraId="7B1394E7" w14:textId="39003C71" w:rsidR="004720C5" w:rsidRPr="00486013" w:rsidRDefault="000A5295" w:rsidP="008E68AA">
      <w:pPr>
        <w:pStyle w:val="ListParagraph"/>
        <w:spacing w:before="0" w:after="0"/>
        <w:ind w:left="0"/>
        <w:jc w:val="both"/>
        <w:rPr>
          <w:rFonts w:ascii="Calibri" w:hAnsi="Calibri"/>
          <w:sz w:val="24"/>
          <w:szCs w:val="24"/>
        </w:rPr>
      </w:pPr>
      <w:r w:rsidRPr="00486013">
        <w:rPr>
          <w:rFonts w:ascii="Calibri" w:hAnsi="Calibri"/>
          <w:i/>
          <w:sz w:val="24"/>
          <w:szCs w:val="24"/>
        </w:rPr>
        <w:t>Dată</w:t>
      </w:r>
      <w:r w:rsidRPr="00486013">
        <w:rPr>
          <w:rFonts w:ascii="Calibri" w:hAnsi="Calibri"/>
          <w:sz w:val="24"/>
          <w:szCs w:val="24"/>
        </w:rPr>
        <w:t xml:space="preserve"> </w:t>
      </w:r>
      <w:r w:rsidRPr="00486013">
        <w:rPr>
          <w:rFonts w:ascii="Calibri" w:hAnsi="Calibri"/>
          <w:i/>
          <w:sz w:val="24"/>
          <w:szCs w:val="24"/>
        </w:rPr>
        <w:t>lansare apel de proiecte</w:t>
      </w:r>
      <w:r w:rsidRPr="00486013">
        <w:rPr>
          <w:rFonts w:ascii="Calibri" w:hAnsi="Calibri"/>
          <w:sz w:val="24"/>
          <w:szCs w:val="24"/>
        </w:rPr>
        <w:t xml:space="preserve"> –</w:t>
      </w:r>
      <w:r w:rsidR="00F9625B" w:rsidRPr="00486013">
        <w:rPr>
          <w:rFonts w:ascii="Calibri" w:hAnsi="Calibri"/>
          <w:sz w:val="24"/>
          <w:szCs w:val="24"/>
        </w:rPr>
        <w:t xml:space="preserve"> data de la care solicitanții pot depune cereri de finanțare în cadrul apelului de proiecte deschis în sistemul informatic MySMIS2021/SMIS2021+ de către autoritatea de management/organismul intermediar, după caz</w:t>
      </w:r>
      <w:r w:rsidRPr="00486013">
        <w:rPr>
          <w:rFonts w:ascii="Calibri" w:hAnsi="Calibri"/>
          <w:sz w:val="24"/>
          <w:szCs w:val="24"/>
        </w:rPr>
        <w:t>;</w:t>
      </w:r>
    </w:p>
    <w:p w14:paraId="39445B9A" w14:textId="0DDD889F" w:rsidR="00B07052" w:rsidRPr="00486013" w:rsidRDefault="00B07052" w:rsidP="008E68AA">
      <w:pPr>
        <w:pStyle w:val="ListParagraph"/>
        <w:spacing w:before="0" w:after="0"/>
        <w:ind w:left="0"/>
        <w:jc w:val="both"/>
        <w:rPr>
          <w:rFonts w:ascii="Calibri" w:hAnsi="Calibri"/>
          <w:i/>
          <w:sz w:val="24"/>
          <w:szCs w:val="24"/>
        </w:rPr>
      </w:pPr>
    </w:p>
    <w:p w14:paraId="1E7554E8" w14:textId="252A8C16" w:rsidR="00C50E99" w:rsidRPr="00486013" w:rsidRDefault="00C50E99" w:rsidP="00C50E99">
      <w:pPr>
        <w:pStyle w:val="ListParagraph"/>
        <w:spacing w:before="0" w:after="0"/>
        <w:ind w:left="0"/>
        <w:jc w:val="both"/>
        <w:rPr>
          <w:rFonts w:ascii="Calibri" w:hAnsi="Calibri"/>
          <w:sz w:val="24"/>
          <w:szCs w:val="24"/>
        </w:rPr>
      </w:pPr>
      <w:r w:rsidRPr="00486013">
        <w:rPr>
          <w:rFonts w:ascii="Calibri" w:hAnsi="Calibri"/>
          <w:i/>
          <w:sz w:val="24"/>
          <w:szCs w:val="24"/>
        </w:rPr>
        <w:t>Declarație unică a solicitantului/partenerului/liderului de parteneriat</w:t>
      </w:r>
      <w:r w:rsidRPr="00486013">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00635D9B" w:rsidRPr="00486013">
        <w:rPr>
          <w:rFonts w:ascii="Calibri" w:hAnsi="Calibri"/>
          <w:sz w:val="24"/>
          <w:szCs w:val="24"/>
        </w:rPr>
        <w:t>.</w:t>
      </w:r>
    </w:p>
    <w:p w14:paraId="4A091E3E" w14:textId="77777777" w:rsidR="00635D9B" w:rsidRPr="00486013" w:rsidRDefault="00635D9B" w:rsidP="00C50E99">
      <w:pPr>
        <w:pStyle w:val="ListParagraph"/>
        <w:spacing w:before="0" w:after="0"/>
        <w:ind w:left="0"/>
        <w:jc w:val="both"/>
        <w:rPr>
          <w:rFonts w:ascii="Calibri" w:hAnsi="Calibri"/>
          <w:sz w:val="24"/>
          <w:szCs w:val="24"/>
        </w:rPr>
      </w:pPr>
    </w:p>
    <w:p w14:paraId="164703DA" w14:textId="46126067" w:rsidR="00C50E99" w:rsidRPr="00486013" w:rsidRDefault="00C50E99" w:rsidP="00C50E99">
      <w:pPr>
        <w:pStyle w:val="ListParagraph"/>
        <w:spacing w:before="0" w:after="0"/>
        <w:ind w:left="0"/>
        <w:jc w:val="both"/>
        <w:rPr>
          <w:rFonts w:ascii="Calibri" w:hAnsi="Calibri"/>
          <w:sz w:val="24"/>
          <w:szCs w:val="24"/>
        </w:rPr>
      </w:pPr>
      <w:r w:rsidRPr="00486013">
        <w:rPr>
          <w:rFonts w:ascii="Calibri" w:hAnsi="Calibri"/>
          <w:sz w:val="24"/>
          <w:szCs w:val="24"/>
        </w:rPr>
        <w:t>În conformitate cu Legea educației naționale nr. 1/2011, Art.23 cu modificările și completările ulterioare, sistemul național de învățământ preuniversitar cuprinde următoarele niveluri:</w:t>
      </w:r>
    </w:p>
    <w:p w14:paraId="3D6B852F"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 xml:space="preserve">(1) a) </w:t>
      </w:r>
      <w:r w:rsidRPr="00486013">
        <w:rPr>
          <w:rFonts w:ascii="Calibri" w:hAnsi="Calibri"/>
          <w:i/>
          <w:iCs/>
          <w:sz w:val="24"/>
          <w:szCs w:val="24"/>
        </w:rPr>
        <w:t>educaţia timpurie</w:t>
      </w:r>
      <w:r w:rsidRPr="00486013">
        <w:rPr>
          <w:rFonts w:ascii="Calibri" w:hAnsi="Calibri"/>
          <w:sz w:val="24"/>
          <w:szCs w:val="24"/>
        </w:rPr>
        <w:t xml:space="preserve"> (0-6 ani), formată din antepreşcolară (0-3 ani) şi </w:t>
      </w:r>
      <w:r w:rsidRPr="00486013">
        <w:rPr>
          <w:rFonts w:ascii="Calibri" w:hAnsi="Calibri"/>
          <w:b/>
          <w:bCs/>
          <w:i/>
          <w:iCs/>
          <w:sz w:val="24"/>
          <w:szCs w:val="24"/>
        </w:rPr>
        <w:t>preşcolară</w:t>
      </w:r>
      <w:r w:rsidRPr="00486013">
        <w:rPr>
          <w:rFonts w:ascii="Calibri" w:hAnsi="Calibri"/>
          <w:i/>
          <w:iCs/>
          <w:sz w:val="24"/>
          <w:szCs w:val="24"/>
        </w:rPr>
        <w:t xml:space="preserve"> (3-6 ani)</w:t>
      </w:r>
      <w:r w:rsidRPr="00486013">
        <w:rPr>
          <w:rFonts w:ascii="Calibri" w:hAnsi="Calibri"/>
          <w:sz w:val="24"/>
          <w:szCs w:val="24"/>
        </w:rPr>
        <w:t>, ambele cuprinzând grupa mică, grupa mijlocie şi grupa mare;</w:t>
      </w:r>
    </w:p>
    <w:p w14:paraId="60E11E62"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b) învăţământul primar, care cuprinde clasa pregătitoare şi clasele I-IV;</w:t>
      </w:r>
    </w:p>
    <w:p w14:paraId="37578C4A"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c) învăţământul secundar, care cuprinde:</w:t>
      </w:r>
    </w:p>
    <w:p w14:paraId="34ADC1EF"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lastRenderedPageBreak/>
        <w:t>(i) învăţământul secundar inferior sau gimnazial, care cuprinde clasele V-VIII;</w:t>
      </w:r>
    </w:p>
    <w:p w14:paraId="08F5B981"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(ii) învăţământul secundar superior care poate fi:</w:t>
      </w:r>
    </w:p>
    <w:p w14:paraId="55DA4EDF"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 învăţământ liceal, care cuprinde clasele de liceu IX-XII/XIII, cu următoarele filiere: teoretică, vocaţională şi tehnologică;</w:t>
      </w:r>
    </w:p>
    <w:p w14:paraId="3310A604"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 învăţământ profesional cu durata de minimum 3 ani;</w:t>
      </w:r>
    </w:p>
    <w:p w14:paraId="20BDBB9A"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d) învăţământul terţiar nonuniversitar, care cuprinde învăţământul postliceal.</w:t>
      </w:r>
    </w:p>
    <w:p w14:paraId="29D2B5C0" w14:textId="77777777" w:rsidR="00C50E99" w:rsidRPr="00486013" w:rsidRDefault="00C50E99" w:rsidP="00C50E99">
      <w:pPr>
        <w:spacing w:before="0" w:after="0"/>
        <w:jc w:val="both"/>
        <w:rPr>
          <w:rFonts w:ascii="Calibri" w:hAnsi="Calibri"/>
          <w:sz w:val="24"/>
          <w:szCs w:val="24"/>
        </w:rPr>
      </w:pPr>
      <w:r w:rsidRPr="00486013">
        <w:rPr>
          <w:rFonts w:ascii="Calibri" w:hAnsi="Calibri"/>
          <w:sz w:val="24"/>
          <w:szCs w:val="24"/>
        </w:rPr>
        <w:t>(2) Învăţământul liceal este organizat în două cicluri care se succedă: ciclul inferior al liceului, format din clasele a IX-a - a Xa, şi ciclul superior al liceului, format din clasele a XI-a - a XII-a/a XIII-a.</w:t>
      </w:r>
    </w:p>
    <w:p w14:paraId="0E7AFC30" w14:textId="13934013" w:rsidR="004720C5" w:rsidRPr="00486013" w:rsidRDefault="00C50E99" w:rsidP="00C50E99">
      <w:pPr>
        <w:pStyle w:val="ListParagraph"/>
        <w:spacing w:before="0" w:after="0"/>
        <w:ind w:left="0"/>
        <w:jc w:val="both"/>
        <w:rPr>
          <w:rFonts w:ascii="Calibri" w:hAnsi="Calibri"/>
          <w:sz w:val="24"/>
          <w:szCs w:val="24"/>
        </w:rPr>
      </w:pPr>
      <w:r w:rsidRPr="00486013">
        <w:rPr>
          <w:rFonts w:ascii="Calibri" w:hAnsi="Calibri"/>
          <w:sz w:val="24"/>
          <w:szCs w:val="24"/>
        </w:rPr>
        <w:t>(3) Învăţământul liceal, vocaţional şi tehnologic, învăţământul profesional şi învăţământul postliceal se organizează pentru specializări şi calificări stabilite de Ministerul Educaţiei şi Cercetării, în conformitate cu Registrul naţional al calificărilor.</w:t>
      </w:r>
      <w:r w:rsidR="004720C5" w:rsidRPr="00486013">
        <w:rPr>
          <w:rFonts w:ascii="Calibri" w:hAnsi="Calibri"/>
          <w:sz w:val="24"/>
          <w:szCs w:val="24"/>
        </w:rPr>
        <w:t xml:space="preserve"> </w:t>
      </w:r>
    </w:p>
    <w:p w14:paraId="2CFA43D4" w14:textId="77777777" w:rsidR="00C50E99" w:rsidRPr="00486013" w:rsidRDefault="00C50E99" w:rsidP="008E68AA">
      <w:pPr>
        <w:pStyle w:val="Default"/>
        <w:jc w:val="both"/>
        <w:rPr>
          <w:rFonts w:ascii="Calibri" w:hAnsi="Calibri" w:cs="Calibri"/>
          <w:i/>
          <w:color w:val="auto"/>
        </w:rPr>
      </w:pPr>
    </w:p>
    <w:p w14:paraId="15C91C91" w14:textId="12CDD7B1" w:rsidR="004720C5" w:rsidRPr="00486013" w:rsidRDefault="004720C5" w:rsidP="008E68AA">
      <w:pPr>
        <w:pStyle w:val="Default"/>
        <w:jc w:val="both"/>
        <w:rPr>
          <w:rFonts w:ascii="Calibri" w:hAnsi="Calibri" w:cs="Calibri"/>
          <w:color w:val="auto"/>
        </w:rPr>
      </w:pPr>
      <w:r w:rsidRPr="00486013">
        <w:rPr>
          <w:rFonts w:ascii="Calibri" w:hAnsi="Calibri" w:cs="Calibri"/>
          <w:i/>
          <w:color w:val="auto"/>
        </w:rPr>
        <w:t>Ghidul Solicitantului</w:t>
      </w:r>
      <w:r w:rsidRPr="00486013">
        <w:rPr>
          <w:rFonts w:ascii="Calibri" w:hAnsi="Calibri" w:cs="Calibri"/>
          <w:color w:val="auto"/>
        </w:rPr>
        <w:t xml:space="preserve"> -</w:t>
      </w:r>
      <w:r w:rsidR="00F9625B" w:rsidRPr="00486013">
        <w:rPr>
          <w:rFonts w:ascii="Calibri" w:hAnsi="Calibri" w:cs="Calibri"/>
          <w:color w:val="auto"/>
        </w:rPr>
        <w:t xml:space="preserve"> documentul asimilat celui prevăzut la art. 73 alin. (3) din Regulamentul (UE) 2021/1060, cu modificările și completările ulterioare, emis de autoritatea de management care stabilește condițiile acordării sprijinului financiar în cadrul unui apel de proiecte</w:t>
      </w:r>
      <w:r w:rsidRPr="00486013">
        <w:rPr>
          <w:rFonts w:ascii="Calibri" w:hAnsi="Calibri" w:cs="Calibri"/>
          <w:color w:val="auto"/>
        </w:rPr>
        <w:t>;</w:t>
      </w:r>
    </w:p>
    <w:p w14:paraId="5F59B1E7" w14:textId="374E9964" w:rsidR="00B07052" w:rsidRPr="00486013" w:rsidRDefault="00B07052" w:rsidP="008E68AA">
      <w:pPr>
        <w:pStyle w:val="ListParagraph"/>
        <w:spacing w:before="0" w:after="0"/>
        <w:ind w:left="0"/>
        <w:jc w:val="both"/>
        <w:rPr>
          <w:rFonts w:ascii="Calibri" w:hAnsi="Calibri"/>
          <w:i/>
          <w:sz w:val="24"/>
          <w:szCs w:val="24"/>
        </w:rPr>
      </w:pPr>
    </w:p>
    <w:p w14:paraId="312B5773" w14:textId="77777777" w:rsidR="00C50E99" w:rsidRPr="00486013" w:rsidRDefault="00C50E99" w:rsidP="00C50E99">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 xml:space="preserve">Imobilul </w:t>
      </w:r>
      <w:r w:rsidRPr="00486013">
        <w:rPr>
          <w:rFonts w:ascii="Calibri" w:hAnsi="Calibri"/>
          <w:bCs/>
          <w:sz w:val="24"/>
          <w:szCs w:val="24"/>
        </w:rPr>
        <w:t xml:space="preserve">- </w:t>
      </w:r>
      <w:r w:rsidRPr="00486013">
        <w:rPr>
          <w:rFonts w:ascii="Calibri" w:hAnsi="Calibri"/>
          <w:sz w:val="24"/>
          <w:szCs w:val="24"/>
        </w:rPr>
        <w:t>este definit conform Legii nr. 7/1996 a cadastrului şi a publicității imobiliare, cu modificările și completările ulterioare;</w:t>
      </w:r>
    </w:p>
    <w:p w14:paraId="5C4A13BB" w14:textId="77777777" w:rsidR="00635D9B" w:rsidRPr="00486013" w:rsidRDefault="00635D9B" w:rsidP="008E68AA">
      <w:pPr>
        <w:pStyle w:val="ListParagraph"/>
        <w:spacing w:before="0" w:after="0"/>
        <w:ind w:left="0"/>
        <w:jc w:val="both"/>
        <w:rPr>
          <w:rFonts w:ascii="Calibri" w:hAnsi="Calibri"/>
          <w:i/>
          <w:sz w:val="24"/>
          <w:szCs w:val="24"/>
        </w:rPr>
      </w:pPr>
    </w:p>
    <w:p w14:paraId="0F0AD2D9" w14:textId="6C4CE069" w:rsidR="004720C5" w:rsidRPr="00486013" w:rsidRDefault="00C50E99" w:rsidP="008E68AA">
      <w:pPr>
        <w:pStyle w:val="ListParagraph"/>
        <w:spacing w:before="0" w:after="0"/>
        <w:ind w:left="0"/>
        <w:jc w:val="both"/>
        <w:rPr>
          <w:rFonts w:ascii="Calibri" w:hAnsi="Calibri"/>
          <w:sz w:val="24"/>
          <w:szCs w:val="24"/>
        </w:rPr>
      </w:pPr>
      <w:r w:rsidRPr="00486013">
        <w:rPr>
          <w:rFonts w:ascii="Calibri" w:hAnsi="Calibri"/>
          <w:i/>
          <w:sz w:val="24"/>
          <w:szCs w:val="24"/>
        </w:rPr>
        <w:t>Indicatori de etapă</w:t>
      </w:r>
      <w:r w:rsidRPr="00486013">
        <w:rPr>
          <w:rFonts w:ascii="Calibri" w:hAnsi="Calibri"/>
          <w:sz w:val="24"/>
          <w:szCs w:val="24"/>
        </w:rPr>
        <w:t xml:space="preserve"> - </w:t>
      </w:r>
      <w:r w:rsidR="006A6A07" w:rsidRPr="00486013">
        <w:rPr>
          <w:rFonts w:ascii="Calibri" w:hAnsi="Calibr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486013">
        <w:rPr>
          <w:rFonts w:ascii="Calibri" w:hAnsi="Calibri"/>
          <w:sz w:val="24"/>
          <w:szCs w:val="24"/>
        </w:rPr>
        <w:t>;</w:t>
      </w:r>
    </w:p>
    <w:p w14:paraId="0FEB1E6D" w14:textId="77777777" w:rsidR="00C50E99" w:rsidRPr="00486013" w:rsidRDefault="00C50E99" w:rsidP="00B76FDC">
      <w:pPr>
        <w:widowControl w:val="0"/>
        <w:pBdr>
          <w:top w:val="nil"/>
          <w:left w:val="nil"/>
          <w:bottom w:val="nil"/>
          <w:right w:val="nil"/>
          <w:between w:val="nil"/>
        </w:pBdr>
        <w:spacing w:before="0" w:after="0"/>
        <w:jc w:val="both"/>
        <w:rPr>
          <w:rStyle w:val="FontStyle37"/>
          <w:sz w:val="24"/>
          <w:szCs w:val="24"/>
          <w:lang w:eastAsia="ro-RO"/>
        </w:rPr>
      </w:pPr>
    </w:p>
    <w:p w14:paraId="1E1EE91C" w14:textId="062DE7FF" w:rsidR="00C50E99" w:rsidRPr="00486013" w:rsidRDefault="00C50E99" w:rsidP="00B76FDC">
      <w:pPr>
        <w:widowControl w:val="0"/>
        <w:pBdr>
          <w:top w:val="nil"/>
          <w:left w:val="nil"/>
          <w:bottom w:val="nil"/>
          <w:right w:val="nil"/>
          <w:between w:val="nil"/>
        </w:pBdr>
        <w:spacing w:before="0" w:after="0"/>
        <w:jc w:val="both"/>
        <w:rPr>
          <w:rFonts w:ascii="Calibri" w:hAnsi="Calibri"/>
          <w:sz w:val="24"/>
          <w:szCs w:val="24"/>
          <w:shd w:val="clear" w:color="auto" w:fill="FFFFFF"/>
        </w:rPr>
      </w:pPr>
      <w:r w:rsidRPr="00486013">
        <w:rPr>
          <w:rStyle w:val="Strong"/>
          <w:rFonts w:ascii="Calibri" w:hAnsi="Calibri"/>
          <w:b w:val="0"/>
          <w:bCs w:val="0"/>
          <w:i/>
          <w:iCs/>
          <w:sz w:val="24"/>
          <w:szCs w:val="24"/>
          <w:bdr w:val="none" w:sz="0" w:space="0" w:color="auto" w:frame="1"/>
        </w:rPr>
        <w:t>Monument istoric</w:t>
      </w:r>
      <w:r w:rsidRPr="00486013">
        <w:rPr>
          <w:rStyle w:val="Strong"/>
          <w:rFonts w:ascii="Calibri" w:hAnsi="Calibri"/>
          <w:b w:val="0"/>
          <w:bCs w:val="0"/>
          <w:sz w:val="24"/>
          <w:szCs w:val="24"/>
          <w:bdr w:val="none" w:sz="0" w:space="0" w:color="auto" w:frame="1"/>
        </w:rPr>
        <w:t xml:space="preserve"> </w:t>
      </w:r>
      <w:r w:rsidRPr="00486013">
        <w:rPr>
          <w:rStyle w:val="Strong"/>
          <w:rFonts w:ascii="Calibri" w:hAnsi="Calibri"/>
          <w:sz w:val="24"/>
          <w:szCs w:val="24"/>
          <w:bdr w:val="none" w:sz="0" w:space="0" w:color="auto" w:frame="1"/>
        </w:rPr>
        <w:t xml:space="preserve">- </w:t>
      </w:r>
      <w:r w:rsidRPr="00486013">
        <w:rPr>
          <w:rFonts w:ascii="Calibri" w:hAnsi="Calibri"/>
          <w:sz w:val="24"/>
          <w:szCs w:val="24"/>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2A29DC3B" w14:textId="22F29EEC" w:rsidR="007F2A8C" w:rsidRPr="00486013" w:rsidRDefault="007F2A8C" w:rsidP="00B76FDC">
      <w:pPr>
        <w:widowControl w:val="0"/>
        <w:pBdr>
          <w:top w:val="nil"/>
          <w:left w:val="nil"/>
          <w:bottom w:val="nil"/>
          <w:right w:val="nil"/>
          <w:between w:val="nil"/>
        </w:pBdr>
        <w:spacing w:before="0" w:after="0"/>
        <w:jc w:val="both"/>
        <w:rPr>
          <w:rStyle w:val="FontStyle37"/>
          <w:sz w:val="24"/>
          <w:szCs w:val="24"/>
          <w:lang w:eastAsia="ro-RO"/>
        </w:rPr>
      </w:pPr>
    </w:p>
    <w:p w14:paraId="50C79541" w14:textId="0AD3A799" w:rsidR="007F2A8C" w:rsidRPr="00486013" w:rsidRDefault="00BF531B" w:rsidP="00B76FDC">
      <w:pPr>
        <w:widowControl w:val="0"/>
        <w:pBdr>
          <w:top w:val="nil"/>
          <w:left w:val="nil"/>
          <w:bottom w:val="nil"/>
          <w:right w:val="nil"/>
          <w:between w:val="nil"/>
        </w:pBdr>
        <w:spacing w:before="0" w:after="0"/>
        <w:jc w:val="both"/>
        <w:rPr>
          <w:rStyle w:val="FontStyle37"/>
          <w:bCs/>
          <w:iCs/>
          <w:sz w:val="24"/>
          <w:szCs w:val="24"/>
          <w:lang w:eastAsia="ro-RO"/>
        </w:rPr>
      </w:pPr>
      <w:r w:rsidRPr="00486013">
        <w:rPr>
          <w:rStyle w:val="FontStyle37"/>
          <w:bCs/>
          <w:i/>
          <w:iCs/>
          <w:sz w:val="24"/>
          <w:szCs w:val="24"/>
          <w:lang w:eastAsia="ro-RO"/>
        </w:rPr>
        <w:t xml:space="preserve">MySMIS2021/SMIS2021+ - </w:t>
      </w:r>
      <w:r w:rsidRPr="00486013">
        <w:rPr>
          <w:rStyle w:val="FontStyle37"/>
          <w:bCs/>
          <w:i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74D142EA" w14:textId="1B00FCE7" w:rsidR="00DD6C77" w:rsidRPr="00486013" w:rsidRDefault="00DD6C77" w:rsidP="00B76FDC">
      <w:pPr>
        <w:widowControl w:val="0"/>
        <w:pBdr>
          <w:top w:val="nil"/>
          <w:left w:val="nil"/>
          <w:bottom w:val="nil"/>
          <w:right w:val="nil"/>
          <w:between w:val="nil"/>
        </w:pBdr>
        <w:spacing w:before="0" w:after="0"/>
        <w:jc w:val="both"/>
        <w:rPr>
          <w:rStyle w:val="FontStyle37"/>
          <w:sz w:val="24"/>
          <w:szCs w:val="24"/>
          <w:lang w:eastAsia="ro-RO"/>
        </w:rPr>
      </w:pPr>
    </w:p>
    <w:p w14:paraId="73AE3727" w14:textId="77777777" w:rsidR="00DD6C77" w:rsidRPr="00486013" w:rsidRDefault="00DD6C77" w:rsidP="00DD6C77">
      <w:pPr>
        <w:widowControl w:val="0"/>
        <w:pBdr>
          <w:top w:val="nil"/>
          <w:left w:val="nil"/>
          <w:bottom w:val="nil"/>
          <w:right w:val="nil"/>
          <w:between w:val="nil"/>
        </w:pBdr>
        <w:spacing w:before="0" w:after="0"/>
        <w:jc w:val="both"/>
        <w:rPr>
          <w:rFonts w:ascii="Calibri" w:hAnsi="Calibri"/>
          <w:bCs/>
          <w:i/>
          <w:iCs/>
          <w:sz w:val="24"/>
          <w:szCs w:val="24"/>
        </w:rPr>
      </w:pPr>
      <w:r w:rsidRPr="00486013">
        <w:rPr>
          <w:rFonts w:ascii="Calibri" w:hAnsi="Calibri"/>
          <w:bCs/>
          <w:i/>
          <w:iCs/>
          <w:sz w:val="24"/>
          <w:szCs w:val="24"/>
        </w:rPr>
        <w:t xml:space="preserve">Perioada de implementare a proiectului - </w:t>
      </w:r>
      <w:r w:rsidRPr="00486013">
        <w:rPr>
          <w:rFonts w:ascii="Calibri" w:hAnsi="Calibri"/>
          <w:bCs/>
          <w:iCs/>
          <w:sz w:val="24"/>
          <w:szCs w:val="24"/>
        </w:rPr>
        <w:t>Perioada cuprinsă între data de începere a primei activități din cadrul proiectului și data de finalizare a ultimei activități din cadrul proiectului</w:t>
      </w:r>
      <w:r w:rsidRPr="00486013">
        <w:rPr>
          <w:rFonts w:ascii="Calibri" w:hAnsi="Calibri"/>
          <w:bCs/>
          <w:i/>
          <w:iCs/>
          <w:sz w:val="24"/>
          <w:szCs w:val="24"/>
        </w:rPr>
        <w:t>.</w:t>
      </w:r>
    </w:p>
    <w:p w14:paraId="7D86CCEC" w14:textId="77777777" w:rsidR="00DD6C77" w:rsidRPr="00486013" w:rsidRDefault="00DD6C77" w:rsidP="00DD6C77">
      <w:pPr>
        <w:widowControl w:val="0"/>
        <w:pBdr>
          <w:top w:val="nil"/>
          <w:left w:val="nil"/>
          <w:bottom w:val="nil"/>
          <w:right w:val="nil"/>
          <w:between w:val="nil"/>
        </w:pBdr>
        <w:spacing w:before="0" w:after="0"/>
        <w:jc w:val="both"/>
        <w:rPr>
          <w:rFonts w:ascii="Calibri" w:hAnsi="Calibri"/>
          <w:bCs/>
          <w:i/>
          <w:iCs/>
          <w:sz w:val="24"/>
          <w:szCs w:val="24"/>
        </w:rPr>
      </w:pPr>
    </w:p>
    <w:p w14:paraId="0FF2E0FE" w14:textId="71F9F2CF" w:rsidR="00DD6C77" w:rsidRPr="00486013" w:rsidRDefault="00DD6C77" w:rsidP="00B76FDC">
      <w:pPr>
        <w:widowControl w:val="0"/>
        <w:pBdr>
          <w:top w:val="nil"/>
          <w:left w:val="nil"/>
          <w:bottom w:val="nil"/>
          <w:right w:val="nil"/>
          <w:between w:val="nil"/>
        </w:pBdr>
        <w:spacing w:before="0" w:after="0"/>
        <w:jc w:val="both"/>
        <w:rPr>
          <w:rStyle w:val="FontStyle37"/>
          <w:sz w:val="24"/>
          <w:szCs w:val="24"/>
        </w:rPr>
      </w:pPr>
      <w:r w:rsidRPr="00486013">
        <w:rPr>
          <w:rFonts w:ascii="Calibri" w:hAnsi="Calibri"/>
          <w:bCs/>
          <w:i/>
          <w:iCs/>
          <w:sz w:val="24"/>
          <w:szCs w:val="24"/>
        </w:rPr>
        <w:t>Perioada de durabilitate</w:t>
      </w:r>
      <w:r w:rsidRPr="00486013">
        <w:rPr>
          <w:rFonts w:ascii="Calibri" w:hAnsi="Calibri"/>
          <w:bCs/>
          <w:sz w:val="24"/>
          <w:szCs w:val="24"/>
        </w:rPr>
        <w:t xml:space="preserve"> - </w:t>
      </w:r>
      <w:r w:rsidRPr="00486013">
        <w:rPr>
          <w:rFonts w:ascii="Calibri" w:hAnsi="Calibri"/>
          <w:sz w:val="24"/>
          <w:szCs w:val="24"/>
        </w:rPr>
        <w:t xml:space="preserve">reprezintă intervalul de timp în care beneficiarul trebuie să mențină investiția. În cadrul prezentului apel de proiecte, perioada de durabilitate este de 5 ani de la </w:t>
      </w:r>
      <w:r w:rsidRPr="00486013">
        <w:rPr>
          <w:rFonts w:ascii="Calibri" w:hAnsi="Calibri"/>
          <w:sz w:val="24"/>
          <w:szCs w:val="24"/>
        </w:rPr>
        <w:lastRenderedPageBreak/>
        <w:t>plata finală aferentă contractelor de finanțare;</w:t>
      </w:r>
    </w:p>
    <w:p w14:paraId="4B14CDA9" w14:textId="77777777" w:rsidR="006C63DE" w:rsidRPr="00486013" w:rsidRDefault="006C63DE" w:rsidP="008E68AA">
      <w:pPr>
        <w:pStyle w:val="ListParagraph"/>
        <w:spacing w:before="0" w:after="0"/>
        <w:ind w:left="0"/>
        <w:jc w:val="both"/>
        <w:rPr>
          <w:rFonts w:ascii="Calibri" w:hAnsi="Calibri"/>
          <w:sz w:val="24"/>
          <w:szCs w:val="24"/>
        </w:rPr>
      </w:pPr>
    </w:p>
    <w:p w14:paraId="2B0006A4" w14:textId="4EBF128E" w:rsidR="004720C5" w:rsidRPr="00486013" w:rsidRDefault="004720C5" w:rsidP="008E68AA">
      <w:pPr>
        <w:pStyle w:val="ListParagraph"/>
        <w:spacing w:before="0" w:after="0"/>
        <w:ind w:left="0"/>
        <w:jc w:val="both"/>
        <w:rPr>
          <w:rFonts w:ascii="Calibri" w:hAnsi="Calibri"/>
          <w:sz w:val="24"/>
          <w:szCs w:val="24"/>
        </w:rPr>
      </w:pPr>
      <w:r w:rsidRPr="00486013">
        <w:rPr>
          <w:rFonts w:ascii="Calibri" w:hAnsi="Calibri"/>
          <w:i/>
          <w:sz w:val="24"/>
          <w:szCs w:val="24"/>
        </w:rPr>
        <w:t>Plan de monitorizare a proiectului</w:t>
      </w:r>
      <w:r w:rsidRPr="00486013">
        <w:rPr>
          <w:rFonts w:ascii="Calibri" w:hAnsi="Calibri"/>
          <w:sz w:val="24"/>
          <w:szCs w:val="24"/>
        </w:rPr>
        <w:t xml:space="preserve"> – </w:t>
      </w:r>
      <w:r w:rsidR="006A6A07" w:rsidRPr="00486013">
        <w:rPr>
          <w:rFonts w:ascii="Calibri" w:hAnsi="Calibri"/>
          <w:sz w:val="24"/>
          <w:szCs w:val="24"/>
        </w:rPr>
        <w:t>plan inclus în contractul de finanțare/decizia de finanțare, după caz, prin care se stabilesc indicatorii de etapă care se vor monitoriza de către autoritatea 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486013">
        <w:rPr>
          <w:rFonts w:ascii="Calibri" w:hAnsi="Calibri"/>
          <w:sz w:val="24"/>
          <w:szCs w:val="24"/>
        </w:rPr>
        <w:t>;</w:t>
      </w:r>
    </w:p>
    <w:p w14:paraId="7E4B52B5" w14:textId="474CE0C2" w:rsidR="001E0BFB" w:rsidRPr="00486013" w:rsidRDefault="001E0BFB" w:rsidP="008E68AA">
      <w:pPr>
        <w:pStyle w:val="ListParagraph"/>
        <w:spacing w:before="0" w:after="0"/>
        <w:ind w:left="0"/>
        <w:jc w:val="both"/>
        <w:rPr>
          <w:rFonts w:ascii="Calibri" w:hAnsi="Calibri"/>
          <w:i/>
          <w:sz w:val="24"/>
          <w:szCs w:val="24"/>
        </w:rPr>
      </w:pPr>
    </w:p>
    <w:p w14:paraId="3B0B8983" w14:textId="74B596CD" w:rsidR="004720C5" w:rsidRPr="00486013" w:rsidRDefault="004720C5" w:rsidP="008E68AA">
      <w:pPr>
        <w:pStyle w:val="ListParagraph"/>
        <w:spacing w:before="0" w:after="0"/>
        <w:ind w:left="0"/>
        <w:jc w:val="both"/>
        <w:rPr>
          <w:rFonts w:ascii="Calibri" w:hAnsi="Calibri"/>
          <w:sz w:val="24"/>
          <w:szCs w:val="24"/>
        </w:rPr>
      </w:pPr>
      <w:r w:rsidRPr="00486013">
        <w:rPr>
          <w:rFonts w:ascii="Calibri" w:hAnsi="Calibri"/>
          <w:i/>
          <w:sz w:val="24"/>
          <w:szCs w:val="24"/>
        </w:rPr>
        <w:t>Prag de calitate</w:t>
      </w:r>
      <w:r w:rsidRPr="00486013">
        <w:rPr>
          <w:rFonts w:ascii="Calibri" w:hAnsi="Calibri"/>
          <w:sz w:val="24"/>
          <w:szCs w:val="24"/>
        </w:rPr>
        <w:t xml:space="preserve"> – </w:t>
      </w:r>
      <w:r w:rsidR="006A6A07" w:rsidRPr="00486013">
        <w:rPr>
          <w:rFonts w:ascii="Calibri" w:hAnsi="Calibri"/>
          <w:sz w:val="24"/>
          <w:szCs w:val="24"/>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Pr="00486013">
        <w:rPr>
          <w:rFonts w:ascii="Calibri" w:hAnsi="Calibri"/>
          <w:sz w:val="24"/>
          <w:szCs w:val="24"/>
        </w:rPr>
        <w:t>;</w:t>
      </w:r>
    </w:p>
    <w:p w14:paraId="4F749A36" w14:textId="77777777" w:rsidR="006C63DE" w:rsidRPr="00486013" w:rsidRDefault="006C63DE" w:rsidP="008E68AA">
      <w:pPr>
        <w:pStyle w:val="ListParagraph"/>
        <w:spacing w:before="0" w:after="0"/>
        <w:ind w:left="0"/>
        <w:jc w:val="both"/>
        <w:rPr>
          <w:rFonts w:ascii="Calibri" w:hAnsi="Calibri"/>
          <w:i/>
          <w:sz w:val="24"/>
          <w:szCs w:val="24"/>
        </w:rPr>
      </w:pPr>
    </w:p>
    <w:p w14:paraId="5BC7B704" w14:textId="4243F6AA" w:rsidR="004720C5" w:rsidRPr="00486013" w:rsidRDefault="004720C5" w:rsidP="008E68AA">
      <w:pPr>
        <w:pStyle w:val="ListParagraph"/>
        <w:spacing w:before="0" w:after="0"/>
        <w:ind w:left="0"/>
        <w:jc w:val="both"/>
        <w:rPr>
          <w:rFonts w:ascii="Calibri" w:hAnsi="Calibri"/>
          <w:sz w:val="24"/>
          <w:szCs w:val="24"/>
        </w:rPr>
      </w:pPr>
      <w:r w:rsidRPr="00486013">
        <w:rPr>
          <w:rFonts w:ascii="Calibri" w:hAnsi="Calibri"/>
          <w:i/>
          <w:sz w:val="24"/>
          <w:szCs w:val="24"/>
        </w:rPr>
        <w:t>Prag de excelență</w:t>
      </w:r>
      <w:r w:rsidRPr="00486013">
        <w:rPr>
          <w:rFonts w:ascii="Calibri" w:hAnsi="Calibri"/>
          <w:sz w:val="24"/>
          <w:szCs w:val="24"/>
        </w:rPr>
        <w:t xml:space="preserve"> – </w:t>
      </w:r>
      <w:r w:rsidR="006A6A07" w:rsidRPr="00486013">
        <w:rPr>
          <w:rFonts w:ascii="Calibri" w:hAnsi="Calibri"/>
          <w:sz w:val="24"/>
          <w:szCs w:val="24"/>
        </w:rPr>
        <w:t>etichetă de calitate conferită în urma evaluării tehnice și financiare, superioară pragului de calitate, de la care un proiect este selectat direct pentru etapa de contractare</w:t>
      </w:r>
      <w:r w:rsidRPr="00486013">
        <w:rPr>
          <w:rFonts w:ascii="Calibri" w:hAnsi="Calibri"/>
          <w:sz w:val="24"/>
          <w:szCs w:val="24"/>
        </w:rPr>
        <w:t>;</w:t>
      </w:r>
    </w:p>
    <w:p w14:paraId="0ED93507" w14:textId="3DD4036B" w:rsidR="002D57BF" w:rsidRPr="00486013" w:rsidRDefault="002D57BF" w:rsidP="008E68AA">
      <w:pPr>
        <w:pStyle w:val="ListParagraph"/>
        <w:spacing w:before="0" w:after="0"/>
        <w:ind w:left="0"/>
        <w:jc w:val="both"/>
        <w:rPr>
          <w:rFonts w:ascii="Calibri" w:hAnsi="Calibri"/>
          <w:sz w:val="24"/>
          <w:szCs w:val="24"/>
        </w:rPr>
      </w:pPr>
    </w:p>
    <w:p w14:paraId="0A92474E" w14:textId="77777777" w:rsidR="002D57BF" w:rsidRPr="00486013" w:rsidRDefault="002D57BF" w:rsidP="002D57BF">
      <w:pPr>
        <w:pStyle w:val="ListParagraph"/>
        <w:spacing w:before="0" w:after="0"/>
        <w:ind w:left="0"/>
        <w:jc w:val="both"/>
        <w:rPr>
          <w:rFonts w:ascii="Calibri" w:hAnsi="Calibri"/>
          <w:sz w:val="24"/>
          <w:szCs w:val="24"/>
        </w:rPr>
      </w:pPr>
      <w:r w:rsidRPr="00486013">
        <w:rPr>
          <w:rFonts w:ascii="Calibri" w:eastAsia="SimSun" w:hAnsi="Calibri"/>
          <w:i/>
          <w:iCs/>
          <w:sz w:val="24"/>
          <w:szCs w:val="24"/>
        </w:rPr>
        <w:t>Principiul DNSH – Do Not Significant Harm (“</w:t>
      </w:r>
      <w:r w:rsidRPr="00486013">
        <w:rPr>
          <w:rFonts w:ascii="Calibri" w:eastAsia="SimSun" w:hAnsi="Calibr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486013" w:rsidRDefault="006C63DE" w:rsidP="008E68AA">
      <w:pPr>
        <w:pStyle w:val="ListParagraph"/>
        <w:spacing w:before="0" w:after="0"/>
        <w:ind w:left="0"/>
        <w:jc w:val="both"/>
        <w:rPr>
          <w:rFonts w:ascii="Calibri" w:hAnsi="Calibri"/>
          <w:sz w:val="24"/>
          <w:szCs w:val="24"/>
        </w:rPr>
      </w:pPr>
    </w:p>
    <w:p w14:paraId="7B0D2CDC" w14:textId="02A09487" w:rsidR="004720C5" w:rsidRPr="00486013" w:rsidRDefault="004720C5" w:rsidP="008E68AA">
      <w:pPr>
        <w:pStyle w:val="ListParagraph"/>
        <w:spacing w:before="0" w:after="0"/>
        <w:ind w:left="0"/>
        <w:jc w:val="both"/>
        <w:rPr>
          <w:rFonts w:ascii="Calibri" w:hAnsi="Calibri"/>
          <w:sz w:val="24"/>
          <w:szCs w:val="24"/>
        </w:rPr>
      </w:pPr>
      <w:r w:rsidRPr="00486013">
        <w:rPr>
          <w:rFonts w:ascii="Calibri" w:hAnsi="Calibri"/>
          <w:i/>
          <w:sz w:val="24"/>
          <w:szCs w:val="24"/>
        </w:rPr>
        <w:t>Proiect</w:t>
      </w:r>
      <w:r w:rsidRPr="00486013">
        <w:rPr>
          <w:rFonts w:ascii="Calibri" w:hAnsi="Calibri"/>
          <w:sz w:val="24"/>
          <w:szCs w:val="24"/>
        </w:rPr>
        <w:t xml:space="preserve"> – </w:t>
      </w:r>
      <w:r w:rsidR="006A6A07" w:rsidRPr="00486013">
        <w:rPr>
          <w:rFonts w:ascii="Calibri" w:hAnsi="Calibri"/>
          <w:sz w:val="24"/>
          <w:szCs w:val="24"/>
        </w:rPr>
        <w:t>ansamblu de activități și acțiuni care sunt cuprinse într-o cerere de finanțare depusă în cadrul unui apel de proiecte și care este supusă procedurilor de evaluare, selecție și contractare sau pentru care se încheie un contract de finanțare</w:t>
      </w:r>
      <w:r w:rsidRPr="00486013">
        <w:rPr>
          <w:rFonts w:ascii="Calibri" w:hAnsi="Calibri"/>
          <w:sz w:val="24"/>
          <w:szCs w:val="24"/>
        </w:rPr>
        <w:t>;</w:t>
      </w:r>
    </w:p>
    <w:p w14:paraId="49675E33" w14:textId="77777777" w:rsidR="006C63DE" w:rsidRPr="00486013" w:rsidRDefault="006C63DE" w:rsidP="008E68AA">
      <w:pPr>
        <w:pStyle w:val="ListParagraph"/>
        <w:spacing w:before="0" w:after="0"/>
        <w:ind w:left="0"/>
        <w:jc w:val="both"/>
        <w:rPr>
          <w:rFonts w:ascii="Calibri" w:hAnsi="Calibri"/>
          <w:sz w:val="24"/>
          <w:szCs w:val="24"/>
        </w:rPr>
      </w:pPr>
    </w:p>
    <w:p w14:paraId="45CFCDFE" w14:textId="77777777" w:rsidR="002D57BF" w:rsidRPr="00486013" w:rsidRDefault="002D57BF" w:rsidP="002D57BF">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 xml:space="preserve">Proiectele cu lucrări </w:t>
      </w:r>
      <w:r w:rsidRPr="00486013">
        <w:rPr>
          <w:rFonts w:ascii="Calibri" w:hAnsi="Calibri"/>
          <w:bCs/>
          <w:sz w:val="24"/>
          <w:szCs w:val="24"/>
        </w:rPr>
        <w:t>-</w:t>
      </w:r>
      <w:r w:rsidRPr="00486013">
        <w:rPr>
          <w:rFonts w:ascii="Calibri" w:hAnsi="Calibri"/>
          <w:b/>
          <w:sz w:val="24"/>
          <w:szCs w:val="24"/>
        </w:rPr>
        <w:t xml:space="preserve"> </w:t>
      </w:r>
      <w:r w:rsidRPr="00486013">
        <w:rPr>
          <w:rFonts w:ascii="Calibri" w:hAnsi="Calibri"/>
          <w:sz w:val="24"/>
          <w:szCs w:val="24"/>
        </w:rPr>
        <w:t>reprezintă acele tipuri de investiții care implică lucrări de construcții care necesită sau nu autorizație de construire eliberată de autoritățile competente;</w:t>
      </w:r>
    </w:p>
    <w:p w14:paraId="766755BE" w14:textId="77777777" w:rsidR="006C63DE" w:rsidRPr="00486013"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36B0B985" w14:textId="77777777" w:rsidR="002D57BF" w:rsidRPr="00486013" w:rsidRDefault="002D57BF" w:rsidP="002D57BF">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Proiectele fără lucrări</w:t>
      </w:r>
      <w:r w:rsidRPr="00486013">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486013"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450FED0C" w14:textId="77777777" w:rsidR="002D57BF" w:rsidRPr="00486013" w:rsidRDefault="002D57BF" w:rsidP="002D57BF">
      <w:pPr>
        <w:widowControl w:val="0"/>
        <w:pBdr>
          <w:top w:val="nil"/>
          <w:left w:val="nil"/>
          <w:bottom w:val="nil"/>
          <w:right w:val="nil"/>
          <w:between w:val="nil"/>
        </w:pBdr>
        <w:spacing w:before="0" w:after="0"/>
        <w:jc w:val="both"/>
        <w:rPr>
          <w:rFonts w:ascii="Calibri" w:hAnsi="Calibri"/>
          <w:sz w:val="24"/>
          <w:szCs w:val="24"/>
        </w:rPr>
      </w:pPr>
      <w:r w:rsidRPr="00486013">
        <w:rPr>
          <w:rFonts w:ascii="Calibri" w:hAnsi="Calibri"/>
          <w:bCs/>
          <w:i/>
          <w:iCs/>
          <w:sz w:val="24"/>
          <w:szCs w:val="24"/>
        </w:rPr>
        <w:t>Perioada de durabilitate</w:t>
      </w:r>
      <w:r w:rsidRPr="00486013">
        <w:rPr>
          <w:rFonts w:ascii="Calibri" w:hAnsi="Calibri"/>
          <w:bCs/>
          <w:sz w:val="24"/>
          <w:szCs w:val="24"/>
        </w:rPr>
        <w:t xml:space="preserve"> - </w:t>
      </w:r>
      <w:r w:rsidRPr="00486013">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486013" w:rsidRDefault="006C63DE" w:rsidP="008E68AA">
      <w:pPr>
        <w:pStyle w:val="ListParagraph"/>
        <w:spacing w:before="0" w:after="0"/>
        <w:ind w:left="0"/>
        <w:jc w:val="both"/>
        <w:rPr>
          <w:rFonts w:ascii="Calibri" w:hAnsi="Calibri"/>
          <w:i/>
          <w:sz w:val="24"/>
          <w:szCs w:val="24"/>
        </w:rPr>
      </w:pPr>
    </w:p>
    <w:p w14:paraId="7873C0DA" w14:textId="6028A3F6" w:rsidR="004720C5" w:rsidRPr="00486013" w:rsidRDefault="004720C5" w:rsidP="008E68AA">
      <w:pPr>
        <w:pStyle w:val="ListParagraph"/>
        <w:spacing w:before="0" w:after="0"/>
        <w:ind w:left="0"/>
        <w:jc w:val="both"/>
        <w:rPr>
          <w:rFonts w:ascii="Calibri" w:hAnsi="Calibri"/>
          <w:sz w:val="24"/>
          <w:szCs w:val="24"/>
        </w:rPr>
      </w:pPr>
      <w:r w:rsidRPr="00486013">
        <w:rPr>
          <w:rFonts w:ascii="Calibri" w:hAnsi="Calibri"/>
          <w:i/>
          <w:sz w:val="24"/>
          <w:szCs w:val="24"/>
        </w:rPr>
        <w:t>Solicitant</w:t>
      </w:r>
      <w:r w:rsidRPr="00486013">
        <w:rPr>
          <w:rFonts w:ascii="Calibri" w:hAnsi="Calibri"/>
          <w:sz w:val="24"/>
          <w:szCs w:val="24"/>
        </w:rPr>
        <w:t xml:space="preserve"> - persoana juridică de drept public ori privat responsabilă cu inițierea unui proiect, respectiv care a depus o cerere de finanțare în sistemul informatic MySMIS2021/SMIS2021+ în </w:t>
      </w:r>
      <w:r w:rsidRPr="00486013">
        <w:rPr>
          <w:rFonts w:ascii="Calibri" w:hAnsi="Calibri"/>
          <w:sz w:val="24"/>
          <w:szCs w:val="24"/>
        </w:rPr>
        <w:lastRenderedPageBreak/>
        <w:t>cadrul oricăruia dintre programele cofinanțate din Fondul european de dezvoltare regională, Fondul de coeziune,  Fondul social european Plus și Fondul pentru o tranziție justă în perioada 2021-2027.</w:t>
      </w:r>
    </w:p>
    <w:p w14:paraId="1226EC43" w14:textId="7A427C49" w:rsidR="00BF531B" w:rsidRPr="00486013" w:rsidRDefault="00BF531B" w:rsidP="008E68AA">
      <w:pPr>
        <w:pStyle w:val="ListParagraph"/>
        <w:spacing w:before="0" w:after="0"/>
        <w:ind w:left="0"/>
        <w:jc w:val="both"/>
        <w:rPr>
          <w:rFonts w:ascii="Calibri" w:hAnsi="Calibri"/>
          <w:sz w:val="24"/>
          <w:szCs w:val="24"/>
        </w:rPr>
      </w:pPr>
    </w:p>
    <w:p w14:paraId="08416982" w14:textId="77777777" w:rsidR="00BF531B" w:rsidRPr="00486013" w:rsidRDefault="00BF531B" w:rsidP="00BF531B">
      <w:pPr>
        <w:autoSpaceDE w:val="0"/>
        <w:autoSpaceDN w:val="0"/>
        <w:adjustRightInd w:val="0"/>
        <w:spacing w:before="0" w:after="0"/>
        <w:jc w:val="both"/>
        <w:rPr>
          <w:rFonts w:ascii="Calibri" w:hAnsi="Calibri"/>
          <w:sz w:val="24"/>
          <w:szCs w:val="24"/>
          <w:lang w:eastAsia="ro-RO"/>
        </w:rPr>
      </w:pPr>
      <w:r w:rsidRPr="00486013">
        <w:rPr>
          <w:rFonts w:ascii="Calibri" w:hAnsi="Calibri"/>
          <w:i/>
          <w:iCs/>
          <w:sz w:val="24"/>
          <w:szCs w:val="24"/>
          <w:lang w:eastAsia="ro-RO"/>
        </w:rPr>
        <w:t>Termen maxim</w:t>
      </w:r>
      <w:r w:rsidRPr="00486013">
        <w:rPr>
          <w:rFonts w:ascii="Calibri" w:hAnsi="Calibri"/>
          <w:b/>
          <w:bCs/>
          <w:sz w:val="24"/>
          <w:szCs w:val="24"/>
          <w:lang w:eastAsia="ro-RO"/>
        </w:rPr>
        <w:t xml:space="preserve"> </w:t>
      </w:r>
      <w:r w:rsidRPr="00486013">
        <w:rPr>
          <w:rFonts w:ascii="Calibri" w:hAnsi="Calibri"/>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27C33A85" w:rsidR="002D57BF" w:rsidRPr="00486013" w:rsidRDefault="002D57BF" w:rsidP="002D57BF">
      <w:pPr>
        <w:spacing w:before="0" w:after="0"/>
        <w:jc w:val="both"/>
        <w:rPr>
          <w:rFonts w:ascii="Calibri" w:hAnsi="Calibri"/>
          <w:sz w:val="24"/>
          <w:szCs w:val="24"/>
        </w:rPr>
      </w:pPr>
    </w:p>
    <w:p w14:paraId="07A8C2EE" w14:textId="704AEA4B" w:rsidR="00BF531B" w:rsidRPr="00486013" w:rsidRDefault="00BF531B" w:rsidP="002D57BF">
      <w:pPr>
        <w:spacing w:before="0" w:after="0"/>
        <w:jc w:val="both"/>
        <w:rPr>
          <w:rFonts w:ascii="Calibri" w:hAnsi="Calibri"/>
          <w:sz w:val="24"/>
          <w:szCs w:val="24"/>
        </w:rPr>
      </w:pPr>
      <w:r w:rsidRPr="00486013">
        <w:rPr>
          <w:rFonts w:ascii="Calibri" w:hAnsi="Calibri"/>
          <w:i/>
          <w:iCs/>
          <w:sz w:val="24"/>
          <w:szCs w:val="24"/>
          <w:lang w:eastAsia="ro-RO"/>
        </w:rPr>
        <w:t>Unitatea administrativ-teritorială</w:t>
      </w:r>
      <w:r w:rsidRPr="00486013">
        <w:rPr>
          <w:rFonts w:ascii="Calibri" w:hAnsi="Calibri"/>
          <w:b/>
          <w:bCs/>
          <w:sz w:val="24"/>
          <w:szCs w:val="24"/>
          <w:lang w:eastAsia="ro-RO"/>
        </w:rPr>
        <w:t xml:space="preserve"> </w:t>
      </w:r>
      <w:r w:rsidRPr="00486013">
        <w:rPr>
          <w:rFonts w:ascii="Calibri" w:hAnsi="Calibri"/>
          <w:sz w:val="24"/>
          <w:szCs w:val="24"/>
          <w:lang w:eastAsia="ro-RO"/>
        </w:rPr>
        <w:t>este definită conform Ordonanţei de Urgenţă nr. 57 din 3 iulie 2019 privind Codul administrativ, cu modificările și completările ulterioare.</w:t>
      </w:r>
    </w:p>
    <w:p w14:paraId="630090E3" w14:textId="77777777" w:rsidR="00BF531B" w:rsidRPr="00486013" w:rsidRDefault="00BF531B" w:rsidP="002D57BF">
      <w:pPr>
        <w:spacing w:before="0" w:after="0"/>
        <w:jc w:val="both"/>
        <w:rPr>
          <w:rFonts w:ascii="Calibri" w:hAnsi="Calibri"/>
          <w:i/>
          <w:iCs/>
          <w:sz w:val="24"/>
          <w:szCs w:val="24"/>
        </w:rPr>
      </w:pPr>
    </w:p>
    <w:p w14:paraId="347BC5E6" w14:textId="48F819BF" w:rsidR="002D57BF" w:rsidRPr="00486013" w:rsidRDefault="002D57BF" w:rsidP="00005EF3">
      <w:pPr>
        <w:spacing w:before="0" w:after="0"/>
        <w:jc w:val="both"/>
        <w:rPr>
          <w:rFonts w:ascii="Calibri" w:hAnsi="Calibri"/>
          <w:sz w:val="24"/>
          <w:szCs w:val="24"/>
        </w:rPr>
      </w:pPr>
      <w:r w:rsidRPr="00486013">
        <w:rPr>
          <w:rFonts w:ascii="Calibri" w:hAnsi="Calibri"/>
          <w:i/>
          <w:iCs/>
          <w:sz w:val="24"/>
          <w:szCs w:val="24"/>
        </w:rPr>
        <w:t>Utilizarea eficientă a resurselor</w:t>
      </w:r>
      <w:r w:rsidRPr="00486013">
        <w:rPr>
          <w:rFonts w:ascii="Calibri" w:hAnsi="Calibr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5B273C7E" w:rsidR="00DE10B4" w:rsidRPr="00486013" w:rsidRDefault="00297225" w:rsidP="00E07D7E">
      <w:pPr>
        <w:pStyle w:val="Heading1"/>
        <w:numPr>
          <w:ilvl w:val="0"/>
          <w:numId w:val="29"/>
        </w:numPr>
        <w:rPr>
          <w:rFonts w:ascii="Calibri" w:hAnsi="Calibri" w:cs="Calibri"/>
        </w:rPr>
      </w:pPr>
      <w:bookmarkStart w:id="25" w:name="_Toc154150825"/>
      <w:r w:rsidRPr="00486013">
        <w:rPr>
          <w:rFonts w:ascii="Calibri" w:hAnsi="Calibri" w:cs="Calibri"/>
        </w:rPr>
        <w:t>ELEMENTE DE CONTEXT</w:t>
      </w:r>
      <w:bookmarkEnd w:id="25"/>
    </w:p>
    <w:p w14:paraId="2009016C" w14:textId="647039AC" w:rsidR="00DE10B4" w:rsidRPr="00486013" w:rsidRDefault="00DE10B4" w:rsidP="00E07D7E">
      <w:pPr>
        <w:pStyle w:val="Heading2"/>
        <w:numPr>
          <w:ilvl w:val="1"/>
          <w:numId w:val="29"/>
        </w:numPr>
        <w:rPr>
          <w:rFonts w:ascii="Calibri" w:hAnsi="Calibri" w:cs="Calibri"/>
        </w:rPr>
      </w:pPr>
      <w:bookmarkStart w:id="26" w:name="_Toc154150826"/>
      <w:r w:rsidRPr="00486013">
        <w:rPr>
          <w:rFonts w:ascii="Calibri" w:hAnsi="Calibri" w:cs="Calibri"/>
        </w:rPr>
        <w:t>Informații generale PR Sud Est 2021 – 2027</w:t>
      </w:r>
      <w:bookmarkEnd w:id="26"/>
    </w:p>
    <w:p w14:paraId="14885F8F" w14:textId="77777777" w:rsidR="00B07052" w:rsidRPr="00486013" w:rsidRDefault="00B07052" w:rsidP="008E68AA">
      <w:pPr>
        <w:pStyle w:val="Default"/>
        <w:jc w:val="both"/>
        <w:rPr>
          <w:rFonts w:ascii="Calibri" w:hAnsi="Calibri" w:cs="Calibri"/>
          <w:bCs/>
          <w:color w:val="auto"/>
        </w:rPr>
      </w:pPr>
    </w:p>
    <w:p w14:paraId="4EC6A3D3" w14:textId="2812A1B9" w:rsidR="00123E7E" w:rsidRPr="00486013" w:rsidRDefault="00DE10B4" w:rsidP="008E68AA">
      <w:pPr>
        <w:pStyle w:val="Default"/>
        <w:jc w:val="both"/>
        <w:rPr>
          <w:rFonts w:asciiTheme="minorHAnsi" w:hAnsiTheme="minorHAnsi" w:cstheme="minorHAnsi"/>
          <w:bCs/>
          <w:color w:val="auto"/>
        </w:rPr>
      </w:pPr>
      <w:r w:rsidRPr="00486013">
        <w:rPr>
          <w:rFonts w:ascii="Calibri" w:hAnsi="Calibri" w:cs="Calibri"/>
          <w:bCs/>
          <w:color w:val="auto"/>
        </w:rPr>
        <w:t>Programul Regional Sud-Est (PR Sud</w:t>
      </w:r>
      <w:r w:rsidR="00174D77" w:rsidRPr="00486013">
        <w:rPr>
          <w:rFonts w:ascii="Calibri" w:hAnsi="Calibri" w:cs="Calibri"/>
          <w:bCs/>
          <w:color w:val="auto"/>
        </w:rPr>
        <w:t>-</w:t>
      </w:r>
      <w:r w:rsidRPr="00486013">
        <w:rPr>
          <w:rFonts w:ascii="Calibri" w:hAnsi="Calibri" w:cs="Calibri"/>
          <w:bCs/>
          <w:color w:val="auto"/>
        </w:rPr>
        <w:t xml:space="preserve">Est) 2021-2027 este unul din programele </w:t>
      </w:r>
      <w:r w:rsidR="002C1A3D" w:rsidRPr="00486013">
        <w:rPr>
          <w:rFonts w:ascii="Calibri" w:hAnsi="Calibri" w:cs="Calibri"/>
          <w:bCs/>
          <w:color w:val="auto"/>
        </w:rPr>
        <w:t xml:space="preserve">incluse in </w:t>
      </w:r>
      <w:r w:rsidRPr="00486013">
        <w:rPr>
          <w:rFonts w:ascii="Calibri" w:hAnsi="Calibri" w:cs="Calibri"/>
          <w:bCs/>
          <w:color w:val="auto"/>
        </w:rPr>
        <w:t>Acordul</w:t>
      </w:r>
      <w:r w:rsidR="002C1A3D" w:rsidRPr="00486013">
        <w:rPr>
          <w:rFonts w:ascii="Calibri" w:hAnsi="Calibri" w:cs="Calibri"/>
          <w:bCs/>
          <w:color w:val="auto"/>
        </w:rPr>
        <w:t xml:space="preserve"> </w:t>
      </w:r>
      <w:r w:rsidRPr="00486013">
        <w:rPr>
          <w:rFonts w:ascii="Calibri" w:hAnsi="Calibri" w:cs="Calibri"/>
          <w:bCs/>
          <w:color w:val="auto"/>
        </w:rPr>
        <w:t xml:space="preserve">de </w:t>
      </w:r>
      <w:r w:rsidR="002C1A3D" w:rsidRPr="00486013">
        <w:rPr>
          <w:rFonts w:ascii="Calibri" w:hAnsi="Calibri" w:cs="Calibri"/>
          <w:bCs/>
          <w:color w:val="auto"/>
        </w:rPr>
        <w:t>P</w:t>
      </w:r>
      <w:r w:rsidRPr="00486013">
        <w:rPr>
          <w:rFonts w:ascii="Calibri" w:hAnsi="Calibri" w:cs="Calibri"/>
          <w:bCs/>
          <w:color w:val="auto"/>
        </w:rPr>
        <w:t xml:space="preserve">arteneriat 2021-2027 prin care se pot accesa fondurile europene structurale și de investiții, </w:t>
      </w:r>
      <w:r w:rsidR="00CC5F79" w:rsidRPr="00486013">
        <w:rPr>
          <w:rFonts w:ascii="Calibri" w:hAnsi="Calibri" w:cs="Calibri"/>
          <w:bCs/>
          <w:color w:val="auto"/>
        </w:rPr>
        <w:t>î</w:t>
      </w:r>
      <w:r w:rsidRPr="00486013">
        <w:rPr>
          <w:rFonts w:ascii="Calibri" w:hAnsi="Calibri" w:cs="Calibri"/>
          <w:bCs/>
          <w:color w:val="auto"/>
        </w:rPr>
        <w:t>n concret, cele provenite din Fondul European pentru Dezvoltare Regional</w:t>
      </w:r>
      <w:r w:rsidR="00CC5F79" w:rsidRPr="00486013">
        <w:rPr>
          <w:rFonts w:ascii="Calibri" w:hAnsi="Calibri" w:cs="Calibri"/>
          <w:bCs/>
          <w:color w:val="auto"/>
        </w:rPr>
        <w:t>ă</w:t>
      </w:r>
      <w:r w:rsidRPr="00486013">
        <w:rPr>
          <w:rFonts w:ascii="Calibri" w:hAnsi="Calibri" w:cs="Calibri"/>
          <w:bCs/>
          <w:color w:val="auto"/>
        </w:rPr>
        <w:t xml:space="preserve"> (FEDR). </w:t>
      </w:r>
      <w:r w:rsidR="007F2A1B" w:rsidRPr="00486013">
        <w:rPr>
          <w:rFonts w:asciiTheme="minorHAnsi" w:hAnsiTheme="minorHAnsi" w:cstheme="minorHAnsi"/>
          <w:bCs/>
          <w:color w:val="auto"/>
        </w:rPr>
        <w:t xml:space="preserve">Programul a fost aprobat prin Decizia </w:t>
      </w:r>
      <w:r w:rsidR="007F2A1B" w:rsidRPr="00486013">
        <w:rPr>
          <w:rFonts w:ascii="Calibri" w:hAnsi="Calibri" w:cs="Calibri"/>
          <w:color w:val="auto"/>
        </w:rPr>
        <w:t xml:space="preserve">nr. C(2022) 7639 din 21.10.2022 </w:t>
      </w:r>
      <w:r w:rsidR="007F2A1B" w:rsidRPr="00486013">
        <w:rPr>
          <w:rFonts w:asciiTheme="minorHAnsi" w:hAnsiTheme="minorHAnsi" w:cstheme="minorHAnsi"/>
          <w:bCs/>
          <w:color w:val="auto"/>
        </w:rPr>
        <w:t>pentru sprijin din partea Fondului european de dezvoltare regională în cadrul obiectivului „Investiții pentru ocuparea forței de muncă și creștere economică” pentru Regiunea Sud-Est din România - CCI 2021RO16RFPR003.</w:t>
      </w:r>
    </w:p>
    <w:p w14:paraId="3587BC4E" w14:textId="77777777" w:rsidR="00B07052" w:rsidRPr="00486013" w:rsidRDefault="00B07052" w:rsidP="008E68AA">
      <w:pPr>
        <w:pStyle w:val="Default"/>
        <w:jc w:val="both"/>
        <w:rPr>
          <w:rFonts w:ascii="Calibri" w:hAnsi="Calibri" w:cs="Calibri"/>
          <w:bCs/>
          <w:color w:val="auto"/>
        </w:rPr>
      </w:pPr>
    </w:p>
    <w:p w14:paraId="334FD055" w14:textId="77777777" w:rsidR="00DE10B4" w:rsidRPr="00486013" w:rsidRDefault="00DE10B4" w:rsidP="008E68AA">
      <w:pPr>
        <w:spacing w:before="0" w:after="0"/>
        <w:jc w:val="both"/>
        <w:rPr>
          <w:rFonts w:ascii="Calibri" w:hAnsi="Calibri"/>
          <w:bCs/>
          <w:sz w:val="24"/>
          <w:szCs w:val="24"/>
        </w:rPr>
      </w:pPr>
      <w:r w:rsidRPr="00486013">
        <w:rPr>
          <w:rFonts w:ascii="Calibri" w:hAnsi="Calibri"/>
          <w:bCs/>
          <w:sz w:val="24"/>
          <w:szCs w:val="24"/>
        </w:rPr>
        <w:t>Obiectivul general al PR Sud</w:t>
      </w:r>
      <w:r w:rsidR="00174D77" w:rsidRPr="00486013">
        <w:rPr>
          <w:rFonts w:ascii="Calibri" w:hAnsi="Calibri"/>
          <w:bCs/>
          <w:sz w:val="24"/>
          <w:szCs w:val="24"/>
        </w:rPr>
        <w:t>-</w:t>
      </w:r>
      <w:r w:rsidRPr="00486013">
        <w:rPr>
          <w:rFonts w:ascii="Calibri" w:hAnsi="Calibr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486013" w:rsidRDefault="00DE10B4" w:rsidP="008E68AA">
      <w:pPr>
        <w:spacing w:before="0" w:after="0"/>
        <w:jc w:val="both"/>
        <w:rPr>
          <w:rFonts w:ascii="Calibri" w:hAnsi="Calibri"/>
          <w:bCs/>
          <w:sz w:val="24"/>
          <w:szCs w:val="24"/>
        </w:rPr>
      </w:pPr>
      <w:r w:rsidRPr="00486013">
        <w:rPr>
          <w:rFonts w:ascii="Calibri" w:hAnsi="Calibri"/>
          <w:bCs/>
          <w:sz w:val="24"/>
          <w:szCs w:val="24"/>
        </w:rPr>
        <w:t>PR Sud-Est 2021-2027 urmărește ca Regiunea de dez</w:t>
      </w:r>
      <w:r w:rsidR="00C9539A" w:rsidRPr="00486013">
        <w:rPr>
          <w:rFonts w:ascii="Calibri" w:hAnsi="Calibri"/>
          <w:bCs/>
          <w:sz w:val="24"/>
          <w:szCs w:val="24"/>
        </w:rPr>
        <w:t>v</w:t>
      </w:r>
      <w:r w:rsidRPr="00486013">
        <w:rPr>
          <w:rFonts w:ascii="Calibri" w:hAnsi="Calibr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486013" w:rsidRDefault="00F77B5D" w:rsidP="008E68AA">
      <w:pPr>
        <w:spacing w:before="0" w:after="0"/>
        <w:jc w:val="both"/>
        <w:rPr>
          <w:rFonts w:ascii="Calibri" w:hAnsi="Calibri"/>
          <w:bCs/>
          <w:sz w:val="24"/>
          <w:szCs w:val="24"/>
        </w:rPr>
      </w:pPr>
    </w:p>
    <w:p w14:paraId="57E622AA" w14:textId="49557F11" w:rsidR="00DE10B4" w:rsidRPr="00486013" w:rsidRDefault="00297225" w:rsidP="00E07D7E">
      <w:pPr>
        <w:pStyle w:val="Heading2"/>
        <w:numPr>
          <w:ilvl w:val="1"/>
          <w:numId w:val="29"/>
        </w:numPr>
        <w:rPr>
          <w:rFonts w:ascii="Calibri" w:hAnsi="Calibri" w:cs="Calibri"/>
        </w:rPr>
      </w:pPr>
      <w:bookmarkStart w:id="27" w:name="_Toc154150827"/>
      <w:r w:rsidRPr="00486013">
        <w:rPr>
          <w:rFonts w:ascii="Calibri" w:hAnsi="Calibri" w:cs="Calibri"/>
        </w:rPr>
        <w:t>Prioritatea</w:t>
      </w:r>
      <w:r w:rsidR="00BB0388" w:rsidRPr="00486013">
        <w:rPr>
          <w:rFonts w:ascii="Calibri" w:hAnsi="Calibri" w:cs="Calibri"/>
        </w:rPr>
        <w:t>/</w:t>
      </w:r>
      <w:r w:rsidRPr="00486013">
        <w:rPr>
          <w:rFonts w:ascii="Calibri" w:hAnsi="Calibri" w:cs="Calibri"/>
        </w:rPr>
        <w:t>Fond</w:t>
      </w:r>
      <w:r w:rsidR="00BB0388" w:rsidRPr="00486013">
        <w:rPr>
          <w:rFonts w:ascii="Calibri" w:hAnsi="Calibri" w:cs="Calibri"/>
        </w:rPr>
        <w:t>/</w:t>
      </w:r>
      <w:r w:rsidR="00DE10B4" w:rsidRPr="00486013">
        <w:rPr>
          <w:rFonts w:ascii="Calibri" w:hAnsi="Calibri" w:cs="Calibri"/>
        </w:rPr>
        <w:t>Obiectivul de politică</w:t>
      </w:r>
      <w:r w:rsidR="00CC5F79" w:rsidRPr="00486013">
        <w:rPr>
          <w:rFonts w:ascii="Calibri" w:hAnsi="Calibri" w:cs="Calibri"/>
        </w:rPr>
        <w:t>/</w:t>
      </w:r>
      <w:r w:rsidR="00DE10B4" w:rsidRPr="00486013">
        <w:rPr>
          <w:rFonts w:ascii="Calibri" w:hAnsi="Calibri" w:cs="Calibri"/>
        </w:rPr>
        <w:t>Obiectivul specific</w:t>
      </w:r>
      <w:bookmarkEnd w:id="27"/>
    </w:p>
    <w:p w14:paraId="32CCA5A8" w14:textId="77777777" w:rsidR="00B07052" w:rsidRPr="00486013" w:rsidRDefault="00B07052" w:rsidP="008E68AA">
      <w:pPr>
        <w:spacing w:before="0" w:after="0"/>
        <w:jc w:val="both"/>
        <w:rPr>
          <w:rFonts w:ascii="Calibri" w:hAnsi="Calibri"/>
          <w:b/>
          <w:sz w:val="24"/>
          <w:szCs w:val="24"/>
        </w:rPr>
      </w:pPr>
    </w:p>
    <w:p w14:paraId="0DAEEBA6" w14:textId="77777777" w:rsidR="0055592C" w:rsidRPr="00486013" w:rsidRDefault="0055592C" w:rsidP="0055592C">
      <w:pPr>
        <w:autoSpaceDE w:val="0"/>
        <w:autoSpaceDN w:val="0"/>
        <w:adjustRightInd w:val="0"/>
        <w:spacing w:before="0" w:after="0"/>
        <w:jc w:val="both"/>
        <w:rPr>
          <w:rFonts w:ascii="Calibri" w:hAnsi="Calibri"/>
          <w:sz w:val="24"/>
          <w:szCs w:val="24"/>
        </w:rPr>
      </w:pPr>
      <w:r w:rsidRPr="00486013">
        <w:rPr>
          <w:rFonts w:ascii="Calibri" w:hAnsi="Calibri"/>
          <w:b/>
          <w:sz w:val="24"/>
          <w:szCs w:val="24"/>
        </w:rPr>
        <w:t xml:space="preserve">Obiectiv de politică </w:t>
      </w:r>
      <w:r w:rsidRPr="00486013">
        <w:rPr>
          <w:rFonts w:ascii="Calibri" w:hAnsi="Calibri"/>
          <w:b/>
          <w:bCs/>
          <w:sz w:val="24"/>
          <w:szCs w:val="24"/>
        </w:rPr>
        <w:t>4</w:t>
      </w:r>
      <w:r w:rsidRPr="00486013">
        <w:rPr>
          <w:rFonts w:ascii="Calibri" w:hAnsi="Calibri"/>
          <w:sz w:val="24"/>
          <w:szCs w:val="24"/>
        </w:rPr>
        <w:t xml:space="preserve"> - O Europă mai socială și mai favorabilă incluziunii, prin implementarea Pilonului european al drepturilor sociale </w:t>
      </w:r>
    </w:p>
    <w:p w14:paraId="6FFBE5F6" w14:textId="1B2FA3E3" w:rsidR="00B07052" w:rsidRPr="00486013" w:rsidRDefault="00B07052" w:rsidP="008E68AA">
      <w:pPr>
        <w:spacing w:before="0" w:after="0"/>
        <w:jc w:val="both"/>
        <w:rPr>
          <w:rFonts w:ascii="Calibri" w:hAnsi="Calibri"/>
          <w:sz w:val="24"/>
          <w:szCs w:val="24"/>
        </w:rPr>
      </w:pPr>
    </w:p>
    <w:p w14:paraId="2DB1F698" w14:textId="3E7DDCB1" w:rsidR="00B07052" w:rsidRPr="00486013" w:rsidRDefault="0055592C" w:rsidP="008E68AA">
      <w:pPr>
        <w:spacing w:before="0" w:after="0"/>
        <w:jc w:val="both"/>
        <w:rPr>
          <w:rFonts w:ascii="Calibri" w:hAnsi="Calibri"/>
          <w:sz w:val="24"/>
          <w:szCs w:val="24"/>
        </w:rPr>
      </w:pPr>
      <w:r w:rsidRPr="00486013">
        <w:rPr>
          <w:rFonts w:ascii="Calibri" w:hAnsi="Calibri"/>
          <w:b/>
          <w:sz w:val="24"/>
          <w:szCs w:val="24"/>
        </w:rPr>
        <w:t>Prioritatea 5 - O regiune educată</w:t>
      </w:r>
    </w:p>
    <w:p w14:paraId="0C504A5E" w14:textId="28C745E1" w:rsidR="00B07052" w:rsidRPr="00486013" w:rsidRDefault="0055592C" w:rsidP="008E68AA">
      <w:pPr>
        <w:spacing w:before="0" w:after="0"/>
        <w:jc w:val="both"/>
        <w:rPr>
          <w:rFonts w:ascii="Calibri" w:hAnsi="Calibri"/>
          <w:sz w:val="24"/>
          <w:szCs w:val="24"/>
        </w:rPr>
      </w:pPr>
      <w:r w:rsidRPr="00486013">
        <w:rPr>
          <w:rFonts w:ascii="Calibri" w:hAnsi="Calibri"/>
          <w:b/>
          <w:bCs/>
          <w:sz w:val="24"/>
          <w:szCs w:val="24"/>
        </w:rPr>
        <w:lastRenderedPageBreak/>
        <w:t xml:space="preserve">Obiectiv Specific 4.2. - </w:t>
      </w:r>
      <w:r w:rsidRPr="00486013">
        <w:rPr>
          <w:rFonts w:ascii="Calibri" w:hAnsi="Calibri"/>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8D526A1" w14:textId="40205A46" w:rsidR="00106872" w:rsidRPr="00486013" w:rsidRDefault="0055592C" w:rsidP="00106872">
      <w:pPr>
        <w:spacing w:before="0" w:after="0"/>
        <w:jc w:val="both"/>
        <w:rPr>
          <w:rFonts w:ascii="Calibri" w:eastAsiaTheme="minorHAnsi" w:hAnsi="Calibri"/>
          <w:iCs/>
          <w:sz w:val="24"/>
          <w:szCs w:val="24"/>
        </w:rPr>
      </w:pPr>
      <w:r w:rsidRPr="00486013">
        <w:rPr>
          <w:rFonts w:ascii="Calibri" w:eastAsiaTheme="minorHAnsi" w:hAnsi="Calibri"/>
          <w:b/>
          <w:bCs/>
          <w:iCs/>
          <w:sz w:val="24"/>
          <w:szCs w:val="24"/>
        </w:rPr>
        <w:t xml:space="preserve">Acțiunea 5.1 - </w:t>
      </w:r>
      <w:r w:rsidRPr="00486013">
        <w:rPr>
          <w:rFonts w:ascii="Calibri" w:eastAsiaTheme="minorHAnsi" w:hAnsi="Calibri"/>
          <w:bCs/>
          <w:iCs/>
          <w:sz w:val="24"/>
          <w:szCs w:val="24"/>
        </w:rPr>
        <w:t>Dezvoltarea infrastructurii educaționale la nivelul învățământului preșcolar</w:t>
      </w:r>
    </w:p>
    <w:p w14:paraId="16CB55D4" w14:textId="77777777" w:rsidR="00F00E47" w:rsidRPr="00486013" w:rsidRDefault="00F00E47" w:rsidP="008E68AA">
      <w:pPr>
        <w:spacing w:before="0" w:after="0"/>
        <w:jc w:val="both"/>
        <w:rPr>
          <w:rFonts w:ascii="Calibri" w:eastAsia="SimSun" w:hAnsi="Calibri"/>
          <w:sz w:val="24"/>
          <w:szCs w:val="24"/>
        </w:rPr>
      </w:pPr>
    </w:p>
    <w:p w14:paraId="1D5862BD" w14:textId="54DCBE1D" w:rsidR="00CC5F79" w:rsidRPr="00486013" w:rsidRDefault="00DE10B4" w:rsidP="00E07D7E">
      <w:pPr>
        <w:pStyle w:val="Heading2"/>
        <w:numPr>
          <w:ilvl w:val="1"/>
          <w:numId w:val="29"/>
        </w:numPr>
        <w:rPr>
          <w:rFonts w:ascii="Calibri" w:hAnsi="Calibri" w:cs="Calibri"/>
        </w:rPr>
      </w:pPr>
      <w:bookmarkStart w:id="28" w:name="_Toc154150828"/>
      <w:r w:rsidRPr="00486013">
        <w:rPr>
          <w:rFonts w:ascii="Calibri" w:hAnsi="Calibri" w:cs="Calibri"/>
        </w:rPr>
        <w:t xml:space="preserve">Reglementări europene și naționale, </w:t>
      </w:r>
      <w:r w:rsidR="00297225" w:rsidRPr="00486013">
        <w:rPr>
          <w:rFonts w:ascii="Calibri" w:hAnsi="Calibri" w:cs="Calibri"/>
        </w:rPr>
        <w:t xml:space="preserve">cadru strategic, </w:t>
      </w:r>
      <w:r w:rsidRPr="00486013">
        <w:rPr>
          <w:rFonts w:ascii="Calibri" w:hAnsi="Calibri" w:cs="Calibri"/>
        </w:rPr>
        <w:t>documente programatice</w:t>
      </w:r>
      <w:r w:rsidR="00A03B86" w:rsidRPr="00486013">
        <w:rPr>
          <w:rFonts w:ascii="Calibri" w:hAnsi="Calibri" w:cs="Calibri"/>
        </w:rPr>
        <w:t xml:space="preserve"> </w:t>
      </w:r>
      <w:r w:rsidR="00297225" w:rsidRPr="00486013">
        <w:rPr>
          <w:rFonts w:ascii="Calibri" w:hAnsi="Calibri" w:cs="Calibri"/>
        </w:rPr>
        <w:t>aplicabile</w:t>
      </w:r>
      <w:bookmarkEnd w:id="28"/>
    </w:p>
    <w:p w14:paraId="19E4316C" w14:textId="77777777" w:rsidR="00BF531B" w:rsidRPr="00486013" w:rsidRDefault="00BF531B" w:rsidP="00BF531B">
      <w:pPr>
        <w:spacing w:before="0" w:after="0"/>
        <w:jc w:val="both"/>
        <w:rPr>
          <w:rFonts w:ascii="Calibri" w:hAnsi="Calibri"/>
          <w:sz w:val="24"/>
          <w:szCs w:val="24"/>
        </w:rPr>
      </w:pPr>
      <w:r w:rsidRPr="00486013">
        <w:rPr>
          <w:rFonts w:ascii="Calibri" w:hAnsi="Calibr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6248BD7F" w14:textId="77777777" w:rsidR="00BF531B" w:rsidRPr="00486013" w:rsidRDefault="00BF531B" w:rsidP="00BF531B">
      <w:pPr>
        <w:spacing w:before="0" w:after="0"/>
        <w:jc w:val="both"/>
        <w:rPr>
          <w:rFonts w:ascii="Calibri" w:hAnsi="Calibri"/>
          <w:sz w:val="24"/>
          <w:szCs w:val="24"/>
        </w:rPr>
      </w:pPr>
    </w:p>
    <w:p w14:paraId="1B9A92FF" w14:textId="77777777" w:rsidR="00BF531B" w:rsidRPr="00486013" w:rsidRDefault="00BF531B" w:rsidP="00BF531B">
      <w:pPr>
        <w:spacing w:before="0" w:after="0"/>
        <w:jc w:val="both"/>
        <w:rPr>
          <w:rFonts w:ascii="Calibri" w:hAnsi="Calibri"/>
          <w:sz w:val="24"/>
          <w:szCs w:val="24"/>
        </w:rPr>
      </w:pPr>
      <w:r w:rsidRPr="00486013">
        <w:rPr>
          <w:rFonts w:ascii="Calibri" w:hAnsi="Calibri"/>
          <w:sz w:val="24"/>
          <w:szCs w:val="24"/>
        </w:rPr>
        <w:t xml:space="preserve">Trimiterile la actele normative includ și modificările și completările ulterioare ale acestora, precum și orice alte acte normative subsecvente. </w:t>
      </w:r>
    </w:p>
    <w:p w14:paraId="1405FCA8" w14:textId="77777777" w:rsidR="00BF531B" w:rsidRPr="00486013" w:rsidRDefault="00BF531B" w:rsidP="00BF531B">
      <w:pPr>
        <w:spacing w:before="0" w:after="0"/>
        <w:jc w:val="both"/>
        <w:rPr>
          <w:rFonts w:ascii="Calibri" w:hAnsi="Calibri"/>
          <w:sz w:val="24"/>
          <w:szCs w:val="24"/>
        </w:rPr>
      </w:pPr>
    </w:p>
    <w:p w14:paraId="5E87064B" w14:textId="41B8C82E" w:rsidR="00B07052" w:rsidRPr="00486013" w:rsidRDefault="00BF531B" w:rsidP="00BF531B">
      <w:pPr>
        <w:spacing w:before="0" w:after="0"/>
        <w:jc w:val="both"/>
        <w:rPr>
          <w:rFonts w:ascii="Calibri" w:hAnsi="Calibri"/>
          <w:sz w:val="24"/>
          <w:szCs w:val="24"/>
        </w:rPr>
      </w:pPr>
      <w:r w:rsidRPr="00486013">
        <w:rPr>
          <w:rFonts w:ascii="Calibri" w:hAnsi="Calibri"/>
          <w:sz w:val="24"/>
          <w:szCs w:val="24"/>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68E45F48" w14:textId="77777777" w:rsidR="00BF531B" w:rsidRPr="00486013" w:rsidRDefault="00BF531B" w:rsidP="00BF531B">
      <w:pPr>
        <w:spacing w:before="0" w:after="0"/>
        <w:jc w:val="both"/>
        <w:rPr>
          <w:rFonts w:ascii="Calibri" w:hAnsi="Calibri"/>
          <w:sz w:val="24"/>
          <w:szCs w:val="24"/>
        </w:rPr>
      </w:pPr>
    </w:p>
    <w:p w14:paraId="7D094B9A" w14:textId="247266AA" w:rsidR="00F77B5D" w:rsidRPr="00486013" w:rsidRDefault="00F77B5D" w:rsidP="008E68AA">
      <w:pPr>
        <w:autoSpaceDE w:val="0"/>
        <w:autoSpaceDN w:val="0"/>
        <w:adjustRightInd w:val="0"/>
        <w:spacing w:before="0" w:after="0"/>
        <w:jc w:val="both"/>
        <w:rPr>
          <w:rFonts w:ascii="Calibri" w:hAnsi="Calibri"/>
          <w:sz w:val="24"/>
          <w:szCs w:val="24"/>
          <w:lang w:eastAsia="en-GB"/>
        </w:rPr>
      </w:pPr>
      <w:r w:rsidRPr="00486013">
        <w:rPr>
          <w:rFonts w:ascii="Calibri" w:hAnsi="Calibri"/>
          <w:b/>
          <w:bCs/>
          <w:sz w:val="24"/>
          <w:szCs w:val="24"/>
          <w:lang w:eastAsia="en-GB"/>
        </w:rPr>
        <w:t>A. Regulamente/reglement</w:t>
      </w:r>
      <w:r w:rsidR="00A90FAC" w:rsidRPr="00486013">
        <w:rPr>
          <w:rFonts w:ascii="Calibri" w:hAnsi="Calibri"/>
          <w:b/>
          <w:bCs/>
          <w:sz w:val="24"/>
          <w:szCs w:val="24"/>
          <w:lang w:eastAsia="en-GB"/>
        </w:rPr>
        <w:t>ă</w:t>
      </w:r>
      <w:r w:rsidRPr="00486013">
        <w:rPr>
          <w:rFonts w:ascii="Calibri" w:hAnsi="Calibri"/>
          <w:b/>
          <w:bCs/>
          <w:sz w:val="24"/>
          <w:szCs w:val="24"/>
          <w:lang w:eastAsia="en-GB"/>
        </w:rPr>
        <w:t xml:space="preserve">ri europene: </w:t>
      </w:r>
    </w:p>
    <w:p w14:paraId="68A64369" w14:textId="49DB05C4"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Regulamentul (UE) </w:t>
      </w:r>
      <w:r w:rsidR="00FB267A" w:rsidRPr="00486013">
        <w:rPr>
          <w:rFonts w:ascii="Calibri" w:hAnsi="Calibri"/>
          <w:sz w:val="24"/>
          <w:szCs w:val="24"/>
          <w:lang w:eastAsia="en-GB"/>
        </w:rPr>
        <w:t xml:space="preserve">nr. </w:t>
      </w:r>
      <w:r w:rsidR="001768B1" w:rsidRPr="00486013">
        <w:rPr>
          <w:rFonts w:ascii="Calibri" w:hAnsi="Calibri"/>
          <w:sz w:val="24"/>
          <w:szCs w:val="24"/>
          <w:lang w:eastAsia="en-GB"/>
        </w:rPr>
        <w:t>2021/1060</w:t>
      </w:r>
      <w:r w:rsidRPr="00486013">
        <w:rPr>
          <w:rFonts w:ascii="Calibri" w:hAnsi="Calibri"/>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272372" w:rsidRPr="00486013">
        <w:rPr>
          <w:rFonts w:ascii="Calibri" w:hAnsi="Calibri"/>
          <w:sz w:val="24"/>
          <w:szCs w:val="24"/>
          <w:lang w:eastAsia="en-GB"/>
        </w:rPr>
        <w:t>, cu modificările și completările ulterioare;</w:t>
      </w:r>
    </w:p>
    <w:p w14:paraId="4D7505B6" w14:textId="64C3D15D"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Regulamentul (UE) 2021/1058 al Parlamentului European și al Consiliului din 24 iunie 2021 privind Fondul european de dezvoltare regională și Fondul de coeziune</w:t>
      </w:r>
      <w:r w:rsidR="005921B1" w:rsidRPr="00486013">
        <w:rPr>
          <w:rFonts w:ascii="Calibri" w:hAnsi="Calibri"/>
          <w:sz w:val="24"/>
          <w:szCs w:val="24"/>
          <w:lang w:eastAsia="en-GB"/>
        </w:rPr>
        <w:t>, cu modificările și completările ulterioare</w:t>
      </w:r>
      <w:r w:rsidRPr="00486013">
        <w:rPr>
          <w:rFonts w:ascii="Calibri" w:hAnsi="Calibri"/>
          <w:sz w:val="24"/>
          <w:szCs w:val="24"/>
          <w:lang w:eastAsia="en-GB"/>
        </w:rPr>
        <w:t xml:space="preserve">; </w:t>
      </w:r>
    </w:p>
    <w:p w14:paraId="1D68E68B" w14:textId="50DFAC8F"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Regulamentul Consiliului (CE, EURATOM) nr. 2988/1995 privind protecția intereselor financiare ale Comunităților Europene, cu modificările și completările ulterioare; </w:t>
      </w:r>
    </w:p>
    <w:p w14:paraId="5C612AA7" w14:textId="28FDC315"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lastRenderedPageBreak/>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486013">
        <w:rPr>
          <w:rFonts w:ascii="Calibri" w:hAnsi="Calibri"/>
          <w:sz w:val="24"/>
          <w:szCs w:val="24"/>
          <w:lang w:eastAsia="en-GB"/>
        </w:rPr>
        <w:t xml:space="preserve"> cu modificările și completările ulterioare</w:t>
      </w:r>
      <w:r w:rsidRPr="00486013">
        <w:rPr>
          <w:rFonts w:ascii="Calibri" w:hAnsi="Calibri"/>
          <w:sz w:val="24"/>
          <w:szCs w:val="24"/>
          <w:lang w:eastAsia="en-GB"/>
        </w:rPr>
        <w:t xml:space="preserve">; </w:t>
      </w:r>
    </w:p>
    <w:p w14:paraId="30F8CC34" w14:textId="4A845654" w:rsidR="00F77B5D" w:rsidRPr="00486013" w:rsidRDefault="00266FAE"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rPr>
        <w:t xml:space="preserve">Regulamentul (UE) 2020/852 al Parlamentului Europeanși al Consiliului din 18 iunie 2020 privind instituirea unui cadru care să faciliteze investițiile durabile și de modificare a Regulamentului (UE) 2019/2088, </w:t>
      </w:r>
      <w:r w:rsidRPr="00486013">
        <w:rPr>
          <w:rFonts w:ascii="Calibri" w:hAnsi="Calibri"/>
          <w:sz w:val="24"/>
          <w:szCs w:val="24"/>
          <w:lang w:eastAsia="en-GB"/>
        </w:rPr>
        <w:t>cu modificările și completările ulterioare</w:t>
      </w:r>
      <w:r w:rsidR="00F77B5D" w:rsidRPr="00486013">
        <w:rPr>
          <w:rFonts w:ascii="Calibri" w:hAnsi="Calibri"/>
          <w:sz w:val="24"/>
          <w:szCs w:val="24"/>
          <w:lang w:eastAsia="en-GB"/>
        </w:rPr>
        <w:t xml:space="preserve">; </w:t>
      </w:r>
    </w:p>
    <w:p w14:paraId="53BEA96D" w14:textId="7F9916F6"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Comunicarea Comisiei C (2021) 1054 final din 12 februarie 2021. Orientări tehnice privind aplicarea principiului de „a nu prejudicia în mod semnificativ” în temeiul Regulamentului privind Mecanismul de redresare și reziliență</w:t>
      </w:r>
      <w:r w:rsidR="005921B1" w:rsidRPr="00486013">
        <w:rPr>
          <w:rFonts w:ascii="Calibri" w:hAnsi="Calibri"/>
          <w:sz w:val="24"/>
          <w:szCs w:val="24"/>
          <w:lang w:eastAsia="en-GB"/>
        </w:rPr>
        <w:t>, cu modificările și completările ulterioare</w:t>
      </w:r>
      <w:r w:rsidRPr="00486013">
        <w:rPr>
          <w:rFonts w:ascii="Calibri" w:hAnsi="Calibri"/>
          <w:sz w:val="24"/>
          <w:szCs w:val="24"/>
          <w:lang w:eastAsia="en-GB"/>
        </w:rPr>
        <w:t xml:space="preserve">; </w:t>
      </w:r>
    </w:p>
    <w:p w14:paraId="54769FD3" w14:textId="3A16BE6A"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Comunicarea Comisiei (2021/C 373/01) - Orientări tehnice referitoare la imunizarea infrastructurii la schimbările climatice în perioada 2021-2027</w:t>
      </w:r>
      <w:r w:rsidR="00F16ED2" w:rsidRPr="00486013">
        <w:rPr>
          <w:rFonts w:ascii="Calibri" w:hAnsi="Calibri"/>
          <w:sz w:val="24"/>
          <w:szCs w:val="24"/>
          <w:lang w:eastAsia="en-GB"/>
        </w:rPr>
        <w:t>, cu modificările și completările ulterioare</w:t>
      </w:r>
      <w:r w:rsidRPr="00486013">
        <w:rPr>
          <w:rFonts w:ascii="Calibri" w:hAnsi="Calibri"/>
          <w:sz w:val="24"/>
          <w:szCs w:val="24"/>
          <w:lang w:eastAsia="en-GB"/>
        </w:rPr>
        <w:t xml:space="preserve">; </w:t>
      </w:r>
    </w:p>
    <w:p w14:paraId="36849EAA" w14:textId="0E5331E9" w:rsidR="00F77B5D" w:rsidRPr="00486013"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Directiva (UE) 2018/2001 a Parlamentului European și a Consiliului din 11 decembrie 2018 privind promovarea utilizării energiei din surse regenerabile</w:t>
      </w:r>
      <w:r w:rsidR="00614B9C" w:rsidRPr="00486013">
        <w:rPr>
          <w:rFonts w:ascii="Calibri" w:hAnsi="Calibri"/>
          <w:sz w:val="24"/>
          <w:szCs w:val="24"/>
          <w:lang w:eastAsia="en-GB"/>
        </w:rPr>
        <w:t>, cu modificările și completările ulterioare</w:t>
      </w:r>
      <w:r w:rsidRPr="00486013">
        <w:rPr>
          <w:rFonts w:ascii="Calibri" w:hAnsi="Calibri"/>
          <w:sz w:val="24"/>
          <w:szCs w:val="24"/>
          <w:lang w:eastAsia="en-GB"/>
        </w:rPr>
        <w:t xml:space="preserve">; </w:t>
      </w:r>
    </w:p>
    <w:p w14:paraId="668E8C86" w14:textId="77777777" w:rsidR="00F77B5D" w:rsidRPr="00486013" w:rsidRDefault="00F77B5D" w:rsidP="008E68AA">
      <w:pPr>
        <w:autoSpaceDE w:val="0"/>
        <w:autoSpaceDN w:val="0"/>
        <w:adjustRightInd w:val="0"/>
        <w:spacing w:before="0" w:after="0"/>
        <w:jc w:val="both"/>
        <w:rPr>
          <w:rFonts w:ascii="Calibri" w:hAnsi="Calibri"/>
          <w:sz w:val="24"/>
          <w:szCs w:val="24"/>
          <w:lang w:eastAsia="en-GB"/>
        </w:rPr>
      </w:pPr>
    </w:p>
    <w:p w14:paraId="05B1CCD8" w14:textId="40F25662" w:rsidR="00326DB4" w:rsidRPr="00486013" w:rsidRDefault="00326DB4" w:rsidP="008E68AA">
      <w:pPr>
        <w:autoSpaceDE w:val="0"/>
        <w:autoSpaceDN w:val="0"/>
        <w:adjustRightInd w:val="0"/>
        <w:spacing w:before="0" w:after="0"/>
        <w:jc w:val="both"/>
        <w:rPr>
          <w:rFonts w:ascii="Calibri" w:hAnsi="Calibri"/>
          <w:sz w:val="24"/>
          <w:szCs w:val="24"/>
          <w:lang w:eastAsia="en-GB"/>
        </w:rPr>
      </w:pPr>
      <w:r w:rsidRPr="00486013">
        <w:rPr>
          <w:rFonts w:ascii="Calibri" w:hAnsi="Calibri"/>
          <w:b/>
          <w:bCs/>
          <w:sz w:val="24"/>
          <w:szCs w:val="24"/>
          <w:lang w:eastAsia="en-GB"/>
        </w:rPr>
        <w:t xml:space="preserve">B. Legislaţie naţională </w:t>
      </w:r>
      <w:r w:rsidR="00F00E47" w:rsidRPr="00486013">
        <w:rPr>
          <w:rFonts w:ascii="Calibri" w:hAnsi="Calibri"/>
          <w:b/>
          <w:bCs/>
          <w:sz w:val="24"/>
          <w:szCs w:val="24"/>
          <w:lang w:eastAsia="en-GB"/>
        </w:rPr>
        <w:t>(cu modificările și completările ulterioare)</w:t>
      </w:r>
    </w:p>
    <w:p w14:paraId="50420DB4" w14:textId="77777777" w:rsidR="002E2A10" w:rsidRPr="00486013" w:rsidRDefault="002E2A10" w:rsidP="00E07D7E">
      <w:pPr>
        <w:pStyle w:val="ListParagraph"/>
        <w:numPr>
          <w:ilvl w:val="0"/>
          <w:numId w:val="7"/>
        </w:numPr>
        <w:jc w:val="both"/>
        <w:rPr>
          <w:rFonts w:ascii="Calibri" w:eastAsia="Times New Roman" w:hAnsi="Calibri"/>
          <w:sz w:val="24"/>
          <w:szCs w:val="24"/>
          <w:lang w:val="en-GB" w:eastAsia="en-GB"/>
        </w:rPr>
      </w:pPr>
      <w:r w:rsidRPr="00486013">
        <w:rPr>
          <w:rFonts w:ascii="Calibri" w:eastAsia="Times New Roman" w:hAnsi="Calibri"/>
          <w:sz w:val="24"/>
          <w:szCs w:val="24"/>
          <w:lang w:val="en-GB" w:eastAsia="en-GB"/>
        </w:rPr>
        <w:t xml:space="preserve">LEGEA </w:t>
      </w:r>
      <w:proofErr w:type="spellStart"/>
      <w:r w:rsidRPr="00486013">
        <w:rPr>
          <w:rFonts w:ascii="Calibri" w:eastAsia="Times New Roman" w:hAnsi="Calibri"/>
          <w:sz w:val="24"/>
          <w:szCs w:val="24"/>
          <w:lang w:val="en-GB" w:eastAsia="en-GB"/>
        </w:rPr>
        <w:t>educaţiei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naţionale</w:t>
      </w:r>
      <w:proofErr w:type="spellEnd"/>
      <w:r w:rsidRPr="00486013">
        <w:rPr>
          <w:rFonts w:ascii="Calibri" w:eastAsia="Times New Roman" w:hAnsi="Calibri"/>
          <w:sz w:val="24"/>
          <w:szCs w:val="24"/>
          <w:lang w:val="en-GB" w:eastAsia="en-GB"/>
        </w:rPr>
        <w:t xml:space="preserve"> nr. 1 din 5 </w:t>
      </w:r>
      <w:proofErr w:type="spellStart"/>
      <w:r w:rsidRPr="00486013">
        <w:rPr>
          <w:rFonts w:ascii="Calibri" w:eastAsia="Times New Roman" w:hAnsi="Calibri"/>
          <w:sz w:val="24"/>
          <w:szCs w:val="24"/>
          <w:lang w:val="en-GB" w:eastAsia="en-GB"/>
        </w:rPr>
        <w:t>ianuarie</w:t>
      </w:r>
      <w:proofErr w:type="spellEnd"/>
      <w:r w:rsidRPr="00486013">
        <w:rPr>
          <w:rFonts w:ascii="Calibri" w:eastAsia="Times New Roman" w:hAnsi="Calibri"/>
          <w:sz w:val="24"/>
          <w:szCs w:val="24"/>
          <w:lang w:val="en-GB" w:eastAsia="en-GB"/>
        </w:rPr>
        <w:t xml:space="preserve"> 2011;</w:t>
      </w:r>
    </w:p>
    <w:p w14:paraId="04812E88" w14:textId="60570FB4" w:rsidR="002E2A10" w:rsidRPr="00486013" w:rsidRDefault="002E2A10" w:rsidP="00E07D7E">
      <w:pPr>
        <w:pStyle w:val="ListParagraph"/>
        <w:numPr>
          <w:ilvl w:val="0"/>
          <w:numId w:val="7"/>
        </w:numPr>
        <w:jc w:val="both"/>
        <w:rPr>
          <w:rFonts w:ascii="Calibri" w:eastAsia="Times New Roman" w:hAnsi="Calibri"/>
          <w:sz w:val="24"/>
          <w:szCs w:val="24"/>
          <w:lang w:val="en-GB" w:eastAsia="en-GB"/>
        </w:rPr>
      </w:pPr>
      <w:r w:rsidRPr="00486013">
        <w:rPr>
          <w:rFonts w:ascii="Calibri" w:eastAsia="Times New Roman" w:hAnsi="Calibri"/>
          <w:sz w:val="24"/>
          <w:szCs w:val="24"/>
          <w:lang w:val="en-GB" w:eastAsia="en-GB"/>
        </w:rPr>
        <w:t xml:space="preserve">LEGEA nr. 248 din 28 </w:t>
      </w:r>
      <w:proofErr w:type="spellStart"/>
      <w:r w:rsidRPr="00486013">
        <w:rPr>
          <w:rFonts w:ascii="Calibri" w:eastAsia="Times New Roman" w:hAnsi="Calibri"/>
          <w:sz w:val="24"/>
          <w:szCs w:val="24"/>
          <w:lang w:val="en-GB" w:eastAsia="en-GB"/>
        </w:rPr>
        <w:t>octombrie</w:t>
      </w:r>
      <w:proofErr w:type="spellEnd"/>
      <w:r w:rsidRPr="00486013">
        <w:rPr>
          <w:rFonts w:ascii="Calibri" w:eastAsia="Times New Roman" w:hAnsi="Calibri"/>
          <w:sz w:val="24"/>
          <w:szCs w:val="24"/>
          <w:lang w:val="en-GB" w:eastAsia="en-GB"/>
        </w:rPr>
        <w:t xml:space="preserve"> 2015 </w:t>
      </w:r>
      <w:proofErr w:type="spellStart"/>
      <w:r w:rsidRPr="00486013">
        <w:rPr>
          <w:rFonts w:ascii="Calibri" w:eastAsia="Times New Roman" w:hAnsi="Calibri"/>
          <w:sz w:val="24"/>
          <w:szCs w:val="24"/>
          <w:lang w:val="en-GB" w:eastAsia="en-GB"/>
        </w:rPr>
        <w:t>privind</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stimularea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participării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învăţământul</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preşcolar</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copiilor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provenind</w:t>
      </w:r>
      <w:proofErr w:type="spellEnd"/>
      <w:r w:rsidRPr="00486013">
        <w:rPr>
          <w:rFonts w:ascii="Calibri" w:eastAsia="Times New Roman" w:hAnsi="Calibri"/>
          <w:sz w:val="24"/>
          <w:szCs w:val="24"/>
          <w:lang w:val="en-GB" w:eastAsia="en-GB"/>
        </w:rPr>
        <w:t xml:space="preserve"> din </w:t>
      </w:r>
      <w:proofErr w:type="spellStart"/>
      <w:r w:rsidRPr="00486013">
        <w:rPr>
          <w:rFonts w:ascii="Calibri" w:eastAsia="Times New Roman" w:hAnsi="Calibri"/>
          <w:sz w:val="24"/>
          <w:szCs w:val="24"/>
          <w:lang w:val="en-GB" w:eastAsia="en-GB"/>
        </w:rPr>
        <w:t>familii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defavorizate</w:t>
      </w:r>
      <w:proofErr w:type="spellEnd"/>
      <w:r w:rsidR="00647BCA" w:rsidRPr="00486013">
        <w:rPr>
          <w:rFonts w:ascii="Calibri" w:eastAsia="Times New Roman" w:hAnsi="Calibri"/>
          <w:sz w:val="24"/>
          <w:szCs w:val="24"/>
          <w:lang w:val="en-GB" w:eastAsia="en-GB"/>
        </w:rPr>
        <w:t xml:space="preserve">, </w:t>
      </w:r>
      <w:proofErr w:type="spellStart"/>
      <w:r w:rsidR="00647BCA" w:rsidRPr="00486013">
        <w:rPr>
          <w:rFonts w:ascii="Calibri" w:eastAsia="Times New Roman" w:hAnsi="Calibri"/>
          <w:sz w:val="24"/>
          <w:szCs w:val="24"/>
          <w:lang w:val="en-GB" w:eastAsia="en-GB"/>
        </w:rPr>
        <w:t>republicata</w:t>
      </w:r>
      <w:proofErr w:type="spellEnd"/>
      <w:r w:rsidRPr="00486013">
        <w:rPr>
          <w:rFonts w:ascii="Calibri" w:eastAsia="Times New Roman" w:hAnsi="Calibri"/>
          <w:sz w:val="24"/>
          <w:szCs w:val="24"/>
          <w:lang w:val="en-GB" w:eastAsia="en-GB"/>
        </w:rPr>
        <w:t>;</w:t>
      </w:r>
    </w:p>
    <w:p w14:paraId="212727E6" w14:textId="20E3C2E1" w:rsidR="002E2A10" w:rsidRPr="00486013" w:rsidRDefault="002E2A10"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486013">
        <w:rPr>
          <w:rFonts w:ascii="Calibri" w:eastAsia="Times New Roman" w:hAnsi="Calibri"/>
          <w:sz w:val="24"/>
          <w:szCs w:val="24"/>
          <w:lang w:val="en-GB" w:eastAsia="en-GB"/>
        </w:rPr>
        <w:t>HOTĂRÂRE</w:t>
      </w:r>
      <w:r w:rsidR="00635D9B" w:rsidRPr="00486013">
        <w:rPr>
          <w:rFonts w:ascii="Calibri" w:eastAsia="Times New Roman" w:hAnsi="Calibri"/>
          <w:sz w:val="24"/>
          <w:szCs w:val="24"/>
          <w:lang w:val="en-GB" w:eastAsia="en-GB"/>
        </w:rPr>
        <w:t>A</w:t>
      </w:r>
      <w:r w:rsidRPr="00486013">
        <w:rPr>
          <w:rFonts w:ascii="Calibri" w:eastAsia="Times New Roman" w:hAnsi="Calibri"/>
          <w:sz w:val="24"/>
          <w:szCs w:val="24"/>
          <w:lang w:val="en-GB" w:eastAsia="en-GB"/>
        </w:rPr>
        <w:t xml:space="preserve"> nr. 391 din 31 </w:t>
      </w:r>
      <w:proofErr w:type="spellStart"/>
      <w:r w:rsidRPr="00486013">
        <w:rPr>
          <w:rFonts w:ascii="Calibri" w:eastAsia="Times New Roman" w:hAnsi="Calibri"/>
          <w:sz w:val="24"/>
          <w:szCs w:val="24"/>
          <w:lang w:val="en-GB" w:eastAsia="en-GB"/>
        </w:rPr>
        <w:t>martie</w:t>
      </w:r>
      <w:proofErr w:type="spellEnd"/>
      <w:r w:rsidRPr="00486013">
        <w:rPr>
          <w:rFonts w:ascii="Calibri" w:eastAsia="Times New Roman" w:hAnsi="Calibri"/>
          <w:sz w:val="24"/>
          <w:szCs w:val="24"/>
          <w:lang w:val="en-GB" w:eastAsia="en-GB"/>
        </w:rPr>
        <w:t xml:space="preserve"> 2021 </w:t>
      </w:r>
      <w:proofErr w:type="spellStart"/>
      <w:r w:rsidRPr="00486013">
        <w:rPr>
          <w:rFonts w:ascii="Calibri" w:eastAsia="Times New Roman" w:hAnsi="Calibri"/>
          <w:sz w:val="24"/>
          <w:szCs w:val="24"/>
          <w:lang w:val="en-GB" w:eastAsia="en-GB"/>
        </w:rPr>
        <w:t>pentru</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modificarea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şi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completarea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Normelor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metodologice</w:t>
      </w:r>
      <w:proofErr w:type="spellEnd"/>
      <w:r w:rsidRPr="00486013">
        <w:rPr>
          <w:rFonts w:ascii="Calibri" w:eastAsia="Times New Roman" w:hAnsi="Calibri"/>
          <w:sz w:val="24"/>
          <w:szCs w:val="24"/>
          <w:lang w:val="en-GB" w:eastAsia="en-GB"/>
        </w:rPr>
        <w:t xml:space="preserve"> de </w:t>
      </w:r>
      <w:proofErr w:type="spellStart"/>
      <w:r w:rsidRPr="00486013">
        <w:rPr>
          <w:rFonts w:ascii="Calibri" w:eastAsia="Times New Roman" w:hAnsi="Calibri"/>
          <w:sz w:val="24"/>
          <w:szCs w:val="24"/>
          <w:lang w:val="en-GB" w:eastAsia="en-GB"/>
        </w:rPr>
        <w:t>aplicare</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prevederilor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Legii</w:t>
      </w:r>
      <w:proofErr w:type="spellEnd"/>
      <w:r w:rsidRPr="00486013">
        <w:rPr>
          <w:rFonts w:ascii="Calibri" w:eastAsia="Times New Roman" w:hAnsi="Calibri"/>
          <w:sz w:val="24"/>
          <w:szCs w:val="24"/>
          <w:lang w:val="en-GB" w:eastAsia="en-GB"/>
        </w:rPr>
        <w:t xml:space="preserve"> nr. 248/2015 </w:t>
      </w:r>
      <w:proofErr w:type="spellStart"/>
      <w:r w:rsidRPr="00486013">
        <w:rPr>
          <w:rFonts w:ascii="Calibri" w:eastAsia="Times New Roman" w:hAnsi="Calibri"/>
          <w:sz w:val="24"/>
          <w:szCs w:val="24"/>
          <w:lang w:val="en-GB" w:eastAsia="en-GB"/>
        </w:rPr>
        <w:t>privind</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stimularea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participării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învăţământul</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preşcolar</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copiilor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provenind</w:t>
      </w:r>
      <w:proofErr w:type="spellEnd"/>
      <w:r w:rsidRPr="00486013">
        <w:rPr>
          <w:rFonts w:ascii="Calibri" w:eastAsia="Times New Roman" w:hAnsi="Calibri"/>
          <w:sz w:val="24"/>
          <w:szCs w:val="24"/>
          <w:lang w:val="en-GB" w:eastAsia="en-GB"/>
        </w:rPr>
        <w:t xml:space="preserve"> din </w:t>
      </w:r>
      <w:proofErr w:type="spellStart"/>
      <w:r w:rsidRPr="00486013">
        <w:rPr>
          <w:rFonts w:ascii="Calibri" w:eastAsia="Times New Roman" w:hAnsi="Calibri"/>
          <w:sz w:val="24"/>
          <w:szCs w:val="24"/>
          <w:lang w:val="en-GB" w:eastAsia="en-GB"/>
        </w:rPr>
        <w:t>familii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defavorizate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şi</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procedurii</w:t>
      </w:r>
      <w:proofErr w:type="spellEnd"/>
      <w:r w:rsidRPr="00486013">
        <w:rPr>
          <w:rFonts w:ascii="Calibri" w:eastAsia="Times New Roman" w:hAnsi="Calibri"/>
          <w:sz w:val="24"/>
          <w:szCs w:val="24"/>
          <w:lang w:val="en-GB" w:eastAsia="en-GB"/>
        </w:rPr>
        <w:t xml:space="preserve"> de </w:t>
      </w:r>
      <w:proofErr w:type="spellStart"/>
      <w:r w:rsidRPr="00486013">
        <w:rPr>
          <w:rFonts w:ascii="Calibri" w:eastAsia="Times New Roman" w:hAnsi="Calibri"/>
          <w:sz w:val="24"/>
          <w:szCs w:val="24"/>
          <w:lang w:val="en-GB" w:eastAsia="en-GB"/>
        </w:rPr>
        <w:t>acordare</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tichetelor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sociale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pentru</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grădiniţă</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aprobate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prin</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Hotărârea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Guvernului</w:t>
      </w:r>
      <w:proofErr w:type="spellEnd"/>
      <w:r w:rsidRPr="00486013">
        <w:rPr>
          <w:rFonts w:ascii="Calibri" w:eastAsia="Times New Roman" w:hAnsi="Calibri"/>
          <w:sz w:val="24"/>
          <w:szCs w:val="24"/>
          <w:lang w:val="en-GB" w:eastAsia="en-GB"/>
        </w:rPr>
        <w:t xml:space="preserve"> nr. 15/2016;</w:t>
      </w:r>
    </w:p>
    <w:p w14:paraId="12168E00" w14:textId="5CB7F253"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HOTĂRÂRE</w:t>
      </w:r>
      <w:r w:rsidR="00635D9B" w:rsidRPr="00486013">
        <w:rPr>
          <w:rFonts w:ascii="Calibri" w:hAnsi="Calibri"/>
          <w:sz w:val="24"/>
          <w:szCs w:val="24"/>
          <w:lang w:eastAsia="en-GB"/>
        </w:rPr>
        <w:t>A</w:t>
      </w:r>
      <w:r w:rsidRPr="00486013">
        <w:rPr>
          <w:rFonts w:ascii="Calibri" w:hAnsi="Calibri"/>
          <w:sz w:val="24"/>
          <w:szCs w:val="24"/>
          <w:lang w:eastAsia="en-GB"/>
        </w:rPr>
        <w:t xml:space="preserve"> nr. 15 din 19 ianuarie 2016 pentru aprobarea Normelor metodologice de aplicare a prevederilor Legii nr. 248/2015 privind stimularea participării în învăţământul preşcolar a copiilor provenind din familii defavorizate şi a procedurii de acordare a tichetelor sociale pentru grădiniţă;</w:t>
      </w:r>
    </w:p>
    <w:p w14:paraId="0F4F8B8E" w14:textId="1B43972F" w:rsidR="00585445" w:rsidRPr="00486013" w:rsidRDefault="00585445"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O</w:t>
      </w:r>
      <w:r w:rsidR="00635D9B" w:rsidRPr="00486013">
        <w:rPr>
          <w:rFonts w:ascii="Calibri" w:hAnsi="Calibri"/>
          <w:sz w:val="24"/>
          <w:szCs w:val="24"/>
          <w:lang w:eastAsia="en-GB"/>
        </w:rPr>
        <w:t>RDINUL</w:t>
      </w:r>
      <w:r w:rsidRPr="00486013">
        <w:rPr>
          <w:rFonts w:ascii="Calibri" w:hAnsi="Calibri"/>
          <w:sz w:val="24"/>
          <w:szCs w:val="24"/>
          <w:lang w:eastAsia="en-GB"/>
        </w:rPr>
        <w:t xml:space="preserve"> nr. 4143 din 29 iunie 2022 pentru aprobarea Standardelor privind materialele de predare-învăţare în educaţia timpurie şi a Normativului de dotare minimală pentru serviciile de educaţie timpurie a copiilor de la naştere la 6 ani;</w:t>
      </w:r>
    </w:p>
    <w:p w14:paraId="5849D26D" w14:textId="17D84A06"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HOTĂRÂRE</w:t>
      </w:r>
      <w:r w:rsidR="00635D9B" w:rsidRPr="00486013">
        <w:rPr>
          <w:rFonts w:ascii="Calibri" w:hAnsi="Calibri"/>
          <w:sz w:val="24"/>
          <w:szCs w:val="24"/>
          <w:lang w:eastAsia="en-GB"/>
        </w:rPr>
        <w:t>A</w:t>
      </w:r>
      <w:r w:rsidRPr="00486013">
        <w:rPr>
          <w:rFonts w:ascii="Calibri" w:hAnsi="Calibri"/>
          <w:sz w:val="24"/>
          <w:szCs w:val="24"/>
          <w:lang w:eastAsia="en-GB"/>
        </w:rPr>
        <w:t xml:space="preserve"> nr. 417 din 3 iunie 2015 pentru aprobarea Strategiei privind reducerea părăsirii timpurii a şcolii în România;</w:t>
      </w:r>
    </w:p>
    <w:p w14:paraId="2FF2649F" w14:textId="2A7BA60F"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LEGE</w:t>
      </w:r>
      <w:r w:rsidR="00635D9B" w:rsidRPr="00486013">
        <w:rPr>
          <w:rFonts w:ascii="Calibri" w:hAnsi="Calibri"/>
          <w:sz w:val="24"/>
          <w:szCs w:val="24"/>
          <w:lang w:eastAsia="en-GB"/>
        </w:rPr>
        <w:t>A</w:t>
      </w:r>
      <w:r w:rsidRPr="00486013">
        <w:rPr>
          <w:rFonts w:ascii="Calibri" w:hAnsi="Calibri"/>
          <w:sz w:val="24"/>
          <w:szCs w:val="24"/>
          <w:lang w:eastAsia="en-GB"/>
        </w:rPr>
        <w:t xml:space="preserve"> nr. 272 din 21 iunie 2004 privind protecţia şi promovarea drepturilor copilului</w:t>
      </w:r>
      <w:r w:rsidR="00E42884" w:rsidRPr="00486013">
        <w:rPr>
          <w:rFonts w:ascii="Calibri" w:hAnsi="Calibri"/>
          <w:sz w:val="24"/>
          <w:szCs w:val="24"/>
          <w:lang w:eastAsia="en-GB"/>
        </w:rPr>
        <w:t>, republicata</w:t>
      </w:r>
      <w:r w:rsidRPr="00486013">
        <w:rPr>
          <w:rFonts w:ascii="Calibri" w:hAnsi="Calibri"/>
          <w:sz w:val="24"/>
          <w:szCs w:val="24"/>
          <w:lang w:eastAsia="en-GB"/>
        </w:rPr>
        <w:t>;</w:t>
      </w:r>
    </w:p>
    <w:p w14:paraId="3E48BE27" w14:textId="649E43FF" w:rsidR="008851AF" w:rsidRPr="00486013"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486013">
        <w:rPr>
          <w:rFonts w:ascii="Calibri" w:hAnsi="Calibri"/>
          <w:sz w:val="24"/>
          <w:szCs w:val="24"/>
          <w:lang w:eastAsia="en-GB"/>
        </w:rPr>
        <w:lastRenderedPageBreak/>
        <w:t>LEGE</w:t>
      </w:r>
      <w:r w:rsidR="00635D9B" w:rsidRPr="00486013">
        <w:rPr>
          <w:rFonts w:ascii="Calibri" w:hAnsi="Calibri"/>
          <w:sz w:val="24"/>
          <w:szCs w:val="24"/>
          <w:lang w:eastAsia="en-GB"/>
        </w:rPr>
        <w:t>A</w:t>
      </w:r>
      <w:r w:rsidRPr="00486013">
        <w:rPr>
          <w:rFonts w:ascii="Calibri" w:hAnsi="Calibri"/>
          <w:sz w:val="24"/>
          <w:szCs w:val="24"/>
          <w:lang w:eastAsia="en-GB"/>
        </w:rPr>
        <w:t xml:space="preserve"> nr. 221 din 11 noiembrie 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957D5EC" w14:textId="168D808C"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LEGE</w:t>
      </w:r>
      <w:r w:rsidR="00635D9B" w:rsidRPr="00486013">
        <w:rPr>
          <w:rFonts w:ascii="Calibri" w:hAnsi="Calibri"/>
          <w:sz w:val="24"/>
          <w:szCs w:val="24"/>
          <w:lang w:eastAsia="en-GB"/>
        </w:rPr>
        <w:t>A</w:t>
      </w:r>
      <w:r w:rsidRPr="00486013">
        <w:rPr>
          <w:rFonts w:ascii="Calibri" w:hAnsi="Calibri"/>
          <w:sz w:val="24"/>
          <w:szCs w:val="24"/>
          <w:lang w:eastAsia="en-GB"/>
        </w:rPr>
        <w:t xml:space="preserve"> nr. 48 din 16 ianuarie 2002 pentru aprobarea Ordonanţei Guvernului nr. 137/2000 privind prevenirea şi sancţionarea tuturor formelor de discriminare;</w:t>
      </w:r>
    </w:p>
    <w:p w14:paraId="16B3C55F" w14:textId="2202D395" w:rsidR="008851AF" w:rsidRPr="00486013"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486013">
        <w:rPr>
          <w:rFonts w:ascii="Calibri" w:hAnsi="Calibri"/>
          <w:sz w:val="24"/>
          <w:szCs w:val="24"/>
          <w:lang w:eastAsia="en-GB"/>
        </w:rPr>
        <w:t>ORDONANŢ</w:t>
      </w:r>
      <w:r w:rsidR="00635D9B" w:rsidRPr="00486013">
        <w:rPr>
          <w:rFonts w:ascii="Calibri" w:hAnsi="Calibri"/>
          <w:sz w:val="24"/>
          <w:szCs w:val="24"/>
          <w:lang w:eastAsia="en-GB"/>
        </w:rPr>
        <w:t>A</w:t>
      </w:r>
      <w:r w:rsidRPr="00486013">
        <w:rPr>
          <w:rFonts w:ascii="Calibri" w:hAnsi="Calibri"/>
          <w:sz w:val="24"/>
          <w:szCs w:val="24"/>
          <w:lang w:eastAsia="en-GB"/>
        </w:rPr>
        <w:t xml:space="preserve"> nr. 137 din 31 august 2000 privind prevenirea şi sancţionarea tuturor formelor de discriminare</w:t>
      </w:r>
      <w:r w:rsidR="00277EC6" w:rsidRPr="00486013">
        <w:rPr>
          <w:rFonts w:ascii="Calibri" w:hAnsi="Calibri"/>
          <w:sz w:val="24"/>
          <w:szCs w:val="24"/>
          <w:lang w:eastAsia="en-GB"/>
        </w:rPr>
        <w:t>, republicata</w:t>
      </w:r>
      <w:r w:rsidRPr="00486013">
        <w:rPr>
          <w:rFonts w:ascii="Calibri" w:hAnsi="Calibri"/>
          <w:sz w:val="24"/>
          <w:szCs w:val="24"/>
          <w:lang w:eastAsia="en-GB"/>
        </w:rPr>
        <w:t>;</w:t>
      </w:r>
    </w:p>
    <w:p w14:paraId="0B4B8C51" w14:textId="5763429D" w:rsidR="008851AF" w:rsidRPr="00486013"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486013">
        <w:rPr>
          <w:rFonts w:ascii="Calibri" w:hAnsi="Calibri"/>
          <w:sz w:val="24"/>
          <w:szCs w:val="24"/>
          <w:lang w:eastAsia="en-GB"/>
        </w:rPr>
        <w:t>ORDIN</w:t>
      </w:r>
      <w:r w:rsidR="00635D9B" w:rsidRPr="00486013">
        <w:rPr>
          <w:rFonts w:ascii="Calibri" w:hAnsi="Calibri"/>
          <w:sz w:val="24"/>
          <w:szCs w:val="24"/>
          <w:lang w:eastAsia="en-GB"/>
        </w:rPr>
        <w:t>UL</w:t>
      </w:r>
      <w:r w:rsidRPr="00486013">
        <w:rPr>
          <w:rFonts w:ascii="Calibri" w:hAnsi="Calibri"/>
          <w:sz w:val="24"/>
          <w:szCs w:val="24"/>
          <w:lang w:eastAsia="en-GB"/>
        </w:rPr>
        <w:t xml:space="preserve"> nr. 5.574 din 7 octombrie 2011 pentru aprobarea Metodologiei privind organizarea serviciilor de sprijin educaţional pentru copiii, elevii şi tinerii cu cerinţe educaţionale speciale integraţi în învăţământul de masă;</w:t>
      </w:r>
    </w:p>
    <w:p w14:paraId="49AC22A5" w14:textId="15FF540F"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HOTĂRÂRE</w:t>
      </w:r>
      <w:r w:rsidR="00635D9B" w:rsidRPr="00486013">
        <w:rPr>
          <w:rFonts w:ascii="Calibri" w:hAnsi="Calibri"/>
          <w:sz w:val="24"/>
          <w:szCs w:val="24"/>
          <w:lang w:eastAsia="en-GB"/>
        </w:rPr>
        <w:t>A</w:t>
      </w:r>
      <w:r w:rsidRPr="00486013">
        <w:rPr>
          <w:rFonts w:ascii="Calibri" w:hAnsi="Calibri"/>
          <w:sz w:val="24"/>
          <w:szCs w:val="24"/>
          <w:lang w:eastAsia="en-GB"/>
        </w:rPr>
        <w:t xml:space="preserve"> nr. 994 din 18 noiembrie 2020 privind aprobarea standardelor de autorizare de funcţionare provizorie şi a standardelor de acreditare şi de evaluare externă periodică în învăţământul preuniversitar;</w:t>
      </w:r>
    </w:p>
    <w:p w14:paraId="429339C8" w14:textId="7F4880D0"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HOTĂRÂRE</w:t>
      </w:r>
      <w:r w:rsidR="00635D9B" w:rsidRPr="00486013">
        <w:rPr>
          <w:rFonts w:ascii="Calibri" w:hAnsi="Calibri"/>
          <w:sz w:val="24"/>
          <w:szCs w:val="24"/>
          <w:lang w:eastAsia="en-GB"/>
        </w:rPr>
        <w:t>A</w:t>
      </w:r>
      <w:r w:rsidRPr="00486013">
        <w:rPr>
          <w:rFonts w:ascii="Calibri" w:hAnsi="Calibri"/>
          <w:sz w:val="24"/>
          <w:szCs w:val="24"/>
          <w:lang w:eastAsia="en-GB"/>
        </w:rPr>
        <w:t xml:space="preserve"> nr. 631 din 11 mai 2022 pentru modificarea anexei la Hotărârea Guvernului nr. 994/2020 privind aprobarea standardelor de autorizare de funcţionare provizorie şi a standardelor de acreditare şi de evaluare externă periodică în învăţământul preuniversitar;</w:t>
      </w:r>
    </w:p>
    <w:p w14:paraId="2BF22DF6" w14:textId="05F2A1D4"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ORDIN</w:t>
      </w:r>
      <w:r w:rsidR="00635D9B" w:rsidRPr="00486013">
        <w:rPr>
          <w:rFonts w:ascii="Calibri" w:hAnsi="Calibri"/>
          <w:sz w:val="24"/>
          <w:szCs w:val="24"/>
          <w:lang w:eastAsia="en-GB"/>
        </w:rPr>
        <w:t>UL</w:t>
      </w:r>
      <w:r w:rsidRPr="00486013">
        <w:rPr>
          <w:rFonts w:ascii="Calibri" w:hAnsi="Calibri"/>
          <w:sz w:val="24"/>
          <w:szCs w:val="24"/>
          <w:lang w:eastAsia="en-GB"/>
        </w:rPr>
        <w:t xml:space="preserve"> nr. 2.487 din 20 septembrie 2022 pentru aprobarea reglementării tehnice "Normativ privind cerinţe de calitate specifice construcţiilor pentru grădiniţe de copii, indicativ NP 011-2022";</w:t>
      </w:r>
    </w:p>
    <w:p w14:paraId="542555E4" w14:textId="3A1753F2" w:rsidR="008851AF" w:rsidRPr="00486013"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486013">
        <w:rPr>
          <w:rFonts w:ascii="Calibri" w:hAnsi="Calibri"/>
          <w:sz w:val="24"/>
          <w:szCs w:val="24"/>
          <w:lang w:eastAsia="en-GB"/>
        </w:rPr>
        <w:t>Rezoluția Consiliului Uniunii Europene privind un cadru strategic pentru cooperarea europeană în domeniul educației și formării în perspectiva realizării și dezvoltării în continuare a spațiului european al educației (2021-2030)</w:t>
      </w:r>
      <w:r w:rsidR="009F3AD6" w:rsidRPr="00486013">
        <w:rPr>
          <w:rFonts w:ascii="Calibri" w:hAnsi="Calibri"/>
          <w:sz w:val="24"/>
          <w:szCs w:val="24"/>
          <w:lang w:eastAsia="en-GB"/>
        </w:rPr>
        <w:t xml:space="preserve"> 2021/C 66/01</w:t>
      </w:r>
      <w:r w:rsidRPr="00486013">
        <w:rPr>
          <w:rFonts w:ascii="Calibri" w:hAnsi="Calibri"/>
          <w:sz w:val="24"/>
          <w:szCs w:val="24"/>
          <w:lang w:eastAsia="en-GB"/>
        </w:rPr>
        <w:t>;</w:t>
      </w:r>
    </w:p>
    <w:p w14:paraId="78B09DB9" w14:textId="77777777" w:rsidR="0012249C" w:rsidRPr="00486013" w:rsidRDefault="0012249C"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proofErr w:type="spellStart"/>
      <w:r w:rsidRPr="00486013">
        <w:rPr>
          <w:rFonts w:ascii="Calibri" w:eastAsia="Times New Roman" w:hAnsi="Calibri"/>
          <w:sz w:val="24"/>
          <w:szCs w:val="24"/>
          <w:lang w:val="en-GB" w:eastAsia="en-GB"/>
        </w:rPr>
        <w:t>Metodologia</w:t>
      </w:r>
      <w:proofErr w:type="spellEnd"/>
      <w:r w:rsidRPr="00486013">
        <w:rPr>
          <w:rFonts w:ascii="Calibri" w:eastAsia="Times New Roman" w:hAnsi="Calibri"/>
          <w:sz w:val="24"/>
          <w:szCs w:val="24"/>
          <w:lang w:val="en-GB" w:eastAsia="en-GB"/>
        </w:rPr>
        <w:t xml:space="preserve"> din 28 </w:t>
      </w:r>
      <w:proofErr w:type="spellStart"/>
      <w:r w:rsidRPr="00486013">
        <w:rPr>
          <w:rFonts w:ascii="Calibri" w:eastAsia="Times New Roman" w:hAnsi="Calibri"/>
          <w:sz w:val="24"/>
          <w:szCs w:val="24"/>
          <w:lang w:val="en-GB" w:eastAsia="en-GB"/>
        </w:rPr>
        <w:t>decembrie</w:t>
      </w:r>
      <w:proofErr w:type="spellEnd"/>
      <w:r w:rsidRPr="00486013">
        <w:rPr>
          <w:rFonts w:ascii="Calibri" w:eastAsia="Times New Roman" w:hAnsi="Calibri"/>
          <w:sz w:val="24"/>
          <w:szCs w:val="24"/>
          <w:lang w:val="en-GB" w:eastAsia="en-GB"/>
        </w:rPr>
        <w:t xml:space="preserve"> 2022 de </w:t>
      </w:r>
      <w:proofErr w:type="spellStart"/>
      <w:r w:rsidRPr="00486013">
        <w:rPr>
          <w:rFonts w:ascii="Calibri" w:eastAsia="Times New Roman" w:hAnsi="Calibri"/>
          <w:sz w:val="24"/>
          <w:szCs w:val="24"/>
          <w:lang w:val="en-GB" w:eastAsia="en-GB"/>
        </w:rPr>
        <w:t>organizare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şi</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funcţionare</w:t>
      </w:r>
      <w:proofErr w:type="spellEnd"/>
      <w:r w:rsidRPr="00486013">
        <w:rPr>
          <w:rFonts w:ascii="Calibri" w:eastAsia="Times New Roman" w:hAnsi="Calibri"/>
          <w:sz w:val="24"/>
          <w:szCs w:val="24"/>
          <w:lang w:val="en-GB" w:eastAsia="en-GB"/>
        </w:rPr>
        <w:t xml:space="preserve"> a </w:t>
      </w:r>
      <w:proofErr w:type="spellStart"/>
      <w:r w:rsidRPr="00486013">
        <w:rPr>
          <w:rFonts w:ascii="Calibri" w:eastAsia="Times New Roman" w:hAnsi="Calibri"/>
          <w:sz w:val="24"/>
          <w:szCs w:val="24"/>
          <w:lang w:val="en-GB" w:eastAsia="en-GB"/>
        </w:rPr>
        <w:t>serviciilor</w:t>
      </w:r>
      <w:proofErr w:type="spellEnd"/>
      <w:r w:rsidRPr="00486013">
        <w:rPr>
          <w:rFonts w:ascii="Calibri" w:eastAsia="Times New Roman" w:hAnsi="Calibri"/>
          <w:sz w:val="24"/>
          <w:szCs w:val="24"/>
          <w:lang w:val="en-GB" w:eastAsia="en-GB"/>
        </w:rPr>
        <w:t xml:space="preserve"> de </w:t>
      </w:r>
      <w:proofErr w:type="spellStart"/>
      <w:r w:rsidRPr="00486013">
        <w:rPr>
          <w:rFonts w:ascii="Calibri" w:eastAsia="Times New Roman" w:hAnsi="Calibri"/>
          <w:sz w:val="24"/>
          <w:szCs w:val="24"/>
          <w:lang w:val="en-GB" w:eastAsia="en-GB"/>
        </w:rPr>
        <w:t>educaţie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timpurie</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complementare</w:t>
      </w:r>
      <w:proofErr w:type="spellEnd"/>
      <w:r w:rsidRPr="00486013">
        <w:rPr>
          <w:rFonts w:ascii="Calibri" w:eastAsia="Times New Roman" w:hAnsi="Calibri"/>
          <w:sz w:val="24"/>
          <w:szCs w:val="24"/>
          <w:lang w:val="en-GB" w:eastAsia="en-GB"/>
        </w:rPr>
        <w:t>;</w:t>
      </w:r>
    </w:p>
    <w:p w14:paraId="2BFC46DA" w14:textId="124D7B33" w:rsidR="0012249C" w:rsidRPr="00486013" w:rsidRDefault="00635D9B"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486013">
        <w:rPr>
          <w:rFonts w:ascii="Calibri" w:hAnsi="Calibri"/>
          <w:sz w:val="24"/>
          <w:szCs w:val="24"/>
          <w:lang w:eastAsia="en-GB"/>
        </w:rPr>
        <w:t>HOTĂRÂREA</w:t>
      </w:r>
      <w:r w:rsidR="0012249C" w:rsidRPr="00486013">
        <w:rPr>
          <w:rFonts w:ascii="Calibri" w:eastAsia="Times New Roman" w:hAnsi="Calibri"/>
          <w:sz w:val="24"/>
          <w:szCs w:val="24"/>
          <w:lang w:val="en-GB" w:eastAsia="en-GB"/>
        </w:rPr>
        <w:t xml:space="preserve"> nr. 1.604 din 28 </w:t>
      </w:r>
      <w:proofErr w:type="spellStart"/>
      <w:r w:rsidR="0012249C" w:rsidRPr="00486013">
        <w:rPr>
          <w:rFonts w:ascii="Calibri" w:eastAsia="Times New Roman" w:hAnsi="Calibri"/>
          <w:sz w:val="24"/>
          <w:szCs w:val="24"/>
          <w:lang w:val="en-GB" w:eastAsia="en-GB"/>
        </w:rPr>
        <w:t>decembrie</w:t>
      </w:r>
      <w:proofErr w:type="spellEnd"/>
      <w:r w:rsidR="0012249C" w:rsidRPr="00486013">
        <w:rPr>
          <w:rFonts w:ascii="Calibri" w:eastAsia="Times New Roman" w:hAnsi="Calibri"/>
          <w:sz w:val="24"/>
          <w:szCs w:val="24"/>
          <w:lang w:val="en-GB" w:eastAsia="en-GB"/>
        </w:rPr>
        <w:t xml:space="preserve"> 2022 </w:t>
      </w:r>
      <w:proofErr w:type="spellStart"/>
      <w:r w:rsidR="0012249C" w:rsidRPr="00486013">
        <w:rPr>
          <w:rFonts w:ascii="Calibri" w:eastAsia="Times New Roman" w:hAnsi="Calibri"/>
          <w:sz w:val="24"/>
          <w:szCs w:val="24"/>
          <w:lang w:val="en-GB" w:eastAsia="en-GB"/>
        </w:rPr>
        <w:t>pentru</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aprobarea</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Metodologiei</w:t>
      </w:r>
      <w:proofErr w:type="spellEnd"/>
      <w:r w:rsidR="0012249C" w:rsidRPr="00486013">
        <w:rPr>
          <w:rFonts w:ascii="Calibri" w:eastAsia="Times New Roman" w:hAnsi="Calibri"/>
          <w:sz w:val="24"/>
          <w:szCs w:val="24"/>
          <w:lang w:val="en-GB" w:eastAsia="en-GB"/>
        </w:rPr>
        <w:t xml:space="preserve"> de </w:t>
      </w:r>
      <w:proofErr w:type="spellStart"/>
      <w:r w:rsidR="0012249C" w:rsidRPr="00486013">
        <w:rPr>
          <w:rFonts w:ascii="Calibri" w:eastAsia="Times New Roman" w:hAnsi="Calibri"/>
          <w:sz w:val="24"/>
          <w:szCs w:val="24"/>
          <w:lang w:val="en-GB" w:eastAsia="en-GB"/>
        </w:rPr>
        <w:t>organizare</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şi</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funcţionare</w:t>
      </w:r>
      <w:proofErr w:type="spellEnd"/>
      <w:r w:rsidR="0012249C" w:rsidRPr="00486013">
        <w:rPr>
          <w:rFonts w:ascii="Calibri" w:eastAsia="Times New Roman" w:hAnsi="Calibri"/>
          <w:sz w:val="24"/>
          <w:szCs w:val="24"/>
          <w:lang w:val="en-GB" w:eastAsia="en-GB"/>
        </w:rPr>
        <w:t xml:space="preserve"> a </w:t>
      </w:r>
      <w:proofErr w:type="spellStart"/>
      <w:r w:rsidR="0012249C" w:rsidRPr="00486013">
        <w:rPr>
          <w:rFonts w:ascii="Calibri" w:eastAsia="Times New Roman" w:hAnsi="Calibri"/>
          <w:sz w:val="24"/>
          <w:szCs w:val="24"/>
          <w:lang w:val="en-GB" w:eastAsia="en-GB"/>
        </w:rPr>
        <w:t>serviciilor</w:t>
      </w:r>
      <w:proofErr w:type="spellEnd"/>
      <w:r w:rsidR="0012249C" w:rsidRPr="00486013">
        <w:rPr>
          <w:rFonts w:ascii="Calibri" w:eastAsia="Times New Roman" w:hAnsi="Calibri"/>
          <w:sz w:val="24"/>
          <w:szCs w:val="24"/>
          <w:lang w:val="en-GB" w:eastAsia="en-GB"/>
        </w:rPr>
        <w:t xml:space="preserve"> de </w:t>
      </w:r>
      <w:proofErr w:type="spellStart"/>
      <w:r w:rsidR="0012249C" w:rsidRPr="00486013">
        <w:rPr>
          <w:rFonts w:ascii="Calibri" w:eastAsia="Times New Roman" w:hAnsi="Calibri"/>
          <w:sz w:val="24"/>
          <w:szCs w:val="24"/>
          <w:lang w:val="en-GB" w:eastAsia="en-GB"/>
        </w:rPr>
        <w:t>educaţie</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timpurie</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complementare</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şi</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modificarea</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anexei</w:t>
      </w:r>
      <w:proofErr w:type="spellEnd"/>
      <w:r w:rsidR="0012249C" w:rsidRPr="00486013">
        <w:rPr>
          <w:rFonts w:ascii="Calibri" w:eastAsia="Times New Roman" w:hAnsi="Calibri"/>
          <w:sz w:val="24"/>
          <w:szCs w:val="24"/>
          <w:lang w:val="en-GB" w:eastAsia="en-GB"/>
        </w:rPr>
        <w:t xml:space="preserve"> nr. 4 la </w:t>
      </w:r>
      <w:proofErr w:type="spellStart"/>
      <w:r w:rsidR="0012249C" w:rsidRPr="00486013">
        <w:rPr>
          <w:rFonts w:ascii="Calibri" w:eastAsia="Times New Roman" w:hAnsi="Calibri"/>
          <w:sz w:val="24"/>
          <w:szCs w:val="24"/>
          <w:lang w:val="en-GB" w:eastAsia="en-GB"/>
        </w:rPr>
        <w:t>Hotărârea</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Guvernului</w:t>
      </w:r>
      <w:proofErr w:type="spellEnd"/>
      <w:r w:rsidR="0012249C" w:rsidRPr="00486013">
        <w:rPr>
          <w:rFonts w:ascii="Calibri" w:eastAsia="Times New Roman" w:hAnsi="Calibri"/>
          <w:sz w:val="24"/>
          <w:szCs w:val="24"/>
          <w:lang w:val="en-GB" w:eastAsia="en-GB"/>
        </w:rPr>
        <w:t xml:space="preserve"> nr. 369/2021 </w:t>
      </w:r>
      <w:proofErr w:type="spellStart"/>
      <w:r w:rsidR="0012249C" w:rsidRPr="00486013">
        <w:rPr>
          <w:rFonts w:ascii="Calibri" w:eastAsia="Times New Roman" w:hAnsi="Calibri"/>
          <w:sz w:val="24"/>
          <w:szCs w:val="24"/>
          <w:lang w:val="en-GB" w:eastAsia="en-GB"/>
        </w:rPr>
        <w:t>privind</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organizarea</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şi</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funcţionarea</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Ministerului</w:t>
      </w:r>
      <w:proofErr w:type="spellEnd"/>
      <w:r w:rsidR="0012249C" w:rsidRPr="00486013">
        <w:rPr>
          <w:rFonts w:ascii="Calibri" w:eastAsia="Times New Roman" w:hAnsi="Calibri"/>
          <w:sz w:val="24"/>
          <w:szCs w:val="24"/>
          <w:lang w:val="en-GB" w:eastAsia="en-GB"/>
        </w:rPr>
        <w:t xml:space="preserve"> </w:t>
      </w:r>
      <w:proofErr w:type="spellStart"/>
      <w:r w:rsidR="0012249C" w:rsidRPr="00486013">
        <w:rPr>
          <w:rFonts w:ascii="Calibri" w:eastAsia="Times New Roman" w:hAnsi="Calibri"/>
          <w:sz w:val="24"/>
          <w:szCs w:val="24"/>
          <w:lang w:val="en-GB" w:eastAsia="en-GB"/>
        </w:rPr>
        <w:t>Educaţiei</w:t>
      </w:r>
      <w:proofErr w:type="spellEnd"/>
      <w:r w:rsidR="0012249C" w:rsidRPr="00486013">
        <w:rPr>
          <w:rFonts w:ascii="Calibri" w:eastAsia="Times New Roman" w:hAnsi="Calibri"/>
          <w:sz w:val="24"/>
          <w:szCs w:val="24"/>
          <w:lang w:val="en-GB" w:eastAsia="en-GB"/>
        </w:rPr>
        <w:t>;</w:t>
      </w:r>
    </w:p>
    <w:p w14:paraId="696774CB" w14:textId="1BF5C6F6"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L</w:t>
      </w:r>
      <w:r w:rsidR="00635D9B" w:rsidRPr="00486013">
        <w:rPr>
          <w:rFonts w:ascii="Calibri" w:hAnsi="Calibri"/>
          <w:sz w:val="24"/>
          <w:szCs w:val="24"/>
          <w:lang w:eastAsia="en-GB"/>
        </w:rPr>
        <w:t>EGEA</w:t>
      </w:r>
      <w:r w:rsidRPr="00486013">
        <w:rPr>
          <w:rFonts w:ascii="Calibri" w:hAnsi="Calibri"/>
          <w:sz w:val="24"/>
          <w:szCs w:val="24"/>
          <w:lang w:eastAsia="en-GB"/>
        </w:rPr>
        <w:t xml:space="preserve"> nr. 448 din </w:t>
      </w:r>
      <w:r w:rsidR="00812CAA" w:rsidRPr="00486013">
        <w:rPr>
          <w:rFonts w:ascii="Calibri" w:hAnsi="Calibri"/>
          <w:sz w:val="24"/>
          <w:szCs w:val="24"/>
          <w:lang w:eastAsia="en-GB"/>
        </w:rPr>
        <w:t xml:space="preserve">6 decembrie </w:t>
      </w:r>
      <w:r w:rsidRPr="00486013">
        <w:rPr>
          <w:rFonts w:ascii="Calibri" w:hAnsi="Calibri"/>
          <w:sz w:val="24"/>
          <w:szCs w:val="24"/>
          <w:lang w:eastAsia="en-GB"/>
        </w:rPr>
        <w:t xml:space="preserve">2006 privind protecţia şi promovarea drepturilor persoanelor cu </w:t>
      </w:r>
      <w:r w:rsidR="00812CAA" w:rsidRPr="00486013">
        <w:rPr>
          <w:rFonts w:ascii="Calibri" w:hAnsi="Calibri"/>
          <w:sz w:val="24"/>
          <w:szCs w:val="24"/>
          <w:lang w:eastAsia="en-GB"/>
        </w:rPr>
        <w:t>handicap</w:t>
      </w:r>
      <w:r w:rsidRPr="00486013">
        <w:rPr>
          <w:rFonts w:ascii="Calibri" w:hAnsi="Calibri"/>
          <w:sz w:val="24"/>
          <w:szCs w:val="24"/>
          <w:lang w:eastAsia="en-GB"/>
        </w:rPr>
        <w:t xml:space="preserve">, republicată, cu modificările și completările ulterioare (a se vedea capitolul IV Accesibilitate); </w:t>
      </w:r>
    </w:p>
    <w:p w14:paraId="40F86E61" w14:textId="77777777"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OUG nr. 122/2020, privind unele măsuri pentru asigurarea eficientizării procesului decizional al fondurilor externe nerambursabile destinate dezvoltării regionale în România; </w:t>
      </w:r>
    </w:p>
    <w:p w14:paraId="05FB39D2" w14:textId="0E8B993F" w:rsidR="008851AF" w:rsidRPr="00486013"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HOTĂRÂREA nr.</w:t>
      </w:r>
      <w:r w:rsidR="008851AF" w:rsidRPr="00486013">
        <w:rPr>
          <w:rFonts w:ascii="Calibri" w:hAnsi="Calibr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1E5DC33" w14:textId="77777777"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lastRenderedPageBreak/>
        <w:t xml:space="preserve">OUG 66/2011, privind prevenirea, constatarea și sancționarea neregulilor apărute în obținerea și utilizarea fondurilor europene și/sau a fondurilor publice naționale aferente acestora; </w:t>
      </w:r>
    </w:p>
    <w:p w14:paraId="3A3D38C4" w14:textId="2F2F902A" w:rsidR="008851AF" w:rsidRPr="00486013"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HOTĂRÂREA </w:t>
      </w:r>
      <w:r w:rsidR="008851AF" w:rsidRPr="00486013">
        <w:rPr>
          <w:rFonts w:ascii="Calibri" w:hAnsi="Calibri"/>
          <w:sz w:val="24"/>
          <w:szCs w:val="24"/>
          <w:lang w:eastAsia="en-GB"/>
        </w:rPr>
        <w:t xml:space="preserve">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77E5EAD9" w14:textId="77777777"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A6F78B9" w14:textId="08451EC7" w:rsidR="008851AF" w:rsidRPr="00486013"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HOTĂRÂREA </w:t>
      </w:r>
      <w:r w:rsidR="008851AF" w:rsidRPr="00486013">
        <w:rPr>
          <w:rFonts w:ascii="Calibri" w:hAnsi="Calibri"/>
          <w:sz w:val="24"/>
          <w:szCs w:val="24"/>
          <w:lang w:eastAsia="en-GB"/>
        </w:rPr>
        <w:t xml:space="preserve">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D35B65" w14:textId="0B5A19B5"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O</w:t>
      </w:r>
      <w:r w:rsidR="00635D9B" w:rsidRPr="00486013">
        <w:rPr>
          <w:rFonts w:ascii="Calibri" w:hAnsi="Calibri"/>
          <w:sz w:val="24"/>
          <w:szCs w:val="24"/>
          <w:lang w:eastAsia="en-GB"/>
        </w:rPr>
        <w:t>RDINUL</w:t>
      </w:r>
      <w:r w:rsidRPr="00486013">
        <w:rPr>
          <w:rFonts w:ascii="Calibri" w:hAnsi="Calibri"/>
          <w:sz w:val="24"/>
          <w:szCs w:val="24"/>
          <w:lang w:eastAsia="en-GB"/>
        </w:rPr>
        <w:t xml:space="preserve"> nr. 189 din 2013 pentru aprobarea reglementării tehnice "Normativ privind adaptarea clădirilor civile şi spaţiului urban la nevoile individuale ale persoanelor cu handicap, indicativ NP 051-2012 - Revizuire NP 051/2000"; </w:t>
      </w:r>
    </w:p>
    <w:p w14:paraId="6BEAA45D" w14:textId="28486F38" w:rsidR="008851AF" w:rsidRPr="00486013" w:rsidRDefault="00B6382C"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OUG</w:t>
      </w:r>
      <w:r w:rsidR="008851AF" w:rsidRPr="00486013">
        <w:rPr>
          <w:rFonts w:ascii="Calibri" w:hAnsi="Calibri"/>
          <w:sz w:val="24"/>
          <w:szCs w:val="24"/>
          <w:lang w:eastAsia="en-GB"/>
        </w:rPr>
        <w:t xml:space="preserve"> nr. 57 din 2019 privind Codul </w:t>
      </w:r>
      <w:r w:rsidR="00483E78" w:rsidRPr="00486013">
        <w:rPr>
          <w:rFonts w:ascii="Calibri" w:hAnsi="Calibri"/>
          <w:sz w:val="24"/>
          <w:szCs w:val="24"/>
          <w:lang w:eastAsia="en-GB"/>
        </w:rPr>
        <w:t>Administrativ</w:t>
      </w:r>
      <w:r w:rsidR="008851AF" w:rsidRPr="00486013">
        <w:rPr>
          <w:rFonts w:ascii="Calibri" w:hAnsi="Calibri"/>
          <w:sz w:val="24"/>
          <w:szCs w:val="24"/>
          <w:lang w:eastAsia="en-GB"/>
        </w:rPr>
        <w:t>;</w:t>
      </w:r>
    </w:p>
    <w:p w14:paraId="10557C92" w14:textId="0ABE9A79" w:rsidR="008851AF" w:rsidRPr="00486013"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OUG</w:t>
      </w:r>
      <w:r w:rsidR="008851AF" w:rsidRPr="00486013">
        <w:rPr>
          <w:rFonts w:ascii="Calibri" w:hAnsi="Calibri"/>
          <w:sz w:val="24"/>
          <w:szCs w:val="24"/>
          <w:lang w:eastAsia="en-GB"/>
        </w:rPr>
        <w:t xml:space="preserve"> nr. 171 din 2022 pentru accelerarea implementării proiectelor de infrastructură finanţate din fonduri externe nerambursabile, precum şi pentru modificarea şi completarea unor acte normative</w:t>
      </w:r>
      <w:r w:rsidR="00072D4D" w:rsidRPr="00486013">
        <w:rPr>
          <w:rFonts w:ascii="Calibri" w:hAnsi="Calibri"/>
          <w:sz w:val="24"/>
          <w:szCs w:val="24"/>
          <w:lang w:eastAsia="en-GB"/>
        </w:rPr>
        <w:t>;</w:t>
      </w:r>
    </w:p>
    <w:p w14:paraId="34F92922" w14:textId="2F342473" w:rsidR="00BB0388" w:rsidRPr="00486013" w:rsidRDefault="00BB0388"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486013">
        <w:rPr>
          <w:rFonts w:ascii="Calibri" w:eastAsia="Times New Roman" w:hAnsi="Calibri"/>
          <w:sz w:val="24"/>
          <w:szCs w:val="24"/>
          <w:lang w:val="en-GB" w:eastAsia="en-GB"/>
        </w:rPr>
        <w:t xml:space="preserve">OUG </w:t>
      </w:r>
      <w:r w:rsidR="009B676A" w:rsidRPr="00486013">
        <w:rPr>
          <w:rFonts w:ascii="Calibri" w:eastAsia="Times New Roman" w:hAnsi="Calibri"/>
          <w:sz w:val="24"/>
          <w:szCs w:val="24"/>
          <w:lang w:val="en-GB" w:eastAsia="en-GB"/>
        </w:rPr>
        <w:t xml:space="preserve">nr. </w:t>
      </w:r>
      <w:r w:rsidRPr="00486013">
        <w:rPr>
          <w:rFonts w:ascii="Calibri" w:eastAsia="Times New Roman" w:hAnsi="Calibri"/>
          <w:sz w:val="24"/>
          <w:szCs w:val="24"/>
          <w:lang w:val="en-GB" w:eastAsia="en-GB"/>
        </w:rPr>
        <w:t xml:space="preserve">23/2023, </w:t>
      </w:r>
      <w:proofErr w:type="spellStart"/>
      <w:r w:rsidRPr="00486013">
        <w:rPr>
          <w:rFonts w:ascii="Calibri" w:eastAsia="Times New Roman" w:hAnsi="Calibri"/>
          <w:sz w:val="24"/>
          <w:szCs w:val="24"/>
          <w:lang w:val="en-GB" w:eastAsia="en-GB"/>
        </w:rPr>
        <w:t>privind</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instituirea</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unor</w:t>
      </w:r>
      <w:proofErr w:type="spellEnd"/>
      <w:r w:rsidRPr="00486013">
        <w:rPr>
          <w:rFonts w:ascii="Calibri" w:eastAsia="Times New Roman" w:hAnsi="Calibri"/>
          <w:sz w:val="24"/>
          <w:szCs w:val="24"/>
          <w:lang w:val="en-GB" w:eastAsia="en-GB"/>
        </w:rPr>
        <w:t xml:space="preserve"> m</w:t>
      </w:r>
      <w:r w:rsidRPr="00486013">
        <w:rPr>
          <w:rFonts w:ascii="Calibri" w:eastAsia="Times New Roman" w:hAnsi="Calibri"/>
          <w:sz w:val="24"/>
          <w:szCs w:val="24"/>
          <w:lang w:eastAsia="en-GB"/>
        </w:rPr>
        <w:t xml:space="preserve">ăsuri de simplificare și digitalizare pentru gestionarea fondurilor europene aferente Politicii de Coeziune 2021 </w:t>
      </w:r>
      <w:r w:rsidR="008D04FF" w:rsidRPr="00486013">
        <w:rPr>
          <w:rFonts w:ascii="Calibri" w:eastAsia="Times New Roman" w:hAnsi="Calibri"/>
          <w:sz w:val="24"/>
          <w:szCs w:val="24"/>
          <w:lang w:eastAsia="en-GB"/>
        </w:rPr>
        <w:t>–</w:t>
      </w:r>
      <w:r w:rsidRPr="00486013">
        <w:rPr>
          <w:rFonts w:ascii="Calibri" w:eastAsia="Times New Roman" w:hAnsi="Calibri"/>
          <w:sz w:val="24"/>
          <w:szCs w:val="24"/>
          <w:lang w:eastAsia="en-GB"/>
        </w:rPr>
        <w:t xml:space="preserve"> 2027</w:t>
      </w:r>
      <w:r w:rsidR="008D04FF" w:rsidRPr="00486013">
        <w:rPr>
          <w:rFonts w:ascii="Calibri" w:eastAsia="Times New Roman" w:hAnsi="Calibri"/>
          <w:sz w:val="24"/>
          <w:szCs w:val="24"/>
          <w:lang w:eastAsia="en-GB"/>
        </w:rPr>
        <w:t>;</w:t>
      </w:r>
    </w:p>
    <w:p w14:paraId="1191B2EF" w14:textId="1600E139" w:rsidR="008D04FF" w:rsidRPr="00486013" w:rsidRDefault="008D04FF" w:rsidP="00E07D7E">
      <w:pPr>
        <w:numPr>
          <w:ilvl w:val="0"/>
          <w:numId w:val="7"/>
        </w:numPr>
        <w:autoSpaceDE w:val="0"/>
        <w:autoSpaceDN w:val="0"/>
        <w:adjustRightInd w:val="0"/>
        <w:spacing w:before="0" w:after="0"/>
        <w:jc w:val="both"/>
        <w:rPr>
          <w:rFonts w:ascii="Calibri" w:eastAsia="Times New Roman" w:hAnsi="Calibri"/>
          <w:sz w:val="24"/>
          <w:szCs w:val="24"/>
          <w:lang w:val="fr-FR" w:eastAsia="en-GB"/>
        </w:rPr>
      </w:pPr>
      <w:r w:rsidRPr="00486013">
        <w:rPr>
          <w:rFonts w:ascii="Calibri" w:hAnsi="Calibri"/>
          <w:sz w:val="24"/>
          <w:szCs w:val="24"/>
        </w:rPr>
        <w:t>O</w:t>
      </w:r>
      <w:r w:rsidR="00635D9B" w:rsidRPr="00486013">
        <w:rPr>
          <w:rFonts w:ascii="Calibri" w:hAnsi="Calibri"/>
          <w:sz w:val="24"/>
          <w:szCs w:val="24"/>
        </w:rPr>
        <w:t>RDINUL</w:t>
      </w:r>
      <w:r w:rsidRPr="00486013">
        <w:rPr>
          <w:rFonts w:ascii="Calibri" w:hAnsi="Calibri"/>
          <w:sz w:val="24"/>
          <w:szCs w:val="24"/>
        </w:rPr>
        <w:t xml:space="preserve"> nr. 1.777/2023 privind aprobarea conținutului/modelului/formatului/</w:t>
      </w:r>
    </w:p>
    <w:p w14:paraId="5D0F959B" w14:textId="0F5AD6EE" w:rsidR="00CC6BC3" w:rsidRPr="00486013" w:rsidRDefault="008D04FF" w:rsidP="00CC6BC3">
      <w:pPr>
        <w:autoSpaceDE w:val="0"/>
        <w:autoSpaceDN w:val="0"/>
        <w:adjustRightInd w:val="0"/>
        <w:spacing w:before="0" w:after="0"/>
        <w:ind w:left="720"/>
        <w:jc w:val="both"/>
        <w:rPr>
          <w:rFonts w:ascii="Calibri" w:hAnsi="Calibri"/>
          <w:sz w:val="24"/>
          <w:szCs w:val="24"/>
        </w:rPr>
      </w:pPr>
      <w:r w:rsidRPr="00486013">
        <w:rPr>
          <w:rFonts w:ascii="Calibri" w:hAnsi="Calibri"/>
          <w:sz w:val="24"/>
          <w:szCs w:val="24"/>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486013">
        <w:rPr>
          <w:rFonts w:ascii="Calibri" w:hAnsi="Calibri"/>
          <w:sz w:val="24"/>
          <w:szCs w:val="24"/>
        </w:rPr>
        <w:t>;</w:t>
      </w:r>
    </w:p>
    <w:p w14:paraId="67EB982F" w14:textId="2E102FD0" w:rsidR="00D45775" w:rsidRPr="00486013" w:rsidRDefault="008E548E" w:rsidP="00E957F2">
      <w:pPr>
        <w:pStyle w:val="ListParagraph"/>
        <w:numPr>
          <w:ilvl w:val="0"/>
          <w:numId w:val="7"/>
        </w:numPr>
        <w:jc w:val="both"/>
        <w:rPr>
          <w:rFonts w:asciiTheme="minorHAnsi" w:hAnsiTheme="minorHAnsi" w:cstheme="minorHAnsi"/>
          <w:sz w:val="24"/>
          <w:szCs w:val="24"/>
        </w:rPr>
      </w:pPr>
      <w:r w:rsidRPr="00486013">
        <w:rPr>
          <w:rFonts w:ascii="Calibri" w:hAnsi="Calibri"/>
          <w:sz w:val="24"/>
          <w:szCs w:val="24"/>
        </w:rPr>
        <w:t xml:space="preserve">Ordinul nr. 914/2003 pentru aprobarea reglementarii tehnice Ghid privind adoptarea masurilor </w:t>
      </w:r>
      <w:r w:rsidRPr="00486013">
        <w:rPr>
          <w:rFonts w:asciiTheme="minorHAnsi" w:hAnsiTheme="minorHAnsi" w:cstheme="minorHAnsi"/>
          <w:sz w:val="24"/>
          <w:szCs w:val="24"/>
        </w:rPr>
        <w:t>specifice pentru accesul persoanelor cu handicap la monumente istorice, indicativ GP-088-03;</w:t>
      </w:r>
    </w:p>
    <w:p w14:paraId="69501BBE" w14:textId="7CBEB389" w:rsidR="00CC6BC3" w:rsidRPr="00486013" w:rsidRDefault="00CC6BC3" w:rsidP="00E957F2">
      <w:pPr>
        <w:pStyle w:val="ListParagraph"/>
        <w:numPr>
          <w:ilvl w:val="0"/>
          <w:numId w:val="7"/>
        </w:numPr>
        <w:autoSpaceDE w:val="0"/>
        <w:autoSpaceDN w:val="0"/>
        <w:adjustRightInd w:val="0"/>
        <w:spacing w:before="0" w:after="0"/>
        <w:jc w:val="both"/>
        <w:rPr>
          <w:rFonts w:ascii="Calibri" w:hAnsi="Calibri"/>
          <w:sz w:val="24"/>
          <w:szCs w:val="24"/>
        </w:rPr>
      </w:pPr>
      <w:r w:rsidRPr="00486013">
        <w:rPr>
          <w:rFonts w:asciiTheme="minorHAnsi" w:hAnsiTheme="minorHAnsi" w:cstheme="minorHAnsi"/>
          <w:sz w:val="24"/>
          <w:szCs w:val="24"/>
        </w:rPr>
        <w:t>Ordinul nr. 5866/2023 pentru aprobarea metodologiei de acordare a Avizului prevăzut în Ghidul solicitantului, pentru proiectele de investiții care vizează unitățile de învățământ preuniversitar de stat derulate în cadrul Programelor</w:t>
      </w:r>
      <w:r w:rsidRPr="00486013">
        <w:rPr>
          <w:rFonts w:ascii="Calibri" w:hAnsi="Calibri"/>
          <w:sz w:val="24"/>
          <w:szCs w:val="24"/>
        </w:rPr>
        <w:t xml:space="preserve"> Operaționale cu finanțare din fonduri nerambursabile;</w:t>
      </w:r>
    </w:p>
    <w:p w14:paraId="1150CC1E" w14:textId="77777777" w:rsidR="008851AF" w:rsidRPr="00486013"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Alte normative și reglementări tehnice în domeniu, în vigoare la momentul întocmirii documentaţiilor tehnico-economice/evaluării cererilor de finanţare. </w:t>
      </w:r>
    </w:p>
    <w:p w14:paraId="506CD9FB" w14:textId="77777777" w:rsidR="00062A18" w:rsidRPr="00486013" w:rsidRDefault="00062A18" w:rsidP="00062A18">
      <w:pPr>
        <w:spacing w:before="0" w:after="0"/>
        <w:jc w:val="both"/>
        <w:rPr>
          <w:rFonts w:ascii="Calibri" w:eastAsiaTheme="minorHAnsi" w:hAnsi="Calibri"/>
          <w:b/>
          <w:sz w:val="24"/>
          <w:szCs w:val="24"/>
        </w:rPr>
      </w:pPr>
    </w:p>
    <w:p w14:paraId="7AF34713" w14:textId="77777777" w:rsidR="00062A18" w:rsidRPr="00486013" w:rsidRDefault="00062A18" w:rsidP="00062A18">
      <w:pPr>
        <w:spacing w:before="0" w:after="0"/>
        <w:jc w:val="both"/>
        <w:rPr>
          <w:rFonts w:ascii="Calibri" w:hAnsi="Calibri"/>
          <w:b/>
          <w:bCs/>
          <w:sz w:val="24"/>
          <w:szCs w:val="24"/>
        </w:rPr>
      </w:pPr>
      <w:r w:rsidRPr="00486013">
        <w:rPr>
          <w:rFonts w:ascii="Calibri" w:hAnsi="Calibri"/>
          <w:b/>
          <w:bCs/>
          <w:sz w:val="24"/>
          <w:szCs w:val="24"/>
        </w:rPr>
        <w:t>C. Documente programatice (Programe, Strategii, Planuri):</w:t>
      </w:r>
    </w:p>
    <w:p w14:paraId="43DF8438"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rPr>
        <w:t>Programul Regional Sud-Est  2021-2027;</w:t>
      </w:r>
    </w:p>
    <w:p w14:paraId="70E02837"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rPr>
        <w:t>Planul de Dezvoltare Regională Sud-Est  2021-2027;</w:t>
      </w:r>
    </w:p>
    <w:p w14:paraId="6273B7F2"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Națională pentru Infrastructura de Educație;</w:t>
      </w:r>
    </w:p>
    <w:p w14:paraId="0C64A365"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Națională privind Reducerea Părăsirii Timpurii a Școlii;</w:t>
      </w:r>
    </w:p>
    <w:p w14:paraId="0BDD236D"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națională privind învățarea pe tot parcursul vieții;</w:t>
      </w:r>
    </w:p>
    <w:p w14:paraId="3DA4B5E2"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Naţională pentru Promovarea Incluziunii Sociale și Combaterea Sărăciei;</w:t>
      </w:r>
    </w:p>
    <w:p w14:paraId="72E27C29"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privind incluziunea cetățenilor români aparținând minorității romilor;</w:t>
      </w:r>
    </w:p>
    <w:p w14:paraId="75C221A9"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Strategia Națională de Incluziune a Romilor 2021-2027;</w:t>
      </w:r>
    </w:p>
    <w:p w14:paraId="0964DF31"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 xml:space="preserve">Strategia națională privind promovarea egalității de șanse și de tratament între femei și bărbați și prevenirea și combaterea violenței domestice pentru perioada 2021-2027; </w:t>
      </w:r>
    </w:p>
    <w:p w14:paraId="7DD315FE"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Convenția ONU privind drepturile persoanelor cu dizabilități;</w:t>
      </w:r>
    </w:p>
    <w:p w14:paraId="25FF9E25" w14:textId="7A93F135"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lang w:eastAsia="en-GB"/>
        </w:rPr>
        <w:t xml:space="preserve">Carta drepturilor fundamentale a Uniunii Europene </w:t>
      </w:r>
      <w:r w:rsidR="00AA1FC6" w:rsidRPr="00486013">
        <w:rPr>
          <w:rFonts w:ascii="Calibri" w:hAnsi="Calibri"/>
          <w:sz w:val="24"/>
          <w:szCs w:val="24"/>
          <w:lang w:eastAsia="en-GB"/>
        </w:rPr>
        <w:t>2012/C 326/02</w:t>
      </w:r>
    </w:p>
    <w:p w14:paraId="5A62C86F"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rPr>
        <w:t xml:space="preserve">Strategia Uniunii Europene privind egalitatea de gen 2020-2025: O Uniune a egalității; </w:t>
      </w:r>
    </w:p>
    <w:p w14:paraId="1AB01FBF" w14:textId="2782E1E8"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rPr>
        <w:t xml:space="preserve">Strategia Uniunii Europene privind drepturile persoanelor cu </w:t>
      </w:r>
      <w:r w:rsidR="00AA1FC6" w:rsidRPr="00486013">
        <w:rPr>
          <w:rFonts w:ascii="Calibri" w:hAnsi="Calibri"/>
          <w:sz w:val="24"/>
          <w:szCs w:val="24"/>
        </w:rPr>
        <w:t>handicap</w:t>
      </w:r>
      <w:r w:rsidRPr="00486013">
        <w:rPr>
          <w:rFonts w:ascii="Calibri" w:hAnsi="Calibri"/>
          <w:sz w:val="24"/>
          <w:szCs w:val="24"/>
        </w:rPr>
        <w:t xml:space="preserve"> 2021-2030: O Uniune a egalității;</w:t>
      </w:r>
    </w:p>
    <w:p w14:paraId="71BE988F" w14:textId="77777777" w:rsidR="009A4440" w:rsidRPr="00486013" w:rsidRDefault="009A4440" w:rsidP="00E07D7E">
      <w:pPr>
        <w:numPr>
          <w:ilvl w:val="0"/>
          <w:numId w:val="4"/>
        </w:numPr>
        <w:spacing w:before="0" w:after="0"/>
        <w:ind w:left="284" w:hanging="284"/>
        <w:contextualSpacing/>
        <w:jc w:val="both"/>
        <w:rPr>
          <w:rFonts w:ascii="Calibri" w:hAnsi="Calibri"/>
          <w:sz w:val="24"/>
          <w:szCs w:val="24"/>
        </w:rPr>
      </w:pPr>
      <w:r w:rsidRPr="00486013">
        <w:rPr>
          <w:rFonts w:ascii="Calibri" w:hAnsi="Calibri"/>
          <w:sz w:val="24"/>
          <w:szCs w:val="24"/>
        </w:rPr>
        <w:t>Strategia națională pentru dezvoltarea durabilă a României 2030.</w:t>
      </w:r>
    </w:p>
    <w:p w14:paraId="1FBC36E4" w14:textId="77777777" w:rsidR="00062A18" w:rsidRPr="00486013" w:rsidRDefault="00062A18" w:rsidP="00062A18">
      <w:pPr>
        <w:spacing w:before="0" w:after="0"/>
        <w:jc w:val="both"/>
        <w:rPr>
          <w:rFonts w:ascii="Calibri" w:hAnsi="Calibri"/>
          <w:b/>
          <w:sz w:val="24"/>
          <w:szCs w:val="24"/>
        </w:rPr>
      </w:pPr>
    </w:p>
    <w:p w14:paraId="6F08FB61" w14:textId="541D71FA" w:rsidR="00297225" w:rsidRPr="00486013" w:rsidRDefault="00062A18" w:rsidP="008E68AA">
      <w:pPr>
        <w:spacing w:before="0" w:after="0"/>
        <w:jc w:val="both"/>
        <w:rPr>
          <w:rFonts w:ascii="Calibri" w:hAnsi="Calibri"/>
          <w:sz w:val="24"/>
          <w:szCs w:val="24"/>
        </w:rPr>
      </w:pPr>
      <w:r w:rsidRPr="00486013">
        <w:rPr>
          <w:rFonts w:ascii="Calibri" w:hAnsi="Calibri"/>
          <w:b/>
          <w:sz w:val="24"/>
          <w:szCs w:val="24"/>
        </w:rPr>
        <w:t>Notă!</w:t>
      </w:r>
      <w:r w:rsidRPr="00486013">
        <w:rPr>
          <w:rFonts w:ascii="Calibri" w:hAnsi="Calibri"/>
          <w:sz w:val="24"/>
          <w:szCs w:val="24"/>
        </w:rPr>
        <w:t xml:space="preserve"> Pe parcursul derulării etapelor de verificare inclusiv contractare se vor avea în vedere actualizările legislative naționa</w:t>
      </w:r>
      <w:r w:rsidR="00354F10" w:rsidRPr="00486013">
        <w:rPr>
          <w:rFonts w:ascii="Calibri" w:hAnsi="Calibri"/>
          <w:sz w:val="24"/>
          <w:szCs w:val="24"/>
        </w:rPr>
        <w:t>l</w:t>
      </w:r>
      <w:r w:rsidRPr="00486013">
        <w:rPr>
          <w:rFonts w:ascii="Calibri" w:hAnsi="Calibri"/>
          <w:sz w:val="24"/>
          <w:szCs w:val="24"/>
        </w:rPr>
        <w:t xml:space="preserve">e/europene specifice, aceste actualizări pot conduce la modificări/actualizări ale prezentului ghid, în cazul în care acestea influențează condițiile/criteriile stabilite în prezent. </w:t>
      </w:r>
    </w:p>
    <w:p w14:paraId="1B38C22F" w14:textId="15169C2F" w:rsidR="00297225" w:rsidRPr="00486013" w:rsidRDefault="00297225" w:rsidP="00E07D7E">
      <w:pPr>
        <w:pStyle w:val="Heading1"/>
        <w:numPr>
          <w:ilvl w:val="0"/>
          <w:numId w:val="29"/>
        </w:numPr>
        <w:rPr>
          <w:rFonts w:ascii="Calibri" w:hAnsi="Calibri" w:cs="Calibri"/>
        </w:rPr>
      </w:pPr>
      <w:bookmarkStart w:id="29" w:name="_Toc154150829"/>
      <w:r w:rsidRPr="00486013">
        <w:rPr>
          <w:rFonts w:ascii="Calibri" w:hAnsi="Calibri" w:cs="Calibri"/>
        </w:rPr>
        <w:t>ASPECTE SPECIFICE APELULUI DE PROIECTE</w:t>
      </w:r>
      <w:bookmarkEnd w:id="29"/>
    </w:p>
    <w:p w14:paraId="2A84ADFC" w14:textId="77777777" w:rsidR="009D7C9A" w:rsidRPr="00486013" w:rsidRDefault="009D7C9A" w:rsidP="009D7C9A">
      <w:pPr>
        <w:rPr>
          <w:rFonts w:ascii="Calibri" w:hAnsi="Calibri"/>
          <w:sz w:val="24"/>
          <w:szCs w:val="24"/>
          <w:lang w:eastAsia="ja-JP"/>
        </w:rPr>
      </w:pPr>
    </w:p>
    <w:p w14:paraId="6B7E4D74" w14:textId="351D6F6B" w:rsidR="00297225" w:rsidRPr="00486013" w:rsidRDefault="009D7C9A" w:rsidP="00735675">
      <w:pPr>
        <w:pStyle w:val="Heading2"/>
        <w:numPr>
          <w:ilvl w:val="0"/>
          <w:numId w:val="0"/>
        </w:numPr>
        <w:ind w:left="576"/>
        <w:rPr>
          <w:rFonts w:ascii="Calibri" w:hAnsi="Calibri" w:cs="Calibri"/>
        </w:rPr>
      </w:pPr>
      <w:bookmarkStart w:id="30" w:name="_Toc154150830"/>
      <w:r w:rsidRPr="00486013">
        <w:rPr>
          <w:rFonts w:ascii="Calibri" w:hAnsi="Calibri" w:cs="Calibri"/>
        </w:rPr>
        <w:t xml:space="preserve">3.1 </w:t>
      </w:r>
      <w:r w:rsidR="00297225" w:rsidRPr="00486013">
        <w:rPr>
          <w:rFonts w:ascii="Calibri" w:hAnsi="Calibri" w:cs="Calibri"/>
        </w:rPr>
        <w:t>Tipul de ap</w:t>
      </w:r>
      <w:r w:rsidRPr="00486013">
        <w:rPr>
          <w:rFonts w:ascii="Calibri" w:hAnsi="Calibri" w:cs="Calibri"/>
        </w:rPr>
        <w:t>el</w:t>
      </w:r>
      <w:bookmarkEnd w:id="30"/>
    </w:p>
    <w:p w14:paraId="0A630DC7" w14:textId="77777777" w:rsidR="00F62512" w:rsidRPr="00486013" w:rsidRDefault="00F62512" w:rsidP="00CE72A5">
      <w:pPr>
        <w:spacing w:before="0" w:after="0"/>
        <w:jc w:val="both"/>
        <w:rPr>
          <w:rFonts w:ascii="Calibri" w:eastAsia="SimSun" w:hAnsi="Calibri"/>
          <w:bCs/>
          <w:sz w:val="24"/>
          <w:szCs w:val="24"/>
        </w:rPr>
      </w:pPr>
    </w:p>
    <w:p w14:paraId="58500076" w14:textId="0431ED23" w:rsidR="00CE72A5" w:rsidRPr="00486013" w:rsidRDefault="00CE72A5" w:rsidP="00CE72A5">
      <w:pPr>
        <w:spacing w:before="0" w:after="0"/>
        <w:jc w:val="both"/>
        <w:rPr>
          <w:rFonts w:ascii="Calibri" w:eastAsia="SimSun" w:hAnsi="Calibri"/>
          <w:bCs/>
          <w:sz w:val="24"/>
          <w:szCs w:val="24"/>
        </w:rPr>
      </w:pPr>
      <w:r w:rsidRPr="00486013">
        <w:rPr>
          <w:rFonts w:ascii="Calibri" w:eastAsia="SimSun" w:hAnsi="Calibri"/>
          <w:bCs/>
          <w:sz w:val="24"/>
          <w:szCs w:val="24"/>
        </w:rPr>
        <w:t>Prin prezentul Ghid se lansează apelu</w:t>
      </w:r>
      <w:r w:rsidR="002059E9" w:rsidRPr="00486013">
        <w:rPr>
          <w:rFonts w:ascii="Calibri" w:eastAsia="SimSun" w:hAnsi="Calibri"/>
          <w:bCs/>
          <w:sz w:val="24"/>
          <w:szCs w:val="24"/>
        </w:rPr>
        <w:t>l</w:t>
      </w:r>
      <w:r w:rsidRPr="00486013">
        <w:rPr>
          <w:rFonts w:ascii="Calibri" w:eastAsia="SimSun" w:hAnsi="Calibri"/>
          <w:bCs/>
          <w:sz w:val="24"/>
          <w:szCs w:val="24"/>
        </w:rPr>
        <w:t xml:space="preserve"> de </w:t>
      </w:r>
      <w:r w:rsidRPr="00486013">
        <w:rPr>
          <w:rFonts w:ascii="Calibri" w:eastAsia="SimSun" w:hAnsi="Calibri"/>
          <w:b/>
          <w:sz w:val="24"/>
          <w:szCs w:val="24"/>
        </w:rPr>
        <w:t>tip competitiv cu depunere la termen</w:t>
      </w:r>
      <w:r w:rsidRPr="00486013">
        <w:rPr>
          <w:rFonts w:ascii="Calibri" w:eastAsia="SimSun" w:hAnsi="Calibri"/>
          <w:bCs/>
          <w:sz w:val="24"/>
          <w:szCs w:val="24"/>
        </w:rPr>
        <w:t>, a cererilor de finanțare având</w:t>
      </w:r>
      <w:r w:rsidR="00F62512" w:rsidRPr="00486013">
        <w:rPr>
          <w:rFonts w:ascii="Calibri" w:eastAsia="SimSun" w:hAnsi="Calibri"/>
          <w:bCs/>
          <w:sz w:val="24"/>
          <w:szCs w:val="24"/>
        </w:rPr>
        <w:t xml:space="preserve"> </w:t>
      </w:r>
      <w:r w:rsidRPr="00486013">
        <w:rPr>
          <w:rFonts w:ascii="Calibri" w:eastAsia="SimSun" w:hAnsi="Calibri"/>
          <w:bCs/>
          <w:sz w:val="24"/>
          <w:szCs w:val="24"/>
        </w:rPr>
        <w:t>cod</w:t>
      </w:r>
      <w:r w:rsidR="00F62512" w:rsidRPr="00486013">
        <w:rPr>
          <w:rFonts w:ascii="Calibri" w:eastAsia="SimSun" w:hAnsi="Calibri"/>
          <w:bCs/>
          <w:sz w:val="24"/>
          <w:szCs w:val="24"/>
        </w:rPr>
        <w:t>ul</w:t>
      </w:r>
      <w:r w:rsidR="002059E9" w:rsidRPr="00486013">
        <w:rPr>
          <w:rFonts w:ascii="Calibri" w:eastAsia="SimSun" w:hAnsi="Calibri"/>
          <w:bCs/>
          <w:sz w:val="24"/>
          <w:szCs w:val="24"/>
        </w:rPr>
        <w:t xml:space="preserve"> </w:t>
      </w:r>
      <w:r w:rsidRPr="00486013">
        <w:rPr>
          <w:rFonts w:ascii="Calibri" w:eastAsia="SimSun" w:hAnsi="Calibri"/>
          <w:bCs/>
          <w:sz w:val="24"/>
          <w:szCs w:val="24"/>
        </w:rPr>
        <w:t xml:space="preserve">PRSE/5.1/1/2023. </w:t>
      </w:r>
    </w:p>
    <w:p w14:paraId="5D2D47BC" w14:textId="64B5FF86" w:rsidR="00024E5B" w:rsidRPr="00486013" w:rsidRDefault="00CE72A5" w:rsidP="00CE72A5">
      <w:pPr>
        <w:spacing w:before="0" w:after="0"/>
        <w:jc w:val="both"/>
        <w:rPr>
          <w:rFonts w:ascii="Calibri" w:hAnsi="Calibri"/>
          <w:sz w:val="24"/>
          <w:szCs w:val="24"/>
        </w:rPr>
      </w:pPr>
      <w:r w:rsidRPr="00486013">
        <w:rPr>
          <w:rFonts w:ascii="Calibri" w:eastAsia="SimSun" w:hAnsi="Calibri"/>
          <w:bCs/>
          <w:sz w:val="24"/>
          <w:szCs w:val="24"/>
        </w:rPr>
        <w:t>AM PR Sud-Est lansează apeluri de proiecte numai în sistemul informatic MySMIS2021/SMIS2021+.</w:t>
      </w:r>
    </w:p>
    <w:p w14:paraId="2D25D87B" w14:textId="3C50D557" w:rsidR="00024E5B" w:rsidRPr="00486013" w:rsidRDefault="00024E5B" w:rsidP="00024E5B">
      <w:pPr>
        <w:spacing w:before="0" w:after="0"/>
        <w:jc w:val="both"/>
        <w:rPr>
          <w:rFonts w:ascii="Calibri" w:eastAsia="Times New Roman" w:hAnsi="Calibri"/>
          <w:b/>
          <w:iCs/>
          <w:sz w:val="24"/>
          <w:szCs w:val="24"/>
        </w:rPr>
      </w:pPr>
      <w:bookmarkStart w:id="31" w:name="_Hlk118196303"/>
    </w:p>
    <w:p w14:paraId="3C129C11" w14:textId="442C1A17" w:rsidR="002059E9" w:rsidRPr="00486013" w:rsidRDefault="002059E9" w:rsidP="002059E9">
      <w:pPr>
        <w:spacing w:before="0" w:after="0"/>
        <w:jc w:val="both"/>
        <w:rPr>
          <w:rFonts w:ascii="Calibri" w:eastAsia="SimSun" w:hAnsi="Calibri"/>
          <w:bCs/>
          <w:sz w:val="24"/>
          <w:szCs w:val="24"/>
        </w:rPr>
      </w:pPr>
      <w:r w:rsidRPr="00486013">
        <w:rPr>
          <w:rFonts w:ascii="Calibri" w:eastAsia="Times New Roman" w:hAnsi="Calibri"/>
          <w:iCs/>
          <w:sz w:val="24"/>
          <w:szCs w:val="24"/>
        </w:rPr>
        <w:t>Cererile de finanțare</w:t>
      </w:r>
      <w:r w:rsidRPr="00486013">
        <w:rPr>
          <w:rFonts w:ascii="Calibri" w:hAnsi="Calibri"/>
          <w:iCs/>
          <w:sz w:val="24"/>
          <w:szCs w:val="24"/>
        </w:rPr>
        <w:t xml:space="preserve"> pot fi depuse doar în perioada menționată în cadrul secțiunii </w:t>
      </w:r>
      <w:r w:rsidR="00AD5BBA" w:rsidRPr="00486013">
        <w:rPr>
          <w:rFonts w:ascii="Calibri" w:hAnsi="Calibri"/>
          <w:iCs/>
          <w:sz w:val="24"/>
          <w:szCs w:val="24"/>
        </w:rPr>
        <w:t>4.3</w:t>
      </w:r>
      <w:r w:rsidRPr="00486013">
        <w:rPr>
          <w:rFonts w:ascii="Calibri" w:hAnsi="Calibri"/>
          <w:iCs/>
          <w:sz w:val="24"/>
          <w:szCs w:val="24"/>
        </w:rPr>
        <w:t xml:space="preserve"> a prezentului ghid, iar evaluarea acestora va avea la bază principiul competitivității. </w:t>
      </w:r>
    </w:p>
    <w:p w14:paraId="30F9FA44" w14:textId="77777777" w:rsidR="002059E9" w:rsidRPr="00486013" w:rsidRDefault="002059E9" w:rsidP="002059E9">
      <w:pPr>
        <w:spacing w:before="0" w:after="0"/>
        <w:jc w:val="both"/>
        <w:rPr>
          <w:rFonts w:ascii="Calibri" w:eastAsia="SimSun" w:hAnsi="Calibri"/>
          <w:bCs/>
          <w:sz w:val="24"/>
          <w:szCs w:val="24"/>
        </w:rPr>
      </w:pPr>
      <w:r w:rsidRPr="00486013">
        <w:rPr>
          <w:rFonts w:ascii="Calibri" w:eastAsia="SimSun" w:hAnsi="Calibri"/>
          <w:bCs/>
          <w:sz w:val="24"/>
          <w:szCs w:val="24"/>
        </w:rPr>
        <w:t>Un potenţial beneficiar poate depune mai multe cereri de finanţare.</w:t>
      </w:r>
    </w:p>
    <w:p w14:paraId="04153157" w14:textId="77777777" w:rsidR="002059E9" w:rsidRPr="00486013" w:rsidRDefault="002059E9" w:rsidP="00024E5B">
      <w:pPr>
        <w:spacing w:before="0" w:after="0"/>
        <w:jc w:val="both"/>
        <w:rPr>
          <w:rFonts w:ascii="Calibri" w:eastAsia="Times New Roman" w:hAnsi="Calibri"/>
          <w:b/>
          <w:iCs/>
          <w:sz w:val="24"/>
          <w:szCs w:val="24"/>
        </w:rPr>
      </w:pPr>
    </w:p>
    <w:p w14:paraId="1166D67A" w14:textId="77777777" w:rsidR="002059E9" w:rsidRPr="00486013" w:rsidRDefault="002059E9" w:rsidP="002059E9">
      <w:pPr>
        <w:spacing w:before="0" w:after="0"/>
        <w:jc w:val="both"/>
        <w:rPr>
          <w:rFonts w:ascii="Calibri" w:eastAsia="SimSun" w:hAnsi="Calibri"/>
          <w:bCs/>
          <w:sz w:val="24"/>
          <w:szCs w:val="24"/>
        </w:rPr>
      </w:pPr>
      <w:r w:rsidRPr="00486013">
        <w:rPr>
          <w:rFonts w:ascii="Calibri" w:eastAsia="SimSun" w:hAnsi="Calibri"/>
          <w:b/>
          <w:sz w:val="24"/>
          <w:szCs w:val="24"/>
        </w:rPr>
        <w:t>Notă!</w:t>
      </w:r>
      <w:r w:rsidRPr="00486013">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w:t>
      </w:r>
      <w:r w:rsidRPr="00486013">
        <w:rPr>
          <w:rFonts w:ascii="Calibri" w:eastAsia="SimSun" w:hAnsi="Calibri"/>
          <w:bCs/>
          <w:sz w:val="24"/>
          <w:szCs w:val="24"/>
        </w:rPr>
        <w:lastRenderedPageBreak/>
        <w:t xml:space="preserve">domeniul abordat (achiziţii publice, egalitate de şanse şi tratament egal, dezvoltare durabilă, construcţii, asistenţă socială, etc). Prezentul document nu se substituie legislaţiei naţionale, fiind numai un îndrumar elaborat de către </w:t>
      </w:r>
      <w:r w:rsidRPr="00486013">
        <w:rPr>
          <w:rFonts w:ascii="Calibri" w:hAnsi="Calibri"/>
          <w:sz w:val="24"/>
          <w:szCs w:val="24"/>
        </w:rPr>
        <w:t>AM PR Sud - Est</w:t>
      </w:r>
      <w:r w:rsidRPr="00486013">
        <w:rPr>
          <w:rFonts w:ascii="Calibri" w:eastAsia="SimSun" w:hAnsi="Calibri"/>
          <w:bCs/>
          <w:sz w:val="24"/>
          <w:szCs w:val="24"/>
        </w:rPr>
        <w:t>, cu scopul de a sprijini potenţialii solicitanţi de finanţare să acceseze fonduri nerambursabile, prin intermediul Programului Regional Sud-Est 2021-2027.</w:t>
      </w:r>
    </w:p>
    <w:p w14:paraId="41505EB7" w14:textId="22F34558" w:rsidR="002059E9" w:rsidRPr="00486013" w:rsidRDefault="002059E9" w:rsidP="00024E5B">
      <w:pPr>
        <w:spacing w:before="0" w:after="0"/>
        <w:jc w:val="both"/>
        <w:rPr>
          <w:rFonts w:ascii="Calibri" w:hAnsi="Calibri"/>
          <w:sz w:val="24"/>
          <w:szCs w:val="24"/>
        </w:rPr>
      </w:pPr>
      <w:r w:rsidRPr="00486013">
        <w:rPr>
          <w:rFonts w:ascii="Calibri" w:hAnsi="Calibri"/>
          <w:sz w:val="24"/>
          <w:szCs w:val="24"/>
        </w:rPr>
        <w:t xml:space="preserve">Pentru informarea corectă a potențialilor solicitanți, AM PR Sud - Est va publica lunar pe site-ul programului situația proiectelor, depuse precum și gradul de acoperire al alocării financiare disponibile. </w:t>
      </w:r>
    </w:p>
    <w:p w14:paraId="09AD411A" w14:textId="77777777" w:rsidR="00024E5B" w:rsidRPr="00486013" w:rsidRDefault="00024E5B" w:rsidP="00024E5B">
      <w:pPr>
        <w:spacing w:before="0" w:after="0"/>
        <w:jc w:val="both"/>
        <w:rPr>
          <w:rFonts w:ascii="Calibri" w:eastAsia="SimSun" w:hAnsi="Calibri"/>
          <w:bCs/>
          <w:sz w:val="24"/>
          <w:szCs w:val="24"/>
        </w:rPr>
      </w:pPr>
      <w:bookmarkStart w:id="32" w:name="_Hlk92984687"/>
      <w:bookmarkEnd w:id="31"/>
    </w:p>
    <w:p w14:paraId="70C08C3B" w14:textId="1D18040F" w:rsidR="00297225" w:rsidRPr="00486013" w:rsidRDefault="009D7C9A" w:rsidP="00735675">
      <w:pPr>
        <w:pStyle w:val="Heading2"/>
        <w:numPr>
          <w:ilvl w:val="0"/>
          <w:numId w:val="0"/>
        </w:numPr>
        <w:ind w:left="576"/>
        <w:rPr>
          <w:rFonts w:ascii="Calibri" w:hAnsi="Calibri" w:cs="Calibri"/>
        </w:rPr>
      </w:pPr>
      <w:bookmarkStart w:id="33" w:name="_Toc154150831"/>
      <w:bookmarkEnd w:id="32"/>
      <w:r w:rsidRPr="00486013">
        <w:rPr>
          <w:rFonts w:ascii="Calibri" w:hAnsi="Calibri" w:cs="Calibri"/>
        </w:rPr>
        <w:t xml:space="preserve">3.2 </w:t>
      </w:r>
      <w:r w:rsidR="00297225" w:rsidRPr="00486013">
        <w:rPr>
          <w:rFonts w:ascii="Calibri" w:hAnsi="Calibri" w:cs="Calibri"/>
        </w:rPr>
        <w:t>Forma de sprijin</w:t>
      </w:r>
      <w:bookmarkEnd w:id="33"/>
      <w:r w:rsidR="00297225" w:rsidRPr="00486013">
        <w:rPr>
          <w:rFonts w:ascii="Calibri" w:hAnsi="Calibri" w:cs="Calibri"/>
        </w:rPr>
        <w:t xml:space="preserve"> </w:t>
      </w:r>
    </w:p>
    <w:p w14:paraId="3ED39B15" w14:textId="7FD0826E" w:rsidR="00200326" w:rsidRPr="00486013" w:rsidRDefault="00200326" w:rsidP="00200326">
      <w:pPr>
        <w:spacing w:before="0" w:after="0"/>
        <w:jc w:val="both"/>
        <w:rPr>
          <w:rFonts w:ascii="Calibri" w:eastAsiaTheme="minorHAnsi" w:hAnsi="Calibri"/>
          <w:sz w:val="24"/>
          <w:szCs w:val="24"/>
          <w:lang w:val="fr-FR" w:eastAsia="en-GB"/>
        </w:rPr>
      </w:pPr>
      <w:proofErr w:type="spellStart"/>
      <w:r w:rsidRPr="00486013">
        <w:rPr>
          <w:rFonts w:ascii="Calibri" w:eastAsiaTheme="minorHAnsi" w:hAnsi="Calibri"/>
          <w:sz w:val="24"/>
          <w:szCs w:val="24"/>
          <w:lang w:val="fr-FR" w:eastAsia="en-GB"/>
        </w:rPr>
        <w:t>În</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cadrul</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prezentelor</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apeluri</w:t>
      </w:r>
      <w:proofErr w:type="spellEnd"/>
      <w:r w:rsidRPr="00486013">
        <w:rPr>
          <w:rFonts w:ascii="Calibri" w:eastAsiaTheme="minorHAnsi" w:hAnsi="Calibri"/>
          <w:sz w:val="24"/>
          <w:szCs w:val="24"/>
          <w:lang w:val="fr-FR" w:eastAsia="en-GB"/>
        </w:rPr>
        <w:t xml:space="preserve"> de proiecte se </w:t>
      </w:r>
      <w:proofErr w:type="spellStart"/>
      <w:r w:rsidRPr="00486013">
        <w:rPr>
          <w:rFonts w:ascii="Calibri" w:eastAsiaTheme="minorHAnsi" w:hAnsi="Calibri"/>
          <w:sz w:val="24"/>
          <w:szCs w:val="24"/>
          <w:lang w:val="fr-FR" w:eastAsia="en-GB"/>
        </w:rPr>
        <w:t>acordă</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sprijin</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financiar</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sub</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formă</w:t>
      </w:r>
      <w:proofErr w:type="spellEnd"/>
      <w:r w:rsidRPr="00486013">
        <w:rPr>
          <w:rFonts w:ascii="Calibri" w:eastAsiaTheme="minorHAnsi" w:hAnsi="Calibri"/>
          <w:sz w:val="24"/>
          <w:szCs w:val="24"/>
          <w:lang w:val="fr-FR" w:eastAsia="en-GB"/>
        </w:rPr>
        <w:t xml:space="preserve"> de </w:t>
      </w:r>
      <w:proofErr w:type="spellStart"/>
      <w:r w:rsidRPr="00486013">
        <w:rPr>
          <w:rFonts w:ascii="Calibri" w:eastAsiaTheme="minorHAnsi" w:hAnsi="Calibri"/>
          <w:sz w:val="24"/>
          <w:szCs w:val="24"/>
          <w:lang w:val="fr-FR" w:eastAsia="en-GB"/>
        </w:rPr>
        <w:t>grant</w:t>
      </w:r>
      <w:proofErr w:type="spellEnd"/>
      <w:r w:rsidR="00CA3FBD" w:rsidRPr="00486013">
        <w:rPr>
          <w:rFonts w:ascii="Calibri" w:eastAsiaTheme="minorHAnsi" w:hAnsi="Calibri"/>
          <w:sz w:val="24"/>
          <w:szCs w:val="24"/>
          <w:lang w:val="fr-FR" w:eastAsia="en-GB"/>
        </w:rPr>
        <w:t xml:space="preserve"> </w:t>
      </w:r>
      <w:proofErr w:type="spellStart"/>
      <w:r w:rsidR="00CA3FBD" w:rsidRPr="00486013">
        <w:rPr>
          <w:rFonts w:ascii="Calibri" w:eastAsiaTheme="minorHAnsi" w:hAnsi="Calibri"/>
          <w:sz w:val="24"/>
          <w:szCs w:val="24"/>
          <w:lang w:val="fr-FR" w:eastAsia="en-GB"/>
        </w:rPr>
        <w:t>individual</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în</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conformitate</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cu</w:t>
      </w:r>
      <w:proofErr w:type="spellEnd"/>
      <w:r w:rsidRPr="00486013">
        <w:rPr>
          <w:rFonts w:ascii="Calibri" w:eastAsiaTheme="minorHAnsi" w:hAnsi="Calibri"/>
          <w:sz w:val="24"/>
          <w:szCs w:val="24"/>
          <w:lang w:val="fr-FR" w:eastAsia="en-GB"/>
        </w:rPr>
        <w:t xml:space="preserve"> </w:t>
      </w:r>
      <w:proofErr w:type="spellStart"/>
      <w:r w:rsidRPr="00486013">
        <w:rPr>
          <w:rFonts w:ascii="Calibri" w:eastAsiaTheme="minorHAnsi" w:hAnsi="Calibri"/>
          <w:sz w:val="24"/>
          <w:szCs w:val="24"/>
          <w:lang w:val="fr-FR" w:eastAsia="en-GB"/>
        </w:rPr>
        <w:t>prevederile</w:t>
      </w:r>
      <w:proofErr w:type="spellEnd"/>
      <w:r w:rsidRPr="00486013">
        <w:rPr>
          <w:rFonts w:ascii="Calibri" w:eastAsiaTheme="minorHAnsi" w:hAnsi="Calibri"/>
          <w:sz w:val="24"/>
          <w:szCs w:val="24"/>
          <w:lang w:val="fr-FR" w:eastAsia="en-GB"/>
        </w:rPr>
        <w:t xml:space="preserve"> PR SE 2021-2027, a </w:t>
      </w:r>
      <w:proofErr w:type="spellStart"/>
      <w:r w:rsidRPr="00486013">
        <w:rPr>
          <w:rFonts w:ascii="Calibri" w:eastAsiaTheme="minorHAnsi" w:hAnsi="Calibri"/>
          <w:sz w:val="24"/>
          <w:szCs w:val="24"/>
          <w:lang w:val="fr-FR" w:eastAsia="en-GB"/>
        </w:rPr>
        <w:t>Regulamentelor</w:t>
      </w:r>
      <w:proofErr w:type="spellEnd"/>
      <w:r w:rsidRPr="00486013">
        <w:rPr>
          <w:rFonts w:ascii="Calibri" w:eastAsiaTheme="minorHAnsi" w:hAnsi="Calibri"/>
          <w:sz w:val="24"/>
          <w:szCs w:val="24"/>
          <w:lang w:val="fr-FR" w:eastAsia="en-GB"/>
        </w:rPr>
        <w:t xml:space="preserve"> (UE) 2021/1060 </w:t>
      </w:r>
      <w:proofErr w:type="spellStart"/>
      <w:r w:rsidRPr="00486013">
        <w:rPr>
          <w:rFonts w:ascii="Calibri" w:eastAsiaTheme="minorHAnsi" w:hAnsi="Calibri"/>
          <w:sz w:val="24"/>
          <w:szCs w:val="24"/>
          <w:lang w:val="fr-FR" w:eastAsia="en-GB"/>
        </w:rPr>
        <w:t>și</w:t>
      </w:r>
      <w:proofErr w:type="spellEnd"/>
      <w:r w:rsidRPr="00486013">
        <w:rPr>
          <w:rFonts w:ascii="Calibri" w:eastAsiaTheme="minorHAnsi" w:hAnsi="Calibri"/>
          <w:sz w:val="24"/>
          <w:szCs w:val="24"/>
          <w:lang w:val="fr-FR" w:eastAsia="en-GB"/>
        </w:rPr>
        <w:t xml:space="preserve"> (UE, Euratom) 2018/1046.</w:t>
      </w:r>
    </w:p>
    <w:p w14:paraId="7D28B0EA" w14:textId="77777777" w:rsidR="007F2A1B" w:rsidRPr="00486013" w:rsidRDefault="007F2A1B" w:rsidP="00200326">
      <w:pPr>
        <w:spacing w:before="0" w:after="0"/>
        <w:jc w:val="both"/>
        <w:rPr>
          <w:rFonts w:ascii="Calibri" w:eastAsiaTheme="minorHAnsi" w:hAnsi="Calibri"/>
          <w:sz w:val="24"/>
          <w:szCs w:val="24"/>
          <w:lang w:val="fr-FR" w:eastAsia="en-GB"/>
        </w:rPr>
      </w:pPr>
    </w:p>
    <w:p w14:paraId="1BBE5F92" w14:textId="30713398" w:rsidR="00A86515" w:rsidRPr="00486013" w:rsidRDefault="009D7C9A" w:rsidP="00735675">
      <w:pPr>
        <w:pStyle w:val="Heading2"/>
        <w:numPr>
          <w:ilvl w:val="0"/>
          <w:numId w:val="0"/>
        </w:numPr>
        <w:ind w:left="576"/>
        <w:rPr>
          <w:rFonts w:ascii="Calibri" w:hAnsi="Calibri" w:cs="Calibri"/>
        </w:rPr>
      </w:pPr>
      <w:bookmarkStart w:id="34" w:name="_Toc154150832"/>
      <w:r w:rsidRPr="00486013">
        <w:rPr>
          <w:rFonts w:ascii="Calibri" w:hAnsi="Calibri" w:cs="Calibri"/>
        </w:rPr>
        <w:t xml:space="preserve">3.3 </w:t>
      </w:r>
      <w:r w:rsidR="00297225" w:rsidRPr="00486013">
        <w:rPr>
          <w:rFonts w:ascii="Calibri" w:hAnsi="Calibri" w:cs="Calibri"/>
        </w:rPr>
        <w:t>Bugetul alocat apelului de proiecte</w:t>
      </w:r>
      <w:bookmarkEnd w:id="34"/>
    </w:p>
    <w:p w14:paraId="1E32AE0A" w14:textId="10268364" w:rsidR="009D7C9A" w:rsidRPr="00486013" w:rsidRDefault="000B3615" w:rsidP="004D495D">
      <w:pPr>
        <w:spacing w:before="0" w:after="0"/>
        <w:jc w:val="both"/>
        <w:rPr>
          <w:rFonts w:ascii="Calibri" w:eastAsia="SimSun" w:hAnsi="Calibri"/>
          <w:sz w:val="24"/>
          <w:szCs w:val="24"/>
        </w:rPr>
      </w:pPr>
      <w:bookmarkStart w:id="35" w:name="_Hlk110934592"/>
      <w:bookmarkStart w:id="36" w:name="_Hlk129864255"/>
      <w:r w:rsidRPr="00486013">
        <w:rPr>
          <w:rFonts w:ascii="Calibri" w:eastAsia="SimSun" w:hAnsi="Calibri"/>
          <w:sz w:val="24"/>
          <w:szCs w:val="24"/>
        </w:rPr>
        <w:t xml:space="preserve">Alocarea apelului de proiecte </w:t>
      </w:r>
      <w:r w:rsidRPr="00486013">
        <w:rPr>
          <w:rFonts w:ascii="Calibri" w:hAnsi="Calibri"/>
          <w:sz w:val="24"/>
          <w:szCs w:val="24"/>
        </w:rPr>
        <w:t>PRSE/5.1/1/2023 este</w:t>
      </w:r>
      <w:r w:rsidRPr="00486013">
        <w:rPr>
          <w:rFonts w:ascii="Calibri" w:eastAsia="SimSun" w:hAnsi="Calibri"/>
          <w:sz w:val="24"/>
          <w:szCs w:val="24"/>
        </w:rPr>
        <w:t xml:space="preserve"> </w:t>
      </w:r>
      <w:r w:rsidR="008804B6" w:rsidRPr="00486013">
        <w:rPr>
          <w:rFonts w:ascii="Calibri" w:eastAsia="SimSun" w:hAnsi="Calibri"/>
          <w:sz w:val="24"/>
          <w:szCs w:val="24"/>
        </w:rPr>
        <w:t xml:space="preserve">de </w:t>
      </w:r>
      <w:bookmarkEnd w:id="35"/>
      <w:bookmarkEnd w:id="36"/>
      <w:r w:rsidR="00B078A4" w:rsidRPr="00486013">
        <w:rPr>
          <w:rFonts w:ascii="Calibri" w:hAnsi="Calibri"/>
          <w:sz w:val="24"/>
          <w:szCs w:val="24"/>
        </w:rPr>
        <w:t>8.588.200 euro (FEDR+ contribuție națională), din care 4.723.510 euro (FEDR) și  3.864.690 euro contribuție națională (alcătuită din cofinanțarea de la bugetul de stat și cofinanțarea beneficiarului).</w:t>
      </w:r>
    </w:p>
    <w:p w14:paraId="2B7A9522" w14:textId="75720B69" w:rsidR="00050BE7" w:rsidRPr="00486013" w:rsidRDefault="00050BE7" w:rsidP="004D495D">
      <w:pPr>
        <w:spacing w:before="0" w:after="0"/>
        <w:jc w:val="both"/>
        <w:rPr>
          <w:rFonts w:ascii="Calibri" w:eastAsia="SimSun" w:hAnsi="Calibri"/>
          <w:sz w:val="24"/>
          <w:szCs w:val="24"/>
        </w:rPr>
      </w:pPr>
    </w:p>
    <w:p w14:paraId="055EE768" w14:textId="77777777" w:rsidR="00050BE7" w:rsidRPr="00486013" w:rsidRDefault="00050BE7" w:rsidP="00050BE7">
      <w:pPr>
        <w:autoSpaceDE w:val="0"/>
        <w:autoSpaceDN w:val="0"/>
        <w:adjustRightInd w:val="0"/>
        <w:spacing w:before="0" w:after="0"/>
        <w:jc w:val="both"/>
        <w:rPr>
          <w:rFonts w:ascii="Calibri" w:hAnsi="Calibri"/>
          <w:sz w:val="24"/>
          <w:szCs w:val="24"/>
        </w:rPr>
      </w:pPr>
      <w:r w:rsidRPr="00486013">
        <w:rPr>
          <w:rFonts w:ascii="Calibri" w:hAnsi="Calibri"/>
          <w:sz w:val="24"/>
          <w:szCs w:val="24"/>
        </w:rPr>
        <w:t>Aprobarea supracontractării în cadrul apelurilor de cereri de finanțare se realizează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01EB6DC7" w14:textId="77777777" w:rsidR="00050BE7" w:rsidRPr="00486013" w:rsidRDefault="00050BE7" w:rsidP="004D495D">
      <w:pPr>
        <w:spacing w:before="0" w:after="0"/>
        <w:jc w:val="both"/>
        <w:rPr>
          <w:rFonts w:ascii="Calibri" w:eastAsia="SimSun" w:hAnsi="Calibri"/>
          <w:sz w:val="24"/>
          <w:szCs w:val="24"/>
        </w:rPr>
      </w:pPr>
    </w:p>
    <w:p w14:paraId="2280BD10" w14:textId="31B0B59C" w:rsidR="00297225" w:rsidRPr="00486013" w:rsidRDefault="00297225" w:rsidP="00E07D7E">
      <w:pPr>
        <w:pStyle w:val="Heading2"/>
        <w:numPr>
          <w:ilvl w:val="1"/>
          <w:numId w:val="27"/>
        </w:numPr>
        <w:rPr>
          <w:rFonts w:ascii="Calibri" w:hAnsi="Calibri" w:cs="Calibri"/>
        </w:rPr>
      </w:pPr>
      <w:bookmarkStart w:id="37" w:name="_Toc154150833"/>
      <w:r w:rsidRPr="00486013">
        <w:rPr>
          <w:rFonts w:ascii="Calibri" w:hAnsi="Calibri" w:cs="Calibri"/>
        </w:rPr>
        <w:t>Rata de cofinanţare</w:t>
      </w:r>
      <w:bookmarkEnd w:id="37"/>
    </w:p>
    <w:p w14:paraId="3E24512E" w14:textId="77777777" w:rsidR="00C10DF0" w:rsidRPr="00486013" w:rsidRDefault="000B03F9" w:rsidP="000B03F9">
      <w:pPr>
        <w:spacing w:before="0" w:after="0"/>
        <w:ind w:left="360"/>
        <w:jc w:val="both"/>
        <w:rPr>
          <w:rFonts w:ascii="Calibri" w:eastAsia="Times New Roman" w:hAnsi="Calibri"/>
          <w:sz w:val="24"/>
          <w:szCs w:val="24"/>
        </w:rPr>
      </w:pPr>
      <w:r w:rsidRPr="00486013">
        <w:rPr>
          <w:rFonts w:ascii="Calibri" w:eastAsia="Times New Roman" w:hAnsi="Calibri"/>
          <w:sz w:val="24"/>
          <w:szCs w:val="24"/>
        </w:rPr>
        <w:t>În cadrul prezentului apel de proiecte, pentru întocmirea bugetului cererii de finanțare, se va lua în calcul</w:t>
      </w:r>
      <w:r w:rsidR="00C10DF0" w:rsidRPr="00486013">
        <w:rPr>
          <w:rFonts w:ascii="Calibri" w:eastAsia="Times New Roman" w:hAnsi="Calibri"/>
          <w:sz w:val="24"/>
          <w:szCs w:val="24"/>
        </w:rPr>
        <w:t>:</w:t>
      </w:r>
      <w:r w:rsidRPr="00486013">
        <w:rPr>
          <w:rFonts w:ascii="Calibri" w:eastAsia="Times New Roman" w:hAnsi="Calibri"/>
          <w:sz w:val="24"/>
          <w:szCs w:val="24"/>
        </w:rPr>
        <w:t xml:space="preserve"> </w:t>
      </w:r>
    </w:p>
    <w:p w14:paraId="3A0A4BFE" w14:textId="77777777" w:rsidR="00C10DF0" w:rsidRPr="00486013" w:rsidRDefault="000B03F9" w:rsidP="00E07D7E">
      <w:pPr>
        <w:pStyle w:val="ListParagraph"/>
        <w:numPr>
          <w:ilvl w:val="0"/>
          <w:numId w:val="26"/>
        </w:numPr>
        <w:spacing w:before="0" w:after="0"/>
        <w:jc w:val="both"/>
        <w:rPr>
          <w:rFonts w:ascii="Calibri" w:eastAsia="Times New Roman" w:hAnsi="Calibri"/>
          <w:sz w:val="24"/>
          <w:szCs w:val="24"/>
        </w:rPr>
      </w:pPr>
      <w:r w:rsidRPr="00486013">
        <w:rPr>
          <w:rFonts w:ascii="Calibri" w:eastAsia="Times New Roman" w:hAnsi="Calibri"/>
          <w:sz w:val="24"/>
          <w:szCs w:val="24"/>
        </w:rPr>
        <w:t xml:space="preserve">rata de cofinanțare acordată </w:t>
      </w:r>
      <w:r w:rsidR="00C10DF0" w:rsidRPr="00486013">
        <w:rPr>
          <w:rFonts w:ascii="Calibri" w:eastAsia="Times New Roman" w:hAnsi="Calibri"/>
          <w:sz w:val="24"/>
          <w:szCs w:val="24"/>
        </w:rPr>
        <w:t xml:space="preserve">din partea Uniunii Europene este de maxim </w:t>
      </w:r>
      <w:r w:rsidRPr="00486013">
        <w:rPr>
          <w:rFonts w:ascii="Calibri" w:eastAsia="Times New Roman" w:hAnsi="Calibri"/>
          <w:sz w:val="24"/>
          <w:szCs w:val="24"/>
        </w:rPr>
        <w:t>55% din valoarea cheltuielilor eligibile ale proiectului</w:t>
      </w:r>
      <w:r w:rsidR="00C10DF0" w:rsidRPr="00486013">
        <w:rPr>
          <w:rFonts w:ascii="Calibri" w:eastAsia="Times New Roman" w:hAnsi="Calibri"/>
          <w:sz w:val="24"/>
          <w:szCs w:val="24"/>
        </w:rPr>
        <w:t xml:space="preserve"> prin Fondul European de Dezvoltare Regionala (FEDR)</w:t>
      </w:r>
      <w:r w:rsidRPr="00486013">
        <w:rPr>
          <w:rFonts w:ascii="Calibri" w:eastAsia="Times New Roman" w:hAnsi="Calibri"/>
          <w:sz w:val="24"/>
          <w:szCs w:val="24"/>
        </w:rPr>
        <w:t xml:space="preserve">, </w:t>
      </w:r>
    </w:p>
    <w:p w14:paraId="1D5D843B" w14:textId="77777777" w:rsidR="00C10DF0" w:rsidRPr="00486013" w:rsidRDefault="00C10DF0" w:rsidP="00E07D7E">
      <w:pPr>
        <w:pStyle w:val="ListParagraph"/>
        <w:numPr>
          <w:ilvl w:val="0"/>
          <w:numId w:val="26"/>
        </w:numPr>
        <w:spacing w:before="0" w:after="0"/>
        <w:jc w:val="both"/>
        <w:rPr>
          <w:rFonts w:ascii="Calibri" w:eastAsia="Times New Roman" w:hAnsi="Calibri"/>
          <w:sz w:val="24"/>
          <w:szCs w:val="24"/>
        </w:rPr>
      </w:pPr>
      <w:r w:rsidRPr="00486013">
        <w:rPr>
          <w:rFonts w:ascii="Calibri" w:eastAsia="Times New Roman" w:hAnsi="Calibri"/>
          <w:sz w:val="24"/>
          <w:szCs w:val="24"/>
        </w:rPr>
        <w:t>maxim</w:t>
      </w:r>
      <w:r w:rsidR="000B03F9" w:rsidRPr="00486013">
        <w:rPr>
          <w:rFonts w:ascii="Calibri" w:eastAsia="Times New Roman" w:hAnsi="Calibri"/>
          <w:sz w:val="24"/>
          <w:szCs w:val="24"/>
        </w:rPr>
        <w:t xml:space="preserve"> 43% din valoarea cheltuielilor eligibile ale proiectului reprezintă rata de cofinanțare din bugetul de stat (BS).</w:t>
      </w:r>
    </w:p>
    <w:p w14:paraId="1042488E" w14:textId="00C2D1E5" w:rsidR="000B03F9" w:rsidRPr="00486013" w:rsidRDefault="000B03F9" w:rsidP="00E07D7E">
      <w:pPr>
        <w:pStyle w:val="ListParagraph"/>
        <w:numPr>
          <w:ilvl w:val="0"/>
          <w:numId w:val="26"/>
        </w:numPr>
        <w:spacing w:before="0" w:after="0"/>
        <w:jc w:val="both"/>
        <w:rPr>
          <w:rFonts w:ascii="Calibri" w:eastAsia="Times New Roman" w:hAnsi="Calibri"/>
          <w:sz w:val="24"/>
          <w:szCs w:val="24"/>
        </w:rPr>
      </w:pPr>
      <w:r w:rsidRPr="00486013">
        <w:rPr>
          <w:rFonts w:ascii="Calibri" w:eastAsia="Times New Roman" w:hAnsi="Calibri"/>
          <w:sz w:val="24"/>
          <w:szCs w:val="24"/>
        </w:rPr>
        <w:t>minim 2 % din valoarea cheltuielilor eligibile</w:t>
      </w:r>
      <w:r w:rsidR="00C10DF0" w:rsidRPr="00486013">
        <w:rPr>
          <w:rFonts w:ascii="Calibri" w:eastAsia="Times New Roman" w:hAnsi="Calibri"/>
          <w:sz w:val="24"/>
          <w:szCs w:val="24"/>
        </w:rPr>
        <w:t xml:space="preserve"> reprezinta contributia solicitantului.</w:t>
      </w:r>
    </w:p>
    <w:p w14:paraId="59E62BE7" w14:textId="77777777" w:rsidR="000B03F9" w:rsidRPr="00486013" w:rsidRDefault="000B03F9" w:rsidP="00B81B8E">
      <w:pPr>
        <w:spacing w:before="0" w:after="0"/>
        <w:jc w:val="both"/>
        <w:rPr>
          <w:rFonts w:ascii="Calibri" w:eastAsia="Times New Roman" w:hAnsi="Calibri"/>
          <w:sz w:val="24"/>
          <w:szCs w:val="24"/>
        </w:rPr>
      </w:pPr>
      <w:r w:rsidRPr="00486013">
        <w:rPr>
          <w:rFonts w:ascii="Calibri" w:eastAsia="Times New Roman" w:hAnsi="Calibri"/>
          <w:sz w:val="24"/>
          <w:szCs w:val="24"/>
        </w:rPr>
        <w:t>Valoarea eligibilă a investiției reprezintă suma cheltuielilor eligibile incluse în proiect.</w:t>
      </w:r>
    </w:p>
    <w:p w14:paraId="550CA0E7" w14:textId="19886DCF" w:rsidR="00A220C4" w:rsidRPr="00486013" w:rsidRDefault="000B03F9" w:rsidP="009D7C9A">
      <w:pPr>
        <w:spacing w:before="0" w:after="0"/>
        <w:jc w:val="both"/>
        <w:rPr>
          <w:rFonts w:ascii="Calibri" w:eastAsia="Times New Roman" w:hAnsi="Calibri"/>
          <w:sz w:val="24"/>
          <w:szCs w:val="24"/>
        </w:rPr>
      </w:pPr>
      <w:r w:rsidRPr="00486013">
        <w:rPr>
          <w:rFonts w:ascii="Calibri" w:eastAsia="Times New Roman" w:hAnsi="Calibri"/>
          <w:sz w:val="24"/>
          <w:szCs w:val="24"/>
        </w:rPr>
        <w:t>Solicitantul va asigura contribuția proprie la valoarea cheltuielilor eligibile, acoperirea cheltuielilor neeligibile ale proiectului, precum şi asigurarea altor sume necesare implementării proiectului.</w:t>
      </w:r>
    </w:p>
    <w:p w14:paraId="21E95234" w14:textId="77777777" w:rsidR="009D7C9A" w:rsidRPr="00486013" w:rsidRDefault="009D7C9A" w:rsidP="009D7C9A">
      <w:pPr>
        <w:spacing w:before="0" w:after="0"/>
        <w:jc w:val="both"/>
        <w:rPr>
          <w:rFonts w:ascii="Calibri" w:eastAsia="Times New Roman" w:hAnsi="Calibri"/>
          <w:sz w:val="24"/>
          <w:szCs w:val="24"/>
        </w:rPr>
      </w:pPr>
    </w:p>
    <w:p w14:paraId="7E5F26CF" w14:textId="2508DAF8" w:rsidR="00297225" w:rsidRPr="00486013" w:rsidRDefault="009D7C9A" w:rsidP="00735675">
      <w:pPr>
        <w:pStyle w:val="Heading2"/>
        <w:numPr>
          <w:ilvl w:val="0"/>
          <w:numId w:val="0"/>
        </w:numPr>
        <w:ind w:left="576"/>
        <w:rPr>
          <w:rFonts w:ascii="Calibri" w:hAnsi="Calibri" w:cs="Calibri"/>
          <w:lang w:val="fr-FR"/>
        </w:rPr>
      </w:pPr>
      <w:bookmarkStart w:id="38" w:name="_Toc154150834"/>
      <w:r w:rsidRPr="00486013">
        <w:rPr>
          <w:rFonts w:ascii="Calibri" w:hAnsi="Calibri" w:cs="Calibri"/>
        </w:rPr>
        <w:lastRenderedPageBreak/>
        <w:t xml:space="preserve">3.5 </w:t>
      </w:r>
      <w:r w:rsidR="00297225" w:rsidRPr="00486013">
        <w:rPr>
          <w:rFonts w:ascii="Calibri" w:hAnsi="Calibri" w:cs="Calibri"/>
        </w:rPr>
        <w:t xml:space="preserve">Zona </w:t>
      </w:r>
      <w:r w:rsidR="008A0A29" w:rsidRPr="00486013">
        <w:rPr>
          <w:rFonts w:ascii="Calibri" w:hAnsi="Calibri" w:cs="Calibri"/>
          <w:lang w:val="fr-FR"/>
        </w:rPr>
        <w:t xml:space="preserve">/ </w:t>
      </w:r>
      <w:proofErr w:type="spellStart"/>
      <w:r w:rsidR="008A0A29" w:rsidRPr="00486013">
        <w:rPr>
          <w:rFonts w:ascii="Calibri" w:hAnsi="Calibri" w:cs="Calibri"/>
          <w:lang w:val="fr-FR"/>
        </w:rPr>
        <w:t>zonele</w:t>
      </w:r>
      <w:proofErr w:type="spellEnd"/>
      <w:r w:rsidR="008A0A29" w:rsidRPr="00486013">
        <w:rPr>
          <w:rFonts w:ascii="Calibri" w:hAnsi="Calibri" w:cs="Calibri"/>
          <w:lang w:val="fr-FR"/>
        </w:rPr>
        <w:t xml:space="preserve"> </w:t>
      </w:r>
      <w:proofErr w:type="spellStart"/>
      <w:r w:rsidR="008A0A29" w:rsidRPr="00486013">
        <w:rPr>
          <w:rFonts w:ascii="Calibri" w:hAnsi="Calibri" w:cs="Calibri"/>
          <w:lang w:val="fr-FR"/>
        </w:rPr>
        <w:t>geografică</w:t>
      </w:r>
      <w:proofErr w:type="spellEnd"/>
      <w:r w:rsidR="008A0A29" w:rsidRPr="00486013">
        <w:rPr>
          <w:rFonts w:ascii="Calibri" w:hAnsi="Calibri" w:cs="Calibri"/>
          <w:lang w:val="fr-FR"/>
        </w:rPr>
        <w:t xml:space="preserve">(e) </w:t>
      </w:r>
      <w:proofErr w:type="spellStart"/>
      <w:r w:rsidR="008A0A29" w:rsidRPr="00486013">
        <w:rPr>
          <w:rFonts w:ascii="Calibri" w:hAnsi="Calibri" w:cs="Calibri"/>
          <w:lang w:val="fr-FR"/>
        </w:rPr>
        <w:t>vizată</w:t>
      </w:r>
      <w:proofErr w:type="spellEnd"/>
      <w:r w:rsidR="008A0A29" w:rsidRPr="00486013">
        <w:rPr>
          <w:rFonts w:ascii="Calibri" w:hAnsi="Calibri" w:cs="Calibri"/>
          <w:lang w:val="fr-FR"/>
        </w:rPr>
        <w:t xml:space="preserve">(e) de </w:t>
      </w:r>
      <w:proofErr w:type="spellStart"/>
      <w:r w:rsidR="008A0A29" w:rsidRPr="00486013">
        <w:rPr>
          <w:rFonts w:ascii="Calibri" w:hAnsi="Calibri" w:cs="Calibri"/>
          <w:lang w:val="fr-FR"/>
        </w:rPr>
        <w:t>apelul</w:t>
      </w:r>
      <w:proofErr w:type="spellEnd"/>
      <w:r w:rsidR="008A0A29" w:rsidRPr="00486013">
        <w:rPr>
          <w:rFonts w:ascii="Calibri" w:hAnsi="Calibri" w:cs="Calibri"/>
          <w:lang w:val="fr-FR"/>
        </w:rPr>
        <w:t xml:space="preserve"> de </w:t>
      </w:r>
      <w:r w:rsidR="00391176" w:rsidRPr="00486013">
        <w:rPr>
          <w:rFonts w:ascii="Calibri" w:hAnsi="Calibri" w:cs="Calibri"/>
          <w:lang w:val="fr-FR"/>
        </w:rPr>
        <w:t>Proiecte</w:t>
      </w:r>
      <w:bookmarkEnd w:id="38"/>
    </w:p>
    <w:p w14:paraId="46DEA9C6" w14:textId="621BC8C3" w:rsidR="00391176" w:rsidRPr="00486013" w:rsidRDefault="00391176" w:rsidP="00391176">
      <w:pPr>
        <w:rPr>
          <w:rFonts w:ascii="Calibri" w:hAnsi="Calibri"/>
          <w:sz w:val="24"/>
          <w:szCs w:val="24"/>
          <w:lang w:val="fr-FR"/>
        </w:rPr>
      </w:pPr>
      <w:r w:rsidRPr="00486013">
        <w:rPr>
          <w:rFonts w:ascii="Calibri" w:hAnsi="Calibri"/>
          <w:sz w:val="24"/>
          <w:szCs w:val="24"/>
          <w:lang w:val="fr-FR"/>
        </w:rPr>
        <w:t xml:space="preserve">Zona </w:t>
      </w:r>
      <w:proofErr w:type="spellStart"/>
      <w:r w:rsidRPr="00486013">
        <w:rPr>
          <w:rFonts w:ascii="Calibri" w:hAnsi="Calibri"/>
          <w:sz w:val="24"/>
          <w:szCs w:val="24"/>
          <w:lang w:val="fr-FR"/>
        </w:rPr>
        <w:t>vizată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acest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apel</w:t>
      </w:r>
      <w:proofErr w:type="spellEnd"/>
      <w:r w:rsidRPr="00486013">
        <w:rPr>
          <w:rFonts w:ascii="Calibri" w:hAnsi="Calibri"/>
          <w:sz w:val="24"/>
          <w:szCs w:val="24"/>
          <w:lang w:val="fr-FR"/>
        </w:rPr>
        <w:t xml:space="preserve"> de Proiecte este </w:t>
      </w:r>
      <w:proofErr w:type="spellStart"/>
      <w:r w:rsidRPr="00486013">
        <w:rPr>
          <w:rFonts w:ascii="Calibri" w:hAnsi="Calibri"/>
          <w:sz w:val="24"/>
          <w:szCs w:val="24"/>
          <w:lang w:val="fr-FR"/>
        </w:rPr>
        <w:t>Regiunea</w:t>
      </w:r>
      <w:proofErr w:type="spellEnd"/>
      <w:r w:rsidRPr="00486013">
        <w:rPr>
          <w:rFonts w:ascii="Calibri" w:hAnsi="Calibri"/>
          <w:sz w:val="24"/>
          <w:szCs w:val="24"/>
          <w:lang w:val="fr-FR"/>
        </w:rPr>
        <w:t xml:space="preserve"> Sud Est, mai </w:t>
      </w:r>
      <w:proofErr w:type="spellStart"/>
      <w:r w:rsidRPr="00486013">
        <w:rPr>
          <w:rFonts w:ascii="Calibri" w:hAnsi="Calibri"/>
          <w:sz w:val="24"/>
          <w:szCs w:val="24"/>
          <w:lang w:val="fr-FR"/>
        </w:rPr>
        <w:t>puțin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arealul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aferent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zonei</w:t>
      </w:r>
      <w:proofErr w:type="spellEnd"/>
      <w:r w:rsidRPr="00486013">
        <w:rPr>
          <w:rFonts w:ascii="Calibri" w:hAnsi="Calibri"/>
          <w:sz w:val="24"/>
          <w:szCs w:val="24"/>
          <w:lang w:val="fr-FR"/>
        </w:rPr>
        <w:t xml:space="preserve"> ITI Delta </w:t>
      </w:r>
      <w:proofErr w:type="spellStart"/>
      <w:r w:rsidRPr="00486013">
        <w:rPr>
          <w:rFonts w:ascii="Calibri" w:hAnsi="Calibri"/>
          <w:sz w:val="24"/>
          <w:szCs w:val="24"/>
          <w:lang w:val="fr-FR"/>
        </w:rPr>
        <w:t>Dunării</w:t>
      </w:r>
      <w:proofErr w:type="spellEnd"/>
      <w:r w:rsidRPr="00486013">
        <w:rPr>
          <w:rFonts w:ascii="Calibri" w:hAnsi="Calibri"/>
          <w:sz w:val="24"/>
          <w:szCs w:val="24"/>
          <w:lang w:val="fr-FR"/>
        </w:rPr>
        <w:t xml:space="preserve">. </w:t>
      </w:r>
    </w:p>
    <w:p w14:paraId="5EF1DCFF" w14:textId="1C946640" w:rsidR="006A694F" w:rsidRPr="00486013" w:rsidRDefault="006A694F" w:rsidP="007D0A9C">
      <w:pPr>
        <w:jc w:val="both"/>
        <w:rPr>
          <w:rFonts w:ascii="Calibri" w:hAnsi="Calibri"/>
          <w:sz w:val="24"/>
          <w:szCs w:val="24"/>
          <w:lang w:val="fr-FR"/>
        </w:rPr>
      </w:pPr>
      <w:proofErr w:type="spellStart"/>
      <w:r w:rsidRPr="00486013">
        <w:rPr>
          <w:rFonts w:ascii="Calibri" w:hAnsi="Calibri"/>
          <w:sz w:val="24"/>
          <w:szCs w:val="24"/>
          <w:lang w:val="fr-FR"/>
        </w:rPr>
        <w:t>Investițiile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finanțate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cadrul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prezentului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apel</w:t>
      </w:r>
      <w:proofErr w:type="spellEnd"/>
      <w:r w:rsidRPr="00486013">
        <w:rPr>
          <w:rFonts w:ascii="Calibri" w:hAnsi="Calibri"/>
          <w:sz w:val="24"/>
          <w:szCs w:val="24"/>
          <w:lang w:val="fr-FR"/>
        </w:rPr>
        <w:t xml:space="preserve"> de proiecte vor fi </w:t>
      </w:r>
      <w:proofErr w:type="spellStart"/>
      <w:r w:rsidRPr="00486013">
        <w:rPr>
          <w:rFonts w:ascii="Calibri" w:hAnsi="Calibri"/>
          <w:sz w:val="24"/>
          <w:szCs w:val="24"/>
          <w:lang w:val="fr-FR"/>
        </w:rPr>
        <w:t>realizate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teritoriul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solicitanților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partenerilor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eligibili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cazul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proiectelor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parteneriat</w:t>
      </w:r>
      <w:proofErr w:type="spellEnd"/>
      <w:r w:rsidRPr="00486013">
        <w:rPr>
          <w:rFonts w:ascii="Calibri" w:hAnsi="Calibri"/>
          <w:sz w:val="24"/>
          <w:szCs w:val="24"/>
          <w:lang w:val="fr-FR"/>
        </w:rPr>
        <w:t>.</w:t>
      </w:r>
    </w:p>
    <w:p w14:paraId="7CB57229" w14:textId="638CA199" w:rsidR="000972F7" w:rsidRPr="00486013" w:rsidRDefault="009D7C9A" w:rsidP="00735675">
      <w:pPr>
        <w:pStyle w:val="Heading2"/>
        <w:numPr>
          <w:ilvl w:val="0"/>
          <w:numId w:val="0"/>
        </w:numPr>
        <w:ind w:left="576"/>
        <w:rPr>
          <w:rFonts w:ascii="Calibri" w:hAnsi="Calibri" w:cs="Calibri"/>
        </w:rPr>
      </w:pPr>
      <w:bookmarkStart w:id="39" w:name="_Toc154150835"/>
      <w:bookmarkStart w:id="40" w:name="_Hlk109895956"/>
      <w:r w:rsidRPr="00486013">
        <w:rPr>
          <w:rFonts w:ascii="Calibri" w:hAnsi="Calibri" w:cs="Calibri"/>
        </w:rPr>
        <w:t xml:space="preserve">3.6 </w:t>
      </w:r>
      <w:r w:rsidR="00DE10B4" w:rsidRPr="00486013">
        <w:rPr>
          <w:rFonts w:ascii="Calibri" w:hAnsi="Calibri" w:cs="Calibri"/>
        </w:rPr>
        <w:t>Acțiuni sprijinite în cadrul apelului</w:t>
      </w:r>
      <w:bookmarkEnd w:id="39"/>
      <w:r w:rsidR="00DE10B4" w:rsidRPr="00486013">
        <w:rPr>
          <w:rFonts w:ascii="Calibri" w:hAnsi="Calibri" w:cs="Calibri"/>
        </w:rPr>
        <w:t xml:space="preserve"> </w:t>
      </w:r>
    </w:p>
    <w:p w14:paraId="30699B62" w14:textId="00B99E6D" w:rsidR="00B07052" w:rsidRPr="00486013" w:rsidRDefault="00B07052" w:rsidP="00B07052">
      <w:pPr>
        <w:spacing w:before="0" w:after="0"/>
        <w:jc w:val="both"/>
        <w:rPr>
          <w:rFonts w:ascii="Calibri" w:hAnsi="Calibri"/>
          <w:bCs/>
          <w:sz w:val="24"/>
          <w:szCs w:val="24"/>
        </w:rPr>
      </w:pPr>
      <w:r w:rsidRPr="00486013">
        <w:rPr>
          <w:rFonts w:ascii="Calibri" w:hAnsi="Calibri"/>
          <w:bCs/>
          <w:sz w:val="24"/>
          <w:szCs w:val="24"/>
        </w:rPr>
        <w:t>P</w:t>
      </w:r>
      <w:r w:rsidR="00433FF6" w:rsidRPr="00486013">
        <w:rPr>
          <w:rFonts w:ascii="Calibri" w:hAnsi="Calibri"/>
          <w:bCs/>
          <w:sz w:val="24"/>
          <w:szCs w:val="24"/>
        </w:rPr>
        <w:t xml:space="preserve">rogramul </w:t>
      </w:r>
      <w:r w:rsidRPr="00486013">
        <w:rPr>
          <w:rFonts w:ascii="Calibri" w:hAnsi="Calibri"/>
          <w:bCs/>
          <w:sz w:val="24"/>
          <w:szCs w:val="24"/>
        </w:rPr>
        <w:t>R</w:t>
      </w:r>
      <w:r w:rsidR="00433FF6" w:rsidRPr="00486013">
        <w:rPr>
          <w:rFonts w:ascii="Calibri" w:hAnsi="Calibri"/>
          <w:bCs/>
          <w:sz w:val="24"/>
          <w:szCs w:val="24"/>
        </w:rPr>
        <w:t xml:space="preserve">egional </w:t>
      </w:r>
      <w:r w:rsidRPr="00486013">
        <w:rPr>
          <w:rFonts w:ascii="Calibri" w:hAnsi="Calibr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bookmarkEnd w:id="40"/>
    <w:p w14:paraId="682EA653" w14:textId="6B60F11A" w:rsidR="00B07052" w:rsidRPr="00486013" w:rsidRDefault="00B07052" w:rsidP="008E68AA">
      <w:pPr>
        <w:spacing w:before="0" w:after="0"/>
        <w:jc w:val="both"/>
        <w:rPr>
          <w:rFonts w:ascii="Calibri" w:hAnsi="Calibri"/>
          <w:bCs/>
          <w:sz w:val="24"/>
          <w:szCs w:val="24"/>
        </w:rPr>
      </w:pPr>
    </w:p>
    <w:p w14:paraId="6B36BF53" w14:textId="77777777" w:rsidR="002B17D5" w:rsidRPr="00486013" w:rsidRDefault="002B17D5" w:rsidP="002B17D5">
      <w:pPr>
        <w:spacing w:before="0" w:after="0"/>
        <w:jc w:val="both"/>
        <w:rPr>
          <w:rFonts w:ascii="Calibri" w:hAnsi="Calibri"/>
          <w:sz w:val="24"/>
          <w:szCs w:val="24"/>
        </w:rPr>
      </w:pPr>
      <w:r w:rsidRPr="00486013">
        <w:rPr>
          <w:rFonts w:ascii="Calibri" w:hAnsi="Calibri"/>
          <w:b/>
          <w:bCs/>
          <w:sz w:val="24"/>
          <w:szCs w:val="24"/>
        </w:rPr>
        <w:t>Tipurile de intervenții</w:t>
      </w:r>
      <w:r w:rsidRPr="00486013">
        <w:rPr>
          <w:rFonts w:ascii="Calibri" w:hAnsi="Calibri"/>
          <w:sz w:val="24"/>
          <w:szCs w:val="24"/>
        </w:rPr>
        <w:t xml:space="preserve"> previzionate în cadrul acestei acțiuni pentru </w:t>
      </w:r>
      <w:proofErr w:type="spellStart"/>
      <w:r w:rsidRPr="00486013">
        <w:rPr>
          <w:rFonts w:ascii="Calibri" w:eastAsia="Times New Roman" w:hAnsi="Calibri"/>
          <w:iCs/>
          <w:sz w:val="24"/>
          <w:szCs w:val="24"/>
          <w:lang w:val="fr-FR" w:eastAsia="en-GB"/>
        </w:rPr>
        <w:t>învățământul</w:t>
      </w:r>
      <w:proofErr w:type="spellEnd"/>
      <w:r w:rsidRPr="00486013">
        <w:rPr>
          <w:rFonts w:ascii="Calibri" w:eastAsia="Times New Roman" w:hAnsi="Calibri"/>
          <w:iCs/>
          <w:sz w:val="24"/>
          <w:szCs w:val="24"/>
          <w:lang w:val="fr-FR" w:eastAsia="en-GB"/>
        </w:rPr>
        <w:t xml:space="preserve"> </w:t>
      </w:r>
      <w:proofErr w:type="spellStart"/>
      <w:r w:rsidRPr="00486013">
        <w:rPr>
          <w:rFonts w:ascii="Calibri" w:eastAsia="Times New Roman" w:hAnsi="Calibri"/>
          <w:iCs/>
          <w:sz w:val="24"/>
          <w:szCs w:val="24"/>
          <w:lang w:val="fr-FR" w:eastAsia="en-GB"/>
        </w:rPr>
        <w:t>preșcolar</w:t>
      </w:r>
      <w:proofErr w:type="spellEnd"/>
      <w:r w:rsidRPr="00486013">
        <w:rPr>
          <w:rFonts w:ascii="Calibri" w:hAnsi="Calibri"/>
          <w:sz w:val="24"/>
          <w:szCs w:val="24"/>
        </w:rPr>
        <w:t xml:space="preserve"> se referă la:</w:t>
      </w:r>
    </w:p>
    <w:p w14:paraId="2E56CFD6" w14:textId="77777777" w:rsidR="002B17D5" w:rsidRPr="00486013" w:rsidRDefault="002B17D5" w:rsidP="002B17D5">
      <w:pPr>
        <w:spacing w:before="0" w:after="0"/>
        <w:jc w:val="both"/>
        <w:rPr>
          <w:rFonts w:ascii="Calibri" w:hAnsi="Calibri"/>
          <w:sz w:val="24"/>
          <w:szCs w:val="24"/>
        </w:rPr>
      </w:pPr>
    </w:p>
    <w:p w14:paraId="537001CF" w14:textId="77777777" w:rsidR="002B17D5" w:rsidRPr="00486013" w:rsidRDefault="002B17D5" w:rsidP="002B17D5">
      <w:pPr>
        <w:spacing w:before="0" w:after="0"/>
        <w:jc w:val="both"/>
        <w:rPr>
          <w:rFonts w:ascii="Calibri" w:hAnsi="Calibri"/>
          <w:sz w:val="24"/>
          <w:szCs w:val="24"/>
        </w:rPr>
      </w:pPr>
      <w:r w:rsidRPr="00486013">
        <w:rPr>
          <w:rFonts w:ascii="Calibri" w:hAnsi="Calibri"/>
          <w:b/>
          <w:bCs/>
          <w:i/>
          <w:iCs/>
          <w:sz w:val="24"/>
          <w:szCs w:val="24"/>
          <w:u w:val="single"/>
        </w:rPr>
        <w:t>Activități de tip FEDR:</w:t>
      </w:r>
    </w:p>
    <w:p w14:paraId="63850720" w14:textId="77777777" w:rsidR="005F637E" w:rsidRPr="00486013" w:rsidRDefault="005F637E" w:rsidP="00E07D7E">
      <w:pPr>
        <w:numPr>
          <w:ilvl w:val="0"/>
          <w:numId w:val="47"/>
        </w:numPr>
        <w:contextualSpacing/>
        <w:jc w:val="both"/>
        <w:rPr>
          <w:rFonts w:asciiTheme="minorHAnsi" w:eastAsia="Times New Roman" w:hAnsiTheme="minorHAnsi" w:cstheme="minorHAnsi"/>
          <w:iCs/>
          <w:sz w:val="24"/>
          <w:szCs w:val="24"/>
        </w:rPr>
      </w:pPr>
      <w:r w:rsidRPr="00486013">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016F387C" w14:textId="77777777" w:rsidR="005F637E" w:rsidRPr="00486013" w:rsidRDefault="005F637E" w:rsidP="00E07D7E">
      <w:pPr>
        <w:numPr>
          <w:ilvl w:val="0"/>
          <w:numId w:val="47"/>
        </w:numPr>
        <w:contextualSpacing/>
        <w:jc w:val="both"/>
        <w:rPr>
          <w:rFonts w:asciiTheme="minorHAnsi" w:eastAsia="Times New Roman" w:hAnsiTheme="minorHAnsi" w:cstheme="minorHAnsi"/>
          <w:iCs/>
          <w:sz w:val="24"/>
          <w:szCs w:val="24"/>
        </w:rPr>
      </w:pPr>
      <w:proofErr w:type="spellStart"/>
      <w:proofErr w:type="gramStart"/>
      <w:r w:rsidRPr="00486013">
        <w:rPr>
          <w:rFonts w:asciiTheme="minorHAnsi" w:eastAsia="Times New Roman" w:hAnsiTheme="minorHAnsi" w:cstheme="minorHAnsi"/>
          <w:sz w:val="24"/>
          <w:szCs w:val="24"/>
          <w:lang w:val="fr-FR"/>
        </w:rPr>
        <w:t>adaptarea</w:t>
      </w:r>
      <w:proofErr w:type="spellEnd"/>
      <w:proofErr w:type="gram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infrastructurii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educaționale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pentru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persoanele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mobilitate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redusă</w:t>
      </w:r>
      <w:proofErr w:type="spellEnd"/>
      <w:r w:rsidRPr="00486013">
        <w:rPr>
          <w:rFonts w:asciiTheme="minorHAnsi" w:eastAsia="Times New Roman" w:hAnsiTheme="minorHAnsi" w:cstheme="minorHAnsi"/>
          <w:sz w:val="24"/>
          <w:szCs w:val="24"/>
          <w:lang w:val="fr-FR"/>
        </w:rPr>
        <w:t>/</w:t>
      </w:r>
      <w:proofErr w:type="spellStart"/>
      <w:r w:rsidRPr="00486013">
        <w:rPr>
          <w:rFonts w:asciiTheme="minorHAnsi" w:eastAsia="Times New Roman" w:hAnsiTheme="minorHAnsi" w:cstheme="minorHAnsi"/>
          <w:sz w:val="24"/>
          <w:szCs w:val="24"/>
          <w:lang w:val="fr-FR"/>
        </w:rPr>
        <w:t>dizabilități</w:t>
      </w:r>
      <w:proofErr w:type="spellEnd"/>
      <w:r w:rsidRPr="00486013">
        <w:rPr>
          <w:rFonts w:asciiTheme="minorHAnsi" w:eastAsia="Times New Roman" w:hAnsiTheme="minorHAnsi" w:cstheme="minorHAnsi"/>
          <w:sz w:val="24"/>
          <w:szCs w:val="24"/>
          <w:lang w:val="fr-FR"/>
        </w:rPr>
        <w:t xml:space="preserve">, se va face </w:t>
      </w:r>
      <w:proofErr w:type="spellStart"/>
      <w:r w:rsidRPr="00486013">
        <w:rPr>
          <w:rFonts w:asciiTheme="minorHAnsi" w:eastAsia="Times New Roman" w:hAnsiTheme="minorHAnsi" w:cstheme="minorHAnsi"/>
          <w:sz w:val="24"/>
          <w:szCs w:val="24"/>
          <w:lang w:val="fr-FR"/>
        </w:rPr>
        <w:t>respectând</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legislaţia</w:t>
      </w:r>
      <w:proofErr w:type="spellEnd"/>
      <w:r w:rsidRPr="00486013">
        <w:rPr>
          <w:rFonts w:asciiTheme="minorHAnsi" w:eastAsia="Times New Roman" w:hAnsiTheme="minorHAnsi" w:cstheme="minorHAnsi"/>
          <w:sz w:val="24"/>
          <w:szCs w:val="24"/>
          <w:lang w:val="fr-FR"/>
        </w:rPr>
        <w:t xml:space="preserve"> in </w:t>
      </w:r>
      <w:proofErr w:type="spellStart"/>
      <w:r w:rsidRPr="00486013">
        <w:rPr>
          <w:rFonts w:asciiTheme="minorHAnsi" w:eastAsia="Times New Roman" w:hAnsiTheme="minorHAnsi" w:cstheme="minorHAnsi"/>
          <w:sz w:val="24"/>
          <w:szCs w:val="24"/>
          <w:lang w:val="fr-FR"/>
        </w:rPr>
        <w:t>domeniu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prin</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asigurarea</w:t>
      </w:r>
      <w:proofErr w:type="spellEnd"/>
      <w:r w:rsidRPr="00486013">
        <w:rPr>
          <w:rFonts w:asciiTheme="minorHAnsi" w:eastAsia="Times New Roman" w:hAnsiTheme="minorHAnsi" w:cstheme="minorHAnsi"/>
          <w:sz w:val="24"/>
          <w:szCs w:val="24"/>
          <w:lang w:val="fr-FR"/>
        </w:rPr>
        <w:t xml:space="preserve"> de rampe de </w:t>
      </w:r>
      <w:proofErr w:type="spellStart"/>
      <w:r w:rsidRPr="00486013">
        <w:rPr>
          <w:rFonts w:asciiTheme="minorHAnsi" w:eastAsia="Times New Roman" w:hAnsiTheme="minorHAnsi" w:cstheme="minorHAnsi"/>
          <w:sz w:val="24"/>
          <w:szCs w:val="24"/>
          <w:lang w:val="fr-FR"/>
        </w:rPr>
        <w:t>acces</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marcarea</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traseelor</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acces</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adaptarea</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spațiului</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învățare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pentru</w:t>
      </w:r>
      <w:proofErr w:type="spellEnd"/>
      <w:r w:rsidRPr="00486013">
        <w:rPr>
          <w:rFonts w:asciiTheme="minorHAnsi" w:eastAsia="Times New Roman" w:hAnsiTheme="minorHAnsi" w:cstheme="minorHAnsi"/>
          <w:sz w:val="24"/>
          <w:szCs w:val="24"/>
          <w:lang w:val="fr-FR"/>
        </w:rPr>
        <w:t xml:space="preserve"> a facilita nu </w:t>
      </w:r>
      <w:proofErr w:type="spellStart"/>
      <w:r w:rsidRPr="00486013">
        <w:rPr>
          <w:rFonts w:asciiTheme="minorHAnsi" w:eastAsia="Times New Roman" w:hAnsiTheme="minorHAnsi" w:cstheme="minorHAnsi"/>
          <w:sz w:val="24"/>
          <w:szCs w:val="24"/>
          <w:lang w:val="fr-FR"/>
        </w:rPr>
        <w:t>doar</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accesul</w:t>
      </w:r>
      <w:proofErr w:type="spellEnd"/>
      <w:r w:rsidRPr="00486013">
        <w:rPr>
          <w:rFonts w:asciiTheme="minorHAnsi" w:eastAsia="Times New Roman" w:hAnsiTheme="minorHAnsi" w:cstheme="minorHAnsi"/>
          <w:sz w:val="24"/>
          <w:szCs w:val="24"/>
          <w:lang w:val="fr-FR"/>
        </w:rPr>
        <w:t xml:space="preserve">, dar </w:t>
      </w:r>
      <w:proofErr w:type="spellStart"/>
      <w:r w:rsidRPr="00486013">
        <w:rPr>
          <w:rFonts w:asciiTheme="minorHAnsi" w:eastAsia="Times New Roman" w:hAnsiTheme="minorHAnsi" w:cstheme="minorHAnsi"/>
          <w:sz w:val="24"/>
          <w:szCs w:val="24"/>
          <w:lang w:val="fr-FR"/>
        </w:rPr>
        <w:t>și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funcționalitatea</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pentru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persoanele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dizabilități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asigurarea</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accesului</w:t>
      </w:r>
      <w:proofErr w:type="spellEnd"/>
      <w:r w:rsidRPr="00486013">
        <w:rPr>
          <w:rFonts w:asciiTheme="minorHAnsi" w:eastAsia="Times New Roman" w:hAnsiTheme="minorHAnsi" w:cstheme="minorHAnsi"/>
          <w:sz w:val="24"/>
          <w:szCs w:val="24"/>
          <w:lang w:val="fr-FR"/>
        </w:rPr>
        <w:t xml:space="preserve">, a </w:t>
      </w:r>
      <w:proofErr w:type="spellStart"/>
      <w:r w:rsidRPr="00486013">
        <w:rPr>
          <w:rFonts w:asciiTheme="minorHAnsi" w:eastAsia="Times New Roman" w:hAnsiTheme="minorHAnsi" w:cstheme="minorHAnsi"/>
          <w:sz w:val="24"/>
          <w:szCs w:val="24"/>
          <w:lang w:val="fr-FR"/>
        </w:rPr>
        <w:t>circulației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orizontale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și</w:t>
      </w:r>
      <w:proofErr w:type="spellEnd"/>
      <w:r w:rsidRPr="00486013">
        <w:rPr>
          <w:rFonts w:asciiTheme="minorHAnsi" w:eastAsia="Times New Roman" w:hAnsiTheme="minorHAnsi" w:cstheme="minorHAnsi"/>
          <w:sz w:val="24"/>
          <w:szCs w:val="24"/>
          <w:lang w:val="fr-FR"/>
        </w:rPr>
        <w:t xml:space="preserve"> verticale, a </w:t>
      </w:r>
      <w:proofErr w:type="spellStart"/>
      <w:r w:rsidRPr="00486013">
        <w:rPr>
          <w:rFonts w:asciiTheme="minorHAnsi" w:eastAsia="Times New Roman" w:hAnsiTheme="minorHAnsi" w:cstheme="minorHAnsi"/>
          <w:sz w:val="24"/>
          <w:szCs w:val="24"/>
          <w:lang w:val="fr-FR"/>
        </w:rPr>
        <w:t>accesului</w:t>
      </w:r>
      <w:proofErr w:type="spellEnd"/>
      <w:r w:rsidRPr="00486013">
        <w:rPr>
          <w:rFonts w:asciiTheme="minorHAnsi" w:eastAsia="Times New Roman" w:hAnsiTheme="minorHAnsi" w:cstheme="minorHAnsi"/>
          <w:sz w:val="24"/>
          <w:szCs w:val="24"/>
          <w:lang w:val="fr-FR"/>
        </w:rPr>
        <w:t xml:space="preserve"> la </w:t>
      </w:r>
      <w:proofErr w:type="spellStart"/>
      <w:r w:rsidRPr="00486013">
        <w:rPr>
          <w:rFonts w:asciiTheme="minorHAnsi" w:eastAsia="Times New Roman" w:hAnsiTheme="minorHAnsi" w:cstheme="minorHAnsi"/>
          <w:sz w:val="24"/>
          <w:szCs w:val="24"/>
          <w:lang w:val="fr-FR"/>
        </w:rPr>
        <w:t>grupuri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sanitare</w:t>
      </w:r>
      <w:proofErr w:type="spellEnd"/>
      <w:r w:rsidRPr="00486013">
        <w:rPr>
          <w:rFonts w:asciiTheme="minorHAnsi" w:eastAsia="Times New Roman" w:hAnsiTheme="minorHAnsi" w:cstheme="minorHAnsi"/>
          <w:sz w:val="24"/>
          <w:szCs w:val="24"/>
          <w:lang w:val="fr-FR"/>
        </w:rPr>
        <w:t xml:space="preserve">, la </w:t>
      </w:r>
      <w:proofErr w:type="spellStart"/>
      <w:r w:rsidRPr="00486013">
        <w:rPr>
          <w:rFonts w:asciiTheme="minorHAnsi" w:eastAsia="Times New Roman" w:hAnsiTheme="minorHAnsi" w:cstheme="minorHAnsi"/>
          <w:sz w:val="24"/>
          <w:szCs w:val="24"/>
          <w:lang w:val="fr-FR"/>
        </w:rPr>
        <w:t>sălile</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clasă</w:t>
      </w:r>
      <w:proofErr w:type="spellEnd"/>
      <w:r w:rsidRPr="00486013">
        <w:rPr>
          <w:rFonts w:asciiTheme="minorHAnsi" w:eastAsia="Times New Roman" w:hAnsiTheme="minorHAnsi" w:cstheme="minorHAnsi"/>
          <w:sz w:val="24"/>
          <w:szCs w:val="24"/>
          <w:lang w:val="fr-FR"/>
        </w:rPr>
        <w:t xml:space="preserve"> etc.</w:t>
      </w:r>
    </w:p>
    <w:p w14:paraId="22D6A911" w14:textId="77777777" w:rsidR="005F637E" w:rsidRPr="00486013" w:rsidRDefault="005F637E" w:rsidP="00E07D7E">
      <w:pPr>
        <w:numPr>
          <w:ilvl w:val="0"/>
          <w:numId w:val="47"/>
        </w:numPr>
        <w:spacing w:before="0" w:after="0" w:line="259" w:lineRule="auto"/>
        <w:contextualSpacing/>
        <w:jc w:val="both"/>
        <w:rPr>
          <w:rFonts w:ascii="Calibri" w:hAnsi="Calibri"/>
          <w:sz w:val="24"/>
          <w:szCs w:val="24"/>
        </w:rPr>
      </w:pPr>
      <w:bookmarkStart w:id="41" w:name="_Hlk148695338"/>
      <w:r w:rsidRPr="00486013">
        <w:rPr>
          <w:rFonts w:ascii="Calibri" w:eastAsia="Times New Roman" w:hAnsi="Calibri"/>
          <w:bCs/>
          <w:sz w:val="24"/>
          <w:szCs w:val="24"/>
        </w:rPr>
        <w:t>activități de cooperare teritorială</w:t>
      </w:r>
      <w:r w:rsidRPr="00486013">
        <w:rPr>
          <w:rFonts w:ascii="Calibri" w:hAnsi="Calibri"/>
          <w:sz w:val="24"/>
          <w:szCs w:val="24"/>
        </w:rPr>
        <w:t xml:space="preserve">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bookmarkEnd w:id="41"/>
    <w:p w14:paraId="6FFCBAD8" w14:textId="77777777" w:rsidR="002B17D5" w:rsidRPr="00486013" w:rsidRDefault="002B17D5" w:rsidP="002B17D5">
      <w:pPr>
        <w:spacing w:before="0" w:after="0"/>
        <w:ind w:left="720"/>
        <w:jc w:val="both"/>
        <w:rPr>
          <w:rFonts w:ascii="Calibri" w:hAnsi="Calibri"/>
          <w:i/>
          <w:iCs/>
          <w:sz w:val="24"/>
          <w:szCs w:val="24"/>
        </w:rPr>
      </w:pPr>
    </w:p>
    <w:p w14:paraId="4D98EEA6" w14:textId="77777777" w:rsidR="002B17D5" w:rsidRPr="00486013" w:rsidRDefault="002B17D5" w:rsidP="002B17D5">
      <w:pPr>
        <w:tabs>
          <w:tab w:val="left" w:pos="284"/>
        </w:tabs>
        <w:spacing w:before="0" w:after="0"/>
        <w:jc w:val="both"/>
        <w:rPr>
          <w:rFonts w:ascii="Calibri" w:hAnsi="Calibri"/>
          <w:i/>
          <w:iCs/>
          <w:sz w:val="24"/>
          <w:szCs w:val="24"/>
        </w:rPr>
      </w:pPr>
      <w:r w:rsidRPr="00486013">
        <w:rPr>
          <w:rFonts w:ascii="Calibri" w:eastAsia="Times New Roman" w:hAnsi="Calibri"/>
          <w:sz w:val="24"/>
          <w:szCs w:val="24"/>
        </w:rPr>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7F082BA5" w14:textId="77777777" w:rsidR="002B17D5" w:rsidRPr="00486013" w:rsidRDefault="002B17D5" w:rsidP="002B17D5">
      <w:pPr>
        <w:spacing w:before="0" w:after="0"/>
        <w:jc w:val="both"/>
        <w:rPr>
          <w:rFonts w:ascii="Calibri" w:hAnsi="Calibri"/>
          <w:b/>
          <w:bCs/>
          <w:i/>
          <w:iCs/>
          <w:sz w:val="24"/>
          <w:szCs w:val="24"/>
          <w:u w:val="single"/>
        </w:rPr>
      </w:pPr>
    </w:p>
    <w:p w14:paraId="777F54DF" w14:textId="77777777" w:rsidR="002B17D5" w:rsidRPr="00486013" w:rsidRDefault="002B17D5" w:rsidP="002B17D5">
      <w:pPr>
        <w:spacing w:before="0" w:after="0"/>
        <w:jc w:val="both"/>
        <w:rPr>
          <w:rFonts w:ascii="Calibri" w:hAnsi="Calibri"/>
          <w:b/>
          <w:bCs/>
          <w:i/>
          <w:iCs/>
          <w:sz w:val="24"/>
          <w:szCs w:val="24"/>
          <w:u w:val="single"/>
        </w:rPr>
      </w:pPr>
      <w:bookmarkStart w:id="42" w:name="_Hlk152593957"/>
      <w:r w:rsidRPr="00486013">
        <w:rPr>
          <w:rFonts w:ascii="Calibri" w:hAnsi="Calibri"/>
          <w:b/>
          <w:bCs/>
          <w:i/>
          <w:iCs/>
          <w:sz w:val="24"/>
          <w:szCs w:val="24"/>
          <w:u w:val="single"/>
        </w:rPr>
        <w:t>Activități de tip FSE:</w:t>
      </w:r>
    </w:p>
    <w:p w14:paraId="75DFFCE5"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asigurarea serviciilor de mediere școlară/consiliere pentru comunitățile defavorizate;</w:t>
      </w:r>
    </w:p>
    <w:p w14:paraId="2CF5D4A1"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asigurarea accesului elevilor cu CES la serviciile de consiliere și asistență psihopedagogică și de terapie a tulburărilor de limbaj;</w:t>
      </w:r>
    </w:p>
    <w:p w14:paraId="6DEAECA4"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consilierea/informarea și sprijinirea părinților copiilor defavorizați;</w:t>
      </w:r>
    </w:p>
    <w:p w14:paraId="68854CB5"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asigurarea / dezvoltarea și utilizarea de noi servicii şi materiale de învăţare pentru copiii din învățământul preșcolar, în special pentru copiii aparținând minorității roma și copiii cu dizabilități;</w:t>
      </w:r>
    </w:p>
    <w:p w14:paraId="5CDCA2C7"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promovarea de bune practici în aria facilitării accesului la învățământul preșcolar, valorificând rezultatele unor proiecte/programe inițiate sau dezvoltate în parteneriat, inclusiv la nivel transnational;</w:t>
      </w:r>
    </w:p>
    <w:p w14:paraId="7E4805F9" w14:textId="36C6605B" w:rsidR="00C44808" w:rsidRPr="00486013" w:rsidRDefault="00C44808" w:rsidP="00C44808">
      <w:pPr>
        <w:spacing w:before="0"/>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7E2EA8BB" w14:textId="1CEFCE34" w:rsidR="00C44808" w:rsidRPr="00486013" w:rsidRDefault="00C44808" w:rsidP="00C44808">
      <w:pPr>
        <w:spacing w:before="0"/>
        <w:jc w:val="both"/>
        <w:rPr>
          <w:rFonts w:ascii="Calibri" w:hAnsi="Calibri"/>
          <w:sz w:val="24"/>
          <w:szCs w:val="24"/>
        </w:rPr>
      </w:pPr>
      <w:r w:rsidRPr="00486013">
        <w:rPr>
          <w:rFonts w:ascii="Calibri" w:hAnsi="Calibri"/>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bookmarkEnd w:id="42"/>
    <w:p w14:paraId="5F0C1241"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Nu sunt eligibile:</w:t>
      </w:r>
    </w:p>
    <w:p w14:paraId="6D253F6C"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a)</w:t>
      </w:r>
      <w:r w:rsidRPr="00486013">
        <w:rPr>
          <w:rFonts w:ascii="Calibri" w:hAnsi="Calibri"/>
          <w:sz w:val="24"/>
          <w:szCs w:val="24"/>
        </w:rPr>
        <w:tab/>
        <w:t>Proiectele care propun exclusiv realizarea de lucrări fără autorizație de construire si/sau dotari;</w:t>
      </w:r>
    </w:p>
    <w:p w14:paraId="48FEFD15"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b)</w:t>
      </w:r>
      <w:r w:rsidRPr="00486013">
        <w:rPr>
          <w:rFonts w:ascii="Calibri" w:hAnsi="Calibri"/>
          <w:sz w:val="24"/>
          <w:szCs w:val="24"/>
        </w:rPr>
        <w:tab/>
        <w:t>Proiectele care propun exclusiv dotari;</w:t>
      </w:r>
    </w:p>
    <w:p w14:paraId="793FE95D" w14:textId="77777777" w:rsidR="00C44808" w:rsidRPr="00486013" w:rsidRDefault="00C44808" w:rsidP="00C44808">
      <w:pPr>
        <w:spacing w:before="0"/>
        <w:jc w:val="both"/>
        <w:rPr>
          <w:rFonts w:ascii="Calibri" w:hAnsi="Calibri"/>
          <w:sz w:val="24"/>
          <w:szCs w:val="24"/>
        </w:rPr>
      </w:pPr>
      <w:r w:rsidRPr="00486013">
        <w:rPr>
          <w:rFonts w:ascii="Calibri" w:hAnsi="Calibri"/>
          <w:sz w:val="24"/>
          <w:szCs w:val="24"/>
        </w:rPr>
        <w:t>c)</w:t>
      </w:r>
      <w:r w:rsidRPr="00486013">
        <w:rPr>
          <w:rFonts w:ascii="Calibri" w:hAnsi="Calibri"/>
          <w:sz w:val="24"/>
          <w:szCs w:val="24"/>
        </w:rPr>
        <w:tab/>
        <w:t>Proiectele care implica doar lucrări de întreținere, reparare si mentenanță a infrastructurii;</w:t>
      </w:r>
    </w:p>
    <w:p w14:paraId="048C081F" w14:textId="1424DC99" w:rsidR="00C44808" w:rsidRPr="00486013" w:rsidRDefault="00C44808" w:rsidP="00C44808">
      <w:pPr>
        <w:spacing w:before="0"/>
        <w:jc w:val="both"/>
        <w:rPr>
          <w:rFonts w:ascii="Calibri" w:hAnsi="Calibri"/>
          <w:sz w:val="24"/>
          <w:szCs w:val="24"/>
        </w:rPr>
      </w:pPr>
      <w:r w:rsidRPr="00486013">
        <w:rPr>
          <w:rFonts w:ascii="Calibri" w:hAnsi="Calibri"/>
          <w:sz w:val="24"/>
          <w:szCs w:val="24"/>
        </w:rPr>
        <w:t>d)</w:t>
      </w:r>
      <w:r w:rsidRPr="00486013">
        <w:rPr>
          <w:rFonts w:ascii="Calibri" w:hAnsi="Calibri"/>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6F204924" w14:textId="77777777" w:rsidR="00755D04" w:rsidRPr="00486013" w:rsidRDefault="00755D04" w:rsidP="00755D04">
      <w:pPr>
        <w:pStyle w:val="ListParagraph"/>
        <w:autoSpaceDE w:val="0"/>
        <w:autoSpaceDN w:val="0"/>
        <w:spacing w:before="0" w:after="0"/>
        <w:jc w:val="both"/>
        <w:rPr>
          <w:rFonts w:ascii="Calibri" w:hAnsi="Calibri"/>
          <w:sz w:val="24"/>
          <w:szCs w:val="24"/>
          <w:lang w:eastAsia="ro-RO"/>
        </w:rPr>
      </w:pPr>
      <w:r w:rsidRPr="00486013">
        <w:rPr>
          <w:rFonts w:ascii="Calibri" w:hAnsi="Calibri"/>
          <w:bCs/>
          <w:sz w:val="24"/>
          <w:szCs w:val="24"/>
        </w:rPr>
        <w:t xml:space="preserve">e) </w:t>
      </w:r>
      <w:r w:rsidRPr="00486013">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44A2DAC5" w14:textId="77777777" w:rsidR="00755D04" w:rsidRPr="00486013" w:rsidRDefault="00755D04" w:rsidP="00755D04">
      <w:pPr>
        <w:autoSpaceDE w:val="0"/>
        <w:autoSpaceDN w:val="0"/>
        <w:spacing w:before="0" w:after="0"/>
        <w:ind w:left="720"/>
        <w:contextualSpacing/>
        <w:jc w:val="both"/>
        <w:rPr>
          <w:rFonts w:ascii="Calibri" w:hAnsi="Calibri"/>
          <w:sz w:val="24"/>
          <w:szCs w:val="24"/>
          <w:lang w:eastAsia="ro-RO"/>
        </w:rPr>
      </w:pPr>
      <w:r w:rsidRPr="00486013">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36AF9899" w14:textId="77777777" w:rsidR="00755D04" w:rsidRPr="00486013" w:rsidRDefault="00755D04" w:rsidP="00E07D7E">
      <w:pPr>
        <w:numPr>
          <w:ilvl w:val="0"/>
          <w:numId w:val="45"/>
        </w:numPr>
        <w:autoSpaceDE w:val="0"/>
        <w:autoSpaceDN w:val="0"/>
        <w:spacing w:before="0" w:after="0"/>
        <w:contextualSpacing/>
        <w:jc w:val="both"/>
        <w:rPr>
          <w:rFonts w:ascii="Calibri" w:eastAsia="Times New Roman" w:hAnsi="Calibri"/>
          <w:sz w:val="24"/>
          <w:szCs w:val="24"/>
          <w:lang w:eastAsia="ro-RO"/>
        </w:rPr>
      </w:pPr>
      <w:r w:rsidRPr="00486013">
        <w:rPr>
          <w:rFonts w:ascii="Calibri" w:eastAsia="Times New Roman" w:hAnsi="Calibri"/>
          <w:sz w:val="24"/>
          <w:szCs w:val="24"/>
          <w:lang w:eastAsia="ro-RO"/>
        </w:rPr>
        <w:lastRenderedPageBreak/>
        <w:t>de a optimiza sistemele de încălzire și răcire centralizată pentru a le aduce la stadiul de „sisteme eficiente de termoficare și răcire centralizată”, astfel cum sunt definite la articolul 2 punctul 41 din Directiva 2012/27/UE;</w:t>
      </w:r>
    </w:p>
    <w:p w14:paraId="097E080B" w14:textId="77777777" w:rsidR="00755D04" w:rsidRPr="00486013" w:rsidRDefault="00755D04" w:rsidP="00E07D7E">
      <w:pPr>
        <w:numPr>
          <w:ilvl w:val="0"/>
          <w:numId w:val="45"/>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43073509" w14:textId="77777777" w:rsidR="00755D04" w:rsidRPr="00486013" w:rsidRDefault="00755D04" w:rsidP="00E07D7E">
      <w:pPr>
        <w:numPr>
          <w:ilvl w:val="0"/>
          <w:numId w:val="45"/>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068A661A" w14:textId="77777777" w:rsidR="00755D04" w:rsidRPr="00486013" w:rsidRDefault="00755D04" w:rsidP="00755D04">
      <w:pPr>
        <w:autoSpaceDE w:val="0"/>
        <w:autoSpaceDN w:val="0"/>
        <w:spacing w:before="0" w:after="0"/>
        <w:ind w:left="1068"/>
        <w:jc w:val="both"/>
        <w:rPr>
          <w:rFonts w:ascii="Calibri" w:hAnsi="Calibri"/>
          <w:sz w:val="24"/>
          <w:szCs w:val="24"/>
          <w:lang w:eastAsia="ro-RO"/>
        </w:rPr>
      </w:pPr>
      <w:r w:rsidRPr="00486013">
        <w:rPr>
          <w:rFonts w:ascii="Calibri" w:hAnsi="Calibri"/>
          <w:sz w:val="24"/>
          <w:szCs w:val="24"/>
          <w:lang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067BA008" w14:textId="77777777" w:rsidR="00755D04" w:rsidRPr="00486013" w:rsidRDefault="00755D04" w:rsidP="00755D04">
      <w:pPr>
        <w:autoSpaceDE w:val="0"/>
        <w:autoSpaceDN w:val="0"/>
        <w:spacing w:before="0" w:after="0"/>
        <w:ind w:left="1068"/>
        <w:jc w:val="both"/>
        <w:rPr>
          <w:rFonts w:ascii="Calibri" w:hAnsi="Calibri"/>
          <w:sz w:val="24"/>
          <w:szCs w:val="24"/>
          <w:lang w:eastAsia="ro-RO"/>
        </w:rPr>
      </w:pPr>
      <w:r w:rsidRPr="00486013">
        <w:rPr>
          <w:rFonts w:ascii="Calibri" w:hAnsi="Calibri"/>
          <w:sz w:val="24"/>
          <w:szCs w:val="24"/>
          <w:lang w:eastAsia="ro-RO"/>
        </w:rPr>
        <w:t>(iii) investițiile în:</w:t>
      </w:r>
    </w:p>
    <w:p w14:paraId="4FB7094E" w14:textId="77777777" w:rsidR="00755D04" w:rsidRPr="00486013" w:rsidRDefault="00755D04" w:rsidP="00E07D7E">
      <w:pPr>
        <w:numPr>
          <w:ilvl w:val="0"/>
          <w:numId w:val="46"/>
        </w:numPr>
        <w:autoSpaceDE w:val="0"/>
        <w:autoSpaceDN w:val="0"/>
        <w:spacing w:before="0" w:after="0"/>
        <w:contextualSpacing/>
        <w:jc w:val="both"/>
        <w:rPr>
          <w:rFonts w:ascii="Calibri" w:hAnsi="Calibri"/>
          <w:sz w:val="24"/>
          <w:szCs w:val="24"/>
          <w:lang w:eastAsia="ro-RO"/>
        </w:rPr>
      </w:pPr>
      <w:r w:rsidRPr="00486013">
        <w:rPr>
          <w:rFonts w:ascii="Calibri" w:eastAsia="Times New Roman" w:hAnsi="Calibri"/>
          <w:sz w:val="24"/>
          <w:szCs w:val="24"/>
          <w:lang w:eastAsia="ro-RO"/>
        </w:rPr>
        <w:t>vehiculele nepoluante, astfel cum sunt definite în Directiva 2009/33/CE a Parlamentului European și a Consiliului, de interes public; și</w:t>
      </w:r>
    </w:p>
    <w:p w14:paraId="3BECCA3B" w14:textId="77777777" w:rsidR="00755D04" w:rsidRPr="00486013" w:rsidRDefault="00755D04" w:rsidP="00E07D7E">
      <w:pPr>
        <w:numPr>
          <w:ilvl w:val="0"/>
          <w:numId w:val="46"/>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vehicule, aeronave și nave proiectate și construite sau adaptate pentru a fi utilizate de serviciile de protecție civilă și de pompieri.</w:t>
      </w:r>
    </w:p>
    <w:p w14:paraId="652FA02A" w14:textId="77777777" w:rsidR="00755D04" w:rsidRPr="00486013" w:rsidRDefault="00755D04" w:rsidP="00C44808">
      <w:pPr>
        <w:spacing w:before="0"/>
        <w:jc w:val="both"/>
        <w:rPr>
          <w:rFonts w:ascii="Calibri" w:hAnsi="Calibri"/>
          <w:sz w:val="24"/>
          <w:szCs w:val="24"/>
        </w:rPr>
      </w:pPr>
    </w:p>
    <w:p w14:paraId="7D18256B" w14:textId="77777777" w:rsidR="002B17D5" w:rsidRPr="00486013" w:rsidRDefault="002B17D5" w:rsidP="002B17D5">
      <w:pPr>
        <w:spacing w:before="0" w:after="0"/>
        <w:jc w:val="both"/>
        <w:rPr>
          <w:rFonts w:ascii="Calibri" w:eastAsia="Times New Roman" w:hAnsi="Calibri"/>
          <w:sz w:val="24"/>
          <w:szCs w:val="24"/>
        </w:rPr>
      </w:pPr>
      <w:r w:rsidRPr="00486013">
        <w:rPr>
          <w:rFonts w:ascii="Calibri" w:eastAsia="Times New Roman" w:hAnsi="Calibri"/>
          <w:sz w:val="24"/>
          <w:szCs w:val="24"/>
        </w:rPr>
        <w:t>Investițiile vor respecta principiile de desegregare și nediscriminare, concentrându-se pe promovarea accesului la servicii incluzive de masă în educație.</w:t>
      </w:r>
    </w:p>
    <w:p w14:paraId="0B35830F" w14:textId="77777777" w:rsidR="002B17D5" w:rsidRPr="00486013" w:rsidRDefault="002B17D5" w:rsidP="008E68AA">
      <w:pPr>
        <w:spacing w:before="0" w:after="0"/>
        <w:jc w:val="both"/>
        <w:rPr>
          <w:rFonts w:ascii="Calibri" w:hAnsi="Calibri"/>
          <w:bCs/>
          <w:sz w:val="24"/>
          <w:szCs w:val="24"/>
        </w:rPr>
      </w:pPr>
    </w:p>
    <w:p w14:paraId="002F2BA5" w14:textId="3E084128" w:rsidR="008A0A29" w:rsidRPr="00486013" w:rsidRDefault="009D7C9A" w:rsidP="00735675">
      <w:pPr>
        <w:pStyle w:val="Heading2"/>
        <w:numPr>
          <w:ilvl w:val="0"/>
          <w:numId w:val="0"/>
        </w:numPr>
        <w:ind w:left="576"/>
        <w:rPr>
          <w:rFonts w:ascii="Calibri" w:hAnsi="Calibri" w:cs="Calibri"/>
        </w:rPr>
      </w:pPr>
      <w:bookmarkStart w:id="43" w:name="_Toc154150836"/>
      <w:bookmarkStart w:id="44" w:name="_Hlk118210228"/>
      <w:r w:rsidRPr="00486013">
        <w:rPr>
          <w:rFonts w:ascii="Calibri" w:hAnsi="Calibri" w:cs="Calibri"/>
        </w:rPr>
        <w:t xml:space="preserve">3.7 </w:t>
      </w:r>
      <w:r w:rsidR="008A0A29" w:rsidRPr="00486013">
        <w:rPr>
          <w:rFonts w:ascii="Calibri" w:hAnsi="Calibri" w:cs="Calibri"/>
        </w:rPr>
        <w:t xml:space="preserve">Grup ţintă </w:t>
      </w:r>
      <w:r w:rsidR="00F13D4C" w:rsidRPr="00486013">
        <w:rPr>
          <w:rFonts w:ascii="Calibri" w:hAnsi="Calibri" w:cs="Calibri"/>
        </w:rPr>
        <w:t>vizat de apelul de proiecte</w:t>
      </w:r>
      <w:bookmarkEnd w:id="43"/>
    </w:p>
    <w:p w14:paraId="1467BE42" w14:textId="632A8367" w:rsidR="00D56D62" w:rsidRPr="00486013" w:rsidRDefault="00D56D62" w:rsidP="007F2A1B">
      <w:pPr>
        <w:pStyle w:val="Default"/>
        <w:jc w:val="both"/>
        <w:rPr>
          <w:rFonts w:ascii="Calibri" w:hAnsi="Calibri" w:cs="Calibri"/>
          <w:color w:val="auto"/>
          <w:lang w:eastAsia="en-GB"/>
        </w:rPr>
      </w:pPr>
      <w:r w:rsidRPr="00486013">
        <w:rPr>
          <w:rFonts w:ascii="Calibri" w:hAnsi="Calibri" w:cs="Calibri"/>
          <w:color w:val="auto"/>
        </w:rPr>
        <w:t xml:space="preserve">Grupurile țintă includ, în funcție de sfera lor de interes, toate instituțiile publice și părțile interesate care vor fi implicate sau vor folosi / beneficia de rezultatele investițiilor: </w:t>
      </w:r>
    </w:p>
    <w:p w14:paraId="2CD1B1A2" w14:textId="0B00EF7C" w:rsidR="00D56D62" w:rsidRPr="00486013" w:rsidRDefault="0016647A" w:rsidP="00E07D7E">
      <w:pPr>
        <w:pStyle w:val="ListParagraph"/>
        <w:numPr>
          <w:ilvl w:val="0"/>
          <w:numId w:val="14"/>
        </w:numPr>
        <w:spacing w:before="0" w:after="0"/>
        <w:jc w:val="both"/>
        <w:rPr>
          <w:rFonts w:ascii="Calibri" w:hAnsi="Calibri"/>
          <w:sz w:val="24"/>
          <w:szCs w:val="24"/>
          <w:lang w:val="fr-FR"/>
        </w:rPr>
      </w:pPr>
      <w:proofErr w:type="spellStart"/>
      <w:proofErr w:type="gramStart"/>
      <w:r w:rsidRPr="00486013">
        <w:rPr>
          <w:rFonts w:ascii="Calibri" w:hAnsi="Calibri"/>
          <w:sz w:val="24"/>
          <w:szCs w:val="24"/>
          <w:lang w:val="fr-FR"/>
        </w:rPr>
        <w:t>prescolari</w:t>
      </w:r>
      <w:proofErr w:type="spellEnd"/>
      <w:proofErr w:type="gram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Regiunea</w:t>
      </w:r>
      <w:proofErr w:type="spellEnd"/>
      <w:r w:rsidRPr="00486013">
        <w:rPr>
          <w:rFonts w:ascii="Calibri" w:hAnsi="Calibri"/>
          <w:sz w:val="24"/>
          <w:szCs w:val="24"/>
          <w:lang w:val="fr-FR"/>
        </w:rPr>
        <w:t xml:space="preserve"> Sud-Est</w:t>
      </w:r>
      <w:r w:rsidR="00D56D62" w:rsidRPr="00486013">
        <w:rPr>
          <w:rFonts w:ascii="Calibri" w:hAnsi="Calibri"/>
          <w:sz w:val="24"/>
          <w:szCs w:val="24"/>
          <w:lang w:val="fr-FR"/>
        </w:rPr>
        <w:t>;</w:t>
      </w:r>
    </w:p>
    <w:p w14:paraId="77E581AB" w14:textId="6C4C3F40" w:rsidR="00D56D62" w:rsidRPr="00486013" w:rsidRDefault="00E3644C"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486013">
        <w:rPr>
          <w:rFonts w:ascii="Calibri" w:hAnsi="Calibri" w:cs="Calibri"/>
          <w:color w:val="auto"/>
          <w:lang w:val="fr-FR"/>
        </w:rPr>
        <w:t>l</w:t>
      </w:r>
      <w:r w:rsidR="00D56D62" w:rsidRPr="00486013">
        <w:rPr>
          <w:rFonts w:ascii="Calibri" w:hAnsi="Calibri" w:cs="Calibri"/>
          <w:color w:val="auto"/>
          <w:lang w:val="fr-FR"/>
        </w:rPr>
        <w:t>ocuitorii</w:t>
      </w:r>
      <w:proofErr w:type="spellEnd"/>
      <w:proofErr w:type="gramEnd"/>
      <w:r w:rsidR="00D56D62" w:rsidRPr="00486013">
        <w:rPr>
          <w:rFonts w:ascii="Calibri" w:hAnsi="Calibri" w:cs="Calibri"/>
          <w:color w:val="auto"/>
          <w:lang w:val="fr-FR"/>
        </w:rPr>
        <w:t xml:space="preserve"> </w:t>
      </w:r>
      <w:proofErr w:type="spellStart"/>
      <w:r w:rsidR="00D56D62" w:rsidRPr="00486013">
        <w:rPr>
          <w:rFonts w:ascii="Calibri" w:hAnsi="Calibri" w:cs="Calibri"/>
          <w:color w:val="auto"/>
          <w:lang w:val="fr-FR"/>
        </w:rPr>
        <w:t>din</w:t>
      </w:r>
      <w:proofErr w:type="spellEnd"/>
      <w:r w:rsidR="00D56D62" w:rsidRPr="00486013">
        <w:rPr>
          <w:rFonts w:ascii="Calibri" w:hAnsi="Calibri" w:cs="Calibri"/>
          <w:color w:val="auto"/>
          <w:lang w:val="fr-FR"/>
        </w:rPr>
        <w:t xml:space="preserve"> </w:t>
      </w:r>
      <w:proofErr w:type="spellStart"/>
      <w:r w:rsidR="00D56D62" w:rsidRPr="00486013">
        <w:rPr>
          <w:rFonts w:ascii="Calibri" w:hAnsi="Calibri" w:cs="Calibri"/>
          <w:color w:val="auto"/>
          <w:lang w:val="fr-FR"/>
        </w:rPr>
        <w:t>Regiunea</w:t>
      </w:r>
      <w:proofErr w:type="spellEnd"/>
      <w:r w:rsidR="00D56D62" w:rsidRPr="00486013">
        <w:rPr>
          <w:rFonts w:ascii="Calibri" w:hAnsi="Calibri" w:cs="Calibri"/>
          <w:color w:val="auto"/>
          <w:lang w:val="fr-FR"/>
        </w:rPr>
        <w:t xml:space="preserve"> Sud-Est</w:t>
      </w:r>
      <w:r w:rsidR="0016647A" w:rsidRPr="00486013">
        <w:rPr>
          <w:rFonts w:ascii="Calibri" w:hAnsi="Calibri" w:cs="Calibri"/>
          <w:color w:val="auto"/>
          <w:lang w:val="fr-FR"/>
        </w:rPr>
        <w:t>;</w:t>
      </w:r>
    </w:p>
    <w:p w14:paraId="47381E48" w14:textId="2D661C92" w:rsidR="0016647A" w:rsidRPr="00486013" w:rsidRDefault="0016647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486013">
        <w:rPr>
          <w:rFonts w:ascii="Calibri" w:hAnsi="Calibri" w:cs="Calibri"/>
          <w:color w:val="auto"/>
          <w:lang w:val="fr-FR" w:eastAsia="en-GB"/>
        </w:rPr>
        <w:t>autorități</w:t>
      </w:r>
      <w:proofErr w:type="spellEnd"/>
      <w:proofErr w:type="gram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și</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instituții</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publice</w:t>
      </w:r>
      <w:proofErr w:type="spellEnd"/>
      <w:r w:rsidRPr="00486013">
        <w:rPr>
          <w:rFonts w:ascii="Calibri" w:hAnsi="Calibri" w:cs="Calibri"/>
          <w:color w:val="auto"/>
          <w:lang w:val="fr-FR" w:eastAsia="en-GB"/>
        </w:rPr>
        <w:t xml:space="preserve"> locale</w:t>
      </w:r>
      <w:r w:rsidR="003E3ACA" w:rsidRPr="00486013">
        <w:rPr>
          <w:rFonts w:ascii="Calibri" w:hAnsi="Calibri" w:cs="Calibri"/>
          <w:color w:val="auto"/>
          <w:lang w:val="fr-FR" w:eastAsia="en-GB"/>
        </w:rPr>
        <w:t>;</w:t>
      </w:r>
    </w:p>
    <w:p w14:paraId="4162D844" w14:textId="0C2133BF" w:rsidR="003E3ACA" w:rsidRPr="00486013" w:rsidRDefault="003E3ACA" w:rsidP="00E07D7E">
      <w:pPr>
        <w:pStyle w:val="Default"/>
        <w:numPr>
          <w:ilvl w:val="0"/>
          <w:numId w:val="14"/>
        </w:numPr>
        <w:adjustRightInd/>
        <w:jc w:val="both"/>
        <w:rPr>
          <w:rFonts w:ascii="Calibri" w:hAnsi="Calibri" w:cs="Calibri"/>
          <w:color w:val="auto"/>
          <w:lang w:val="en-US" w:eastAsia="en-GB"/>
        </w:rPr>
      </w:pPr>
      <w:proofErr w:type="spellStart"/>
      <w:r w:rsidRPr="00486013">
        <w:rPr>
          <w:rFonts w:ascii="Calibri" w:hAnsi="Calibri" w:cs="Calibri"/>
          <w:color w:val="auto"/>
          <w:lang w:val="en-US" w:eastAsia="en-GB"/>
        </w:rPr>
        <w:t>antreprenori</w:t>
      </w:r>
      <w:proofErr w:type="spellEnd"/>
      <w:r w:rsidRPr="00486013">
        <w:rPr>
          <w:rFonts w:ascii="Calibri" w:hAnsi="Calibri" w:cs="Calibri"/>
          <w:color w:val="auto"/>
          <w:lang w:val="en-US" w:eastAsia="en-GB"/>
        </w:rPr>
        <w:t xml:space="preserve"> </w:t>
      </w:r>
      <w:proofErr w:type="spellStart"/>
      <w:r w:rsidRPr="00486013">
        <w:rPr>
          <w:rFonts w:ascii="Calibri" w:hAnsi="Calibri" w:cs="Calibri"/>
          <w:color w:val="auto"/>
          <w:lang w:val="en-US" w:eastAsia="en-GB"/>
        </w:rPr>
        <w:t>locali</w:t>
      </w:r>
      <w:proofErr w:type="spellEnd"/>
      <w:r w:rsidRPr="00486013">
        <w:rPr>
          <w:rFonts w:ascii="Calibri" w:hAnsi="Calibri" w:cs="Calibri"/>
          <w:color w:val="auto"/>
          <w:lang w:val="en-US" w:eastAsia="en-GB"/>
        </w:rPr>
        <w:t>;</w:t>
      </w:r>
    </w:p>
    <w:p w14:paraId="70CACE79" w14:textId="240FF93E" w:rsidR="003E3ACA" w:rsidRPr="00486013" w:rsidRDefault="003E3ACA" w:rsidP="00E07D7E">
      <w:pPr>
        <w:pStyle w:val="Default"/>
        <w:numPr>
          <w:ilvl w:val="0"/>
          <w:numId w:val="14"/>
        </w:numPr>
        <w:adjustRightInd/>
        <w:jc w:val="both"/>
        <w:rPr>
          <w:rFonts w:ascii="Calibri" w:hAnsi="Calibri" w:cs="Calibri"/>
          <w:color w:val="auto"/>
          <w:lang w:val="en-US" w:eastAsia="en-GB"/>
        </w:rPr>
      </w:pPr>
      <w:proofErr w:type="spellStart"/>
      <w:r w:rsidRPr="00486013">
        <w:rPr>
          <w:rFonts w:ascii="Calibri" w:hAnsi="Calibri" w:cs="Calibri"/>
          <w:color w:val="auto"/>
          <w:lang w:val="en-US" w:eastAsia="en-GB"/>
        </w:rPr>
        <w:t>angajatori</w:t>
      </w:r>
      <w:proofErr w:type="spellEnd"/>
      <w:r w:rsidRPr="00486013">
        <w:rPr>
          <w:rFonts w:ascii="Calibri" w:hAnsi="Calibri" w:cs="Calibri"/>
          <w:color w:val="auto"/>
          <w:lang w:val="en-US" w:eastAsia="en-GB"/>
        </w:rPr>
        <w:t>.</w:t>
      </w:r>
    </w:p>
    <w:p w14:paraId="13D97EFE" w14:textId="7BFCB351" w:rsidR="00FC2307" w:rsidRPr="00486013" w:rsidRDefault="00FC2307" w:rsidP="007F2A1B">
      <w:pPr>
        <w:pStyle w:val="Default"/>
        <w:adjustRightInd/>
        <w:jc w:val="both"/>
        <w:rPr>
          <w:rFonts w:ascii="Calibri" w:hAnsi="Calibri" w:cs="Calibri"/>
          <w:color w:val="auto"/>
          <w:lang w:val="fr-FR" w:eastAsia="en-GB"/>
        </w:rPr>
      </w:pPr>
      <w:proofErr w:type="spellStart"/>
      <w:r w:rsidRPr="00486013">
        <w:rPr>
          <w:rFonts w:ascii="Calibri" w:hAnsi="Calibri" w:cs="Calibri"/>
          <w:color w:val="auto"/>
          <w:lang w:val="fr-FR" w:eastAsia="en-GB"/>
        </w:rPr>
        <w:t>Solicitantul</w:t>
      </w:r>
      <w:proofErr w:type="spellEnd"/>
      <w:r w:rsidRPr="00486013">
        <w:rPr>
          <w:rFonts w:ascii="Calibri" w:hAnsi="Calibri" w:cs="Calibri"/>
          <w:color w:val="auto"/>
          <w:lang w:val="fr-FR" w:eastAsia="en-GB"/>
        </w:rPr>
        <w:t xml:space="preserve"> va </w:t>
      </w:r>
      <w:proofErr w:type="spellStart"/>
      <w:r w:rsidRPr="00486013">
        <w:rPr>
          <w:rFonts w:ascii="Calibri" w:hAnsi="Calibri" w:cs="Calibri"/>
          <w:color w:val="auto"/>
          <w:lang w:val="fr-FR" w:eastAsia="en-GB"/>
        </w:rPr>
        <w:t>menționa</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în</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secțiunea</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Grup</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țintă</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din</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Cererea</w:t>
      </w:r>
      <w:proofErr w:type="spellEnd"/>
      <w:r w:rsidRPr="00486013">
        <w:rPr>
          <w:rFonts w:ascii="Calibri" w:hAnsi="Calibri" w:cs="Calibri"/>
          <w:color w:val="auto"/>
          <w:lang w:val="fr-FR" w:eastAsia="en-GB"/>
        </w:rPr>
        <w:t xml:space="preserve"> de </w:t>
      </w:r>
      <w:proofErr w:type="spellStart"/>
      <w:r w:rsidRPr="00486013">
        <w:rPr>
          <w:rFonts w:ascii="Calibri" w:hAnsi="Calibri" w:cs="Calibri"/>
          <w:color w:val="auto"/>
          <w:lang w:val="fr-FR" w:eastAsia="en-GB"/>
        </w:rPr>
        <w:t>finanțare</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principalii</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beneficiari</w:t>
      </w:r>
      <w:proofErr w:type="spellEnd"/>
      <w:r w:rsidRPr="00486013">
        <w:rPr>
          <w:rFonts w:ascii="Calibri" w:hAnsi="Calibri" w:cs="Calibri"/>
          <w:color w:val="auto"/>
          <w:lang w:val="fr-FR" w:eastAsia="en-GB"/>
        </w:rPr>
        <w:t xml:space="preserve"> ai </w:t>
      </w:r>
      <w:proofErr w:type="spellStart"/>
      <w:r w:rsidRPr="00486013">
        <w:rPr>
          <w:rFonts w:ascii="Calibri" w:hAnsi="Calibri" w:cs="Calibri"/>
          <w:color w:val="auto"/>
          <w:lang w:val="fr-FR" w:eastAsia="en-GB"/>
        </w:rPr>
        <w:t>rezultatelor</w:t>
      </w:r>
      <w:proofErr w:type="spellEnd"/>
      <w:r w:rsidRPr="00486013">
        <w:rPr>
          <w:rFonts w:ascii="Calibri" w:hAnsi="Calibri" w:cs="Calibri"/>
          <w:color w:val="auto"/>
          <w:lang w:val="fr-FR" w:eastAsia="en-GB"/>
        </w:rPr>
        <w:t xml:space="preserve"> </w:t>
      </w:r>
      <w:proofErr w:type="spellStart"/>
      <w:r w:rsidRPr="00486013">
        <w:rPr>
          <w:rFonts w:ascii="Calibri" w:hAnsi="Calibri" w:cs="Calibri"/>
          <w:color w:val="auto"/>
          <w:lang w:val="fr-FR" w:eastAsia="en-GB"/>
        </w:rPr>
        <w:t>proiectului</w:t>
      </w:r>
      <w:proofErr w:type="spellEnd"/>
      <w:r w:rsidRPr="00486013">
        <w:rPr>
          <w:rFonts w:ascii="Calibri" w:hAnsi="Calibri" w:cs="Calibri"/>
          <w:color w:val="auto"/>
          <w:lang w:val="fr-FR" w:eastAsia="en-GB"/>
        </w:rPr>
        <w:t>.</w:t>
      </w:r>
    </w:p>
    <w:p w14:paraId="2FD04DB9" w14:textId="77777777" w:rsidR="00D56D62" w:rsidRPr="00486013" w:rsidRDefault="00D56D62" w:rsidP="00D56D62">
      <w:pPr>
        <w:spacing w:before="0" w:after="0"/>
        <w:jc w:val="both"/>
        <w:rPr>
          <w:rFonts w:ascii="Calibri" w:hAnsi="Calibri"/>
          <w:sz w:val="24"/>
          <w:szCs w:val="24"/>
          <w:lang w:val="fr-FR"/>
        </w:rPr>
      </w:pPr>
    </w:p>
    <w:p w14:paraId="441AFF23" w14:textId="79072E45" w:rsidR="00D00F2D" w:rsidRPr="00486013" w:rsidRDefault="009D7C9A" w:rsidP="00735675">
      <w:pPr>
        <w:pStyle w:val="Heading2"/>
        <w:numPr>
          <w:ilvl w:val="0"/>
          <w:numId w:val="0"/>
        </w:numPr>
        <w:ind w:left="576"/>
        <w:rPr>
          <w:rFonts w:ascii="Calibri" w:hAnsi="Calibri" w:cs="Calibri"/>
        </w:rPr>
      </w:pPr>
      <w:bookmarkStart w:id="45" w:name="_Toc154150837"/>
      <w:r w:rsidRPr="00486013">
        <w:rPr>
          <w:rFonts w:ascii="Calibri" w:hAnsi="Calibri" w:cs="Calibri"/>
        </w:rPr>
        <w:t xml:space="preserve">3.8 </w:t>
      </w:r>
      <w:r w:rsidR="00D93F48" w:rsidRPr="00486013">
        <w:rPr>
          <w:rFonts w:ascii="Calibri" w:hAnsi="Calibri" w:cs="Calibri"/>
        </w:rPr>
        <w:t>Indicatori</w:t>
      </w:r>
      <w:bookmarkEnd w:id="45"/>
      <w:r w:rsidR="00D93F48" w:rsidRPr="00486013">
        <w:rPr>
          <w:rFonts w:ascii="Calibri" w:hAnsi="Calibri" w:cs="Calibri"/>
        </w:rPr>
        <w:t xml:space="preserve"> </w:t>
      </w:r>
      <w:r w:rsidR="00974087" w:rsidRPr="00486013">
        <w:rPr>
          <w:rFonts w:ascii="Calibri" w:hAnsi="Calibri" w:cs="Calibri"/>
        </w:rPr>
        <w:t xml:space="preserve"> </w:t>
      </w:r>
    </w:p>
    <w:p w14:paraId="028366CE" w14:textId="77777777" w:rsidR="002D12CE" w:rsidRPr="00486013" w:rsidRDefault="002D12CE" w:rsidP="002D12CE">
      <w:pPr>
        <w:spacing w:before="0" w:after="0"/>
        <w:jc w:val="both"/>
        <w:rPr>
          <w:rFonts w:ascii="Calibri" w:hAnsi="Calibri"/>
          <w:bCs/>
          <w:sz w:val="24"/>
          <w:szCs w:val="24"/>
        </w:rPr>
      </w:pPr>
      <w:r w:rsidRPr="00486013">
        <w:rPr>
          <w:rFonts w:ascii="Calibri" w:hAnsi="Calibri"/>
          <w:bCs/>
          <w:sz w:val="24"/>
          <w:szCs w:val="24"/>
        </w:rPr>
        <w:t>În cadrul cererii de finanțare se vor completa atât indicatorii de realizare, de rezultat, cât și indicatorii suplimentari specifici apelului de proiecte. Indicatorii reprezintă instrumente de măsurare a efectelor/ realizărilor/ rezultatelor intervențiilor.  În cadrul prezentelor apeluri, solicitantul va stabili valori pentru indicatorii detaliați în subcapitolele 3.8.1 și 3.8.2.</w:t>
      </w:r>
    </w:p>
    <w:p w14:paraId="25CDB852" w14:textId="060B8CD6" w:rsidR="00D56D62" w:rsidRPr="00486013" w:rsidRDefault="002D12CE" w:rsidP="002D12CE">
      <w:pPr>
        <w:spacing w:before="0" w:after="0"/>
        <w:jc w:val="both"/>
        <w:rPr>
          <w:rFonts w:ascii="Calibri" w:hAnsi="Calibri"/>
          <w:bCs/>
          <w:sz w:val="24"/>
          <w:szCs w:val="24"/>
        </w:rPr>
      </w:pPr>
      <w:r w:rsidRPr="00486013">
        <w:rPr>
          <w:rFonts w:ascii="Calibri" w:hAnsi="Calibri"/>
          <w:bCs/>
          <w:sz w:val="24"/>
          <w:szCs w:val="24"/>
        </w:rPr>
        <w:lastRenderedPageBreak/>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4691475A" w14:textId="03D11F72" w:rsidR="005C29D1" w:rsidRPr="00486013" w:rsidRDefault="006F4663" w:rsidP="009D7C9A">
      <w:pPr>
        <w:pStyle w:val="Heading3"/>
        <w:numPr>
          <w:ilvl w:val="0"/>
          <w:numId w:val="0"/>
        </w:numPr>
        <w:rPr>
          <w:rFonts w:cs="Calibri"/>
          <w:i w:val="0"/>
        </w:rPr>
      </w:pPr>
      <w:bookmarkStart w:id="46" w:name="_Toc154150838"/>
      <w:bookmarkStart w:id="47" w:name="_Hlk99961469"/>
      <w:r w:rsidRPr="00486013">
        <w:rPr>
          <w:rFonts w:cs="Calibri"/>
          <w:i w:val="0"/>
        </w:rPr>
        <w:t xml:space="preserve">3.8.1. </w:t>
      </w:r>
      <w:r w:rsidR="00F13D4C" w:rsidRPr="00486013">
        <w:rPr>
          <w:rFonts w:cs="Calibri"/>
          <w:i w:val="0"/>
        </w:rPr>
        <w:t>Indicatori de realizare</w:t>
      </w:r>
      <w:bookmarkEnd w:id="46"/>
      <w:r w:rsidR="00F13D4C" w:rsidRPr="00486013">
        <w:rPr>
          <w:rFonts w:cs="Calibri"/>
          <w:i w:val="0"/>
        </w:rPr>
        <w:t xml:space="preserve"> </w:t>
      </w:r>
    </w:p>
    <w:p w14:paraId="5A5F9221" w14:textId="59BC6B9F" w:rsidR="00391176" w:rsidRPr="00486013" w:rsidRDefault="005D4264" w:rsidP="009D7C9A">
      <w:pPr>
        <w:pStyle w:val="5Normal"/>
        <w:rPr>
          <w:rFonts w:ascii="Calibri" w:hAnsi="Calibri"/>
          <w:b/>
          <w:bCs/>
          <w:sz w:val="24"/>
        </w:rPr>
      </w:pPr>
      <w:bookmarkStart w:id="48" w:name="_Hlk99961586"/>
      <w:r w:rsidRPr="00486013">
        <w:rPr>
          <w:rFonts w:ascii="Calibri" w:hAnsi="Calibri"/>
          <w:b/>
          <w:bCs/>
          <w:sz w:val="24"/>
        </w:rPr>
        <w:t>RCO 66 - Capacitatea sălilor de clasă din structurile noi sau modernizate de îngrijire a copiilor (persoane)</w:t>
      </w:r>
      <w:r w:rsidR="00B81B8E" w:rsidRPr="00486013">
        <w:rPr>
          <w:rFonts w:ascii="Calibri" w:hAnsi="Calibri"/>
          <w:b/>
          <w:bCs/>
          <w:sz w:val="24"/>
        </w:rPr>
        <w:t>.</w:t>
      </w:r>
    </w:p>
    <w:bookmarkEnd w:id="48"/>
    <w:p w14:paraId="5F128979" w14:textId="52D99379" w:rsidR="00BB0559" w:rsidRPr="00486013" w:rsidRDefault="00BB0559" w:rsidP="00BB0559">
      <w:pPr>
        <w:tabs>
          <w:tab w:val="left" w:pos="180"/>
          <w:tab w:val="left" w:pos="720"/>
        </w:tabs>
        <w:spacing w:before="0" w:after="0"/>
        <w:jc w:val="both"/>
        <w:rPr>
          <w:rFonts w:ascii="Calibri" w:hAnsi="Calibri"/>
          <w:i/>
          <w:iCs/>
          <w:sz w:val="24"/>
          <w:szCs w:val="24"/>
          <w:lang w:eastAsia="ja-JP"/>
        </w:rPr>
      </w:pPr>
      <w:r w:rsidRPr="00486013">
        <w:rPr>
          <w:rFonts w:ascii="Calibri" w:hAnsi="Calibri"/>
          <w:i/>
          <w:iCs/>
          <w:sz w:val="24"/>
          <w:szCs w:val="24"/>
          <w:lang w:eastAsia="ja-JP"/>
        </w:rPr>
        <w:t xml:space="preserve">Capacitatea sălilor de clasă măsurată ca număr maxim de locuri în structurile de îngrijire a copiilor noi sau modernizate. </w:t>
      </w:r>
    </w:p>
    <w:p w14:paraId="1B77F73D" w14:textId="7FFB6796" w:rsidR="00BB0559" w:rsidRPr="00486013" w:rsidRDefault="00BB0559" w:rsidP="00BB0559">
      <w:pPr>
        <w:tabs>
          <w:tab w:val="left" w:pos="180"/>
          <w:tab w:val="left" w:pos="720"/>
        </w:tabs>
        <w:spacing w:before="0" w:after="0"/>
        <w:jc w:val="both"/>
        <w:rPr>
          <w:rFonts w:ascii="Calibri" w:hAnsi="Calibri"/>
          <w:i/>
          <w:iCs/>
          <w:sz w:val="24"/>
          <w:szCs w:val="24"/>
          <w:lang w:eastAsia="ja-JP"/>
        </w:rPr>
      </w:pPr>
      <w:r w:rsidRPr="00486013">
        <w:rPr>
          <w:rFonts w:ascii="Calibri" w:hAnsi="Calibri"/>
          <w:i/>
          <w:iCs/>
          <w:sz w:val="24"/>
          <w:szCs w:val="24"/>
          <w:lang w:eastAsia="ja-JP"/>
        </w:rPr>
        <w:t>Capacitatea sălii de clasă trebuie calculată în în conformitate cu legislația națională, și nu include profesori, părinţii, personalul auxiliar sau alte persoane care folosesc aceste structuri.</w:t>
      </w:r>
    </w:p>
    <w:p w14:paraId="4B0D0D7D" w14:textId="69EC6C17" w:rsidR="00B07052" w:rsidRPr="00486013" w:rsidRDefault="00BB0559" w:rsidP="00BB0559">
      <w:pPr>
        <w:tabs>
          <w:tab w:val="left" w:pos="180"/>
          <w:tab w:val="left" w:pos="720"/>
        </w:tabs>
        <w:spacing w:before="0" w:after="0"/>
        <w:jc w:val="both"/>
        <w:rPr>
          <w:rFonts w:ascii="Calibri" w:hAnsi="Calibri"/>
          <w:i/>
          <w:iCs/>
          <w:sz w:val="24"/>
          <w:szCs w:val="24"/>
          <w:lang w:eastAsia="ja-JP"/>
        </w:rPr>
      </w:pPr>
      <w:r w:rsidRPr="00486013">
        <w:rPr>
          <w:rFonts w:ascii="Calibri" w:hAnsi="Calibri"/>
          <w:i/>
          <w:iCs/>
          <w:sz w:val="24"/>
          <w:szCs w:val="24"/>
          <w:lang w:eastAsia="ja-JP"/>
        </w:rPr>
        <w:t>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p w14:paraId="3562578E" w14:textId="77777777" w:rsidR="00BB0559" w:rsidRPr="00486013" w:rsidRDefault="00BB0559" w:rsidP="00BB0559">
      <w:pPr>
        <w:tabs>
          <w:tab w:val="left" w:pos="180"/>
          <w:tab w:val="left" w:pos="720"/>
        </w:tabs>
        <w:spacing w:before="0" w:after="0"/>
        <w:jc w:val="both"/>
        <w:rPr>
          <w:rFonts w:ascii="Calibri" w:hAnsi="Calibri"/>
          <w:b/>
          <w:bCs/>
          <w:sz w:val="24"/>
          <w:szCs w:val="24"/>
          <w:lang w:eastAsia="ja-JP"/>
        </w:rPr>
      </w:pPr>
    </w:p>
    <w:p w14:paraId="4ECB44BC" w14:textId="38469D94" w:rsidR="002C788F" w:rsidRPr="00486013" w:rsidRDefault="00F13D4C" w:rsidP="00E07D7E">
      <w:pPr>
        <w:pStyle w:val="Heading3"/>
        <w:numPr>
          <w:ilvl w:val="2"/>
          <w:numId w:val="31"/>
        </w:numPr>
        <w:rPr>
          <w:rFonts w:cs="Calibri"/>
        </w:rPr>
      </w:pPr>
      <w:bookmarkStart w:id="49" w:name="_Toc154150839"/>
      <w:r w:rsidRPr="00486013">
        <w:rPr>
          <w:rFonts w:cs="Calibri"/>
        </w:rPr>
        <w:t>Indicatori de rezultat</w:t>
      </w:r>
      <w:bookmarkEnd w:id="49"/>
    </w:p>
    <w:bookmarkEnd w:id="47"/>
    <w:p w14:paraId="43A1C6D6" w14:textId="77777777" w:rsidR="00582833" w:rsidRPr="00486013" w:rsidRDefault="005D4264" w:rsidP="005D4264">
      <w:pPr>
        <w:pStyle w:val="ListParagraph"/>
        <w:spacing w:before="0" w:after="0"/>
        <w:jc w:val="both"/>
        <w:rPr>
          <w:rFonts w:ascii="Calibri" w:eastAsia="Times New Roman" w:hAnsi="Calibri"/>
          <w:b/>
          <w:bCs/>
          <w:sz w:val="24"/>
          <w:szCs w:val="24"/>
        </w:rPr>
      </w:pPr>
      <w:r w:rsidRPr="00486013">
        <w:rPr>
          <w:rFonts w:ascii="Calibri" w:eastAsia="Times New Roman" w:hAnsi="Calibri"/>
          <w:sz w:val="24"/>
          <w:szCs w:val="24"/>
        </w:rPr>
        <w:t xml:space="preserve">RCR 70   -  </w:t>
      </w:r>
      <w:r w:rsidRPr="00486013">
        <w:rPr>
          <w:rFonts w:ascii="Calibri" w:eastAsia="Times New Roman" w:hAnsi="Calibri"/>
          <w:b/>
          <w:bCs/>
          <w:sz w:val="24"/>
          <w:szCs w:val="24"/>
        </w:rPr>
        <w:t>Număr anual de utilizatori ai structurilor noi sau modernizate de îngrijire a</w:t>
      </w:r>
      <w:r w:rsidR="00582833" w:rsidRPr="00486013">
        <w:rPr>
          <w:rFonts w:ascii="Calibri" w:eastAsia="Times New Roman" w:hAnsi="Calibri"/>
          <w:b/>
          <w:bCs/>
          <w:sz w:val="24"/>
          <w:szCs w:val="24"/>
        </w:rPr>
        <w:t xml:space="preserve"> </w:t>
      </w:r>
    </w:p>
    <w:p w14:paraId="61F89B42" w14:textId="6E4B7D87" w:rsidR="002B3C87" w:rsidRPr="00486013" w:rsidRDefault="005D4264" w:rsidP="00582833">
      <w:pPr>
        <w:spacing w:before="0" w:after="0"/>
        <w:jc w:val="both"/>
        <w:rPr>
          <w:rFonts w:ascii="Calibri" w:eastAsia="Times New Roman" w:hAnsi="Calibri"/>
          <w:b/>
          <w:bCs/>
          <w:sz w:val="24"/>
          <w:szCs w:val="24"/>
        </w:rPr>
      </w:pPr>
      <w:r w:rsidRPr="00486013">
        <w:rPr>
          <w:rFonts w:ascii="Calibri" w:eastAsia="Times New Roman" w:hAnsi="Calibri"/>
          <w:b/>
          <w:bCs/>
          <w:sz w:val="24"/>
          <w:szCs w:val="24"/>
        </w:rPr>
        <w:t>copiilor (utilizatori/an)</w:t>
      </w:r>
      <w:r w:rsidR="002B3C87" w:rsidRPr="00486013">
        <w:rPr>
          <w:rFonts w:ascii="Calibri" w:eastAsia="Times New Roman" w:hAnsi="Calibri"/>
          <w:b/>
          <w:bCs/>
          <w:sz w:val="24"/>
          <w:szCs w:val="24"/>
        </w:rPr>
        <w:t>.</w:t>
      </w:r>
    </w:p>
    <w:p w14:paraId="124E2496" w14:textId="2DB8449E" w:rsidR="002B3C87" w:rsidRPr="00486013" w:rsidRDefault="002B3C87" w:rsidP="002B3C87">
      <w:pPr>
        <w:spacing w:before="0" w:after="0"/>
        <w:jc w:val="both"/>
        <w:rPr>
          <w:rFonts w:ascii="Calibri" w:eastAsia="Times New Roman" w:hAnsi="Calibri"/>
          <w:i/>
          <w:iCs/>
          <w:sz w:val="24"/>
          <w:szCs w:val="24"/>
        </w:rPr>
      </w:pPr>
      <w:r w:rsidRPr="00486013">
        <w:rPr>
          <w:rFonts w:ascii="Calibri" w:eastAsia="Times New Roman" w:hAnsi="Calibri"/>
          <w:i/>
          <w:iCs/>
          <w:sz w:val="24"/>
          <w:szCs w:val="24"/>
        </w:rPr>
        <w:t xml:space="preserve">Numărul anual de copii înregistrați care utilizează structura de îngrijire a copiilor sprijinită. Pentru valorile realizate, estimarea trebuie efectuată ex post pe baza numărului și mărimii grupurilor de copii care folosesc structura de îngrijire a copiilor cel puţin o dată în cursul anului ulterior finalizării intervenţiei. </w:t>
      </w:r>
    </w:p>
    <w:p w14:paraId="1AA70381" w14:textId="112D1E8B" w:rsidR="002B3C87" w:rsidRPr="00486013" w:rsidRDefault="002B3C87" w:rsidP="002B3C87">
      <w:pPr>
        <w:spacing w:before="0" w:after="0"/>
        <w:jc w:val="both"/>
        <w:rPr>
          <w:rFonts w:ascii="Calibri" w:eastAsia="Times New Roman" w:hAnsi="Calibri"/>
          <w:i/>
          <w:iCs/>
          <w:sz w:val="24"/>
          <w:szCs w:val="24"/>
        </w:rPr>
      </w:pPr>
      <w:r w:rsidRPr="00486013">
        <w:rPr>
          <w:rFonts w:ascii="Calibri" w:eastAsia="Times New Roman" w:hAnsi="Calibri"/>
          <w:i/>
          <w:iCs/>
          <w:sz w:val="24"/>
          <w:szCs w:val="24"/>
        </w:rPr>
        <w:t>Valoarea de bază a indicatorului se referă la numărul de utilizatori ai structurii de îngrijire a copiilor estimată pentru anul anterior începerii intervenției. Valoarea de bază este zero pentru structurile nou construite.</w:t>
      </w:r>
    </w:p>
    <w:p w14:paraId="27F0321A" w14:textId="42720E22" w:rsidR="002B3C87" w:rsidRPr="00486013" w:rsidRDefault="002B3C87" w:rsidP="00582833">
      <w:pPr>
        <w:spacing w:before="0" w:after="0"/>
        <w:jc w:val="both"/>
        <w:rPr>
          <w:rFonts w:ascii="Calibri" w:eastAsia="Times New Roman" w:hAnsi="Calibri"/>
          <w:i/>
          <w:iCs/>
          <w:sz w:val="24"/>
          <w:szCs w:val="24"/>
        </w:rPr>
      </w:pPr>
      <w:r w:rsidRPr="00486013">
        <w:rPr>
          <w:rFonts w:ascii="Calibri" w:eastAsia="Times New Roman" w:hAnsi="Calibri"/>
          <w:i/>
          <w:iCs/>
          <w:sz w:val="24"/>
          <w:szCs w:val="24"/>
        </w:rPr>
        <w:t>Indicatorul nu acoperă cadrele didactice, părinții, personalul auxiliar sau alte persoane care utilizează structura de îngrijire a copiilor.</w:t>
      </w:r>
    </w:p>
    <w:p w14:paraId="6AAC6B54" w14:textId="77777777" w:rsidR="002B3C87" w:rsidRPr="00486013" w:rsidRDefault="002B3C87" w:rsidP="00582833">
      <w:pPr>
        <w:spacing w:before="0" w:after="0"/>
        <w:jc w:val="both"/>
        <w:rPr>
          <w:rFonts w:ascii="Calibri" w:eastAsia="Times New Roman" w:hAnsi="Calibri"/>
          <w:sz w:val="24"/>
          <w:szCs w:val="24"/>
        </w:rPr>
      </w:pPr>
    </w:p>
    <w:p w14:paraId="253658E2" w14:textId="32995451" w:rsidR="00333725" w:rsidRPr="00486013" w:rsidRDefault="00582833" w:rsidP="005D4264">
      <w:pPr>
        <w:pStyle w:val="ListParagraph"/>
        <w:spacing w:before="0" w:after="0"/>
        <w:ind w:left="0"/>
        <w:jc w:val="both"/>
        <w:rPr>
          <w:rFonts w:ascii="Calibri" w:eastAsia="Times New Roman" w:hAnsi="Calibri"/>
          <w:b/>
          <w:bCs/>
          <w:sz w:val="24"/>
          <w:szCs w:val="24"/>
        </w:rPr>
      </w:pPr>
      <w:r w:rsidRPr="00486013">
        <w:rPr>
          <w:rFonts w:ascii="Calibri" w:eastAsia="Times New Roman" w:hAnsi="Calibri"/>
          <w:b/>
          <w:bCs/>
          <w:sz w:val="24"/>
          <w:szCs w:val="24"/>
        </w:rPr>
        <w:t xml:space="preserve">             </w:t>
      </w:r>
      <w:r w:rsidR="005D4264" w:rsidRPr="00486013">
        <w:rPr>
          <w:rFonts w:ascii="Calibri" w:eastAsia="Times New Roman" w:hAnsi="Calibri"/>
          <w:b/>
          <w:bCs/>
          <w:sz w:val="24"/>
          <w:szCs w:val="24"/>
        </w:rPr>
        <w:t>8S14 - Ponderea utilizatorilor din unitățile de învățământ de masă, noi sau modernizate</w:t>
      </w:r>
      <w:r w:rsidR="002B3C87" w:rsidRPr="00486013">
        <w:rPr>
          <w:rFonts w:ascii="Calibri" w:eastAsia="Times New Roman" w:hAnsi="Calibri"/>
          <w:b/>
          <w:bCs/>
          <w:sz w:val="24"/>
          <w:szCs w:val="24"/>
        </w:rPr>
        <w:t xml:space="preserve"> </w:t>
      </w:r>
      <w:r w:rsidR="005D4264" w:rsidRPr="00486013">
        <w:rPr>
          <w:rFonts w:ascii="Calibri" w:eastAsia="Times New Roman" w:hAnsi="Calibri"/>
          <w:b/>
          <w:bCs/>
          <w:sz w:val="24"/>
          <w:szCs w:val="24"/>
        </w:rPr>
        <w:t>care aparțin grupurilor vulnerabile/marginalizate (procent %)</w:t>
      </w:r>
      <w:r w:rsidR="00B81B8E" w:rsidRPr="00486013">
        <w:rPr>
          <w:rFonts w:ascii="Calibri" w:eastAsia="Times New Roman" w:hAnsi="Calibri"/>
          <w:b/>
          <w:bCs/>
          <w:sz w:val="24"/>
          <w:szCs w:val="24"/>
        </w:rPr>
        <w:t>.</w:t>
      </w:r>
    </w:p>
    <w:p w14:paraId="35BFF5AE" w14:textId="08E75D08" w:rsidR="002B3C87" w:rsidRPr="00486013" w:rsidRDefault="002B3C87" w:rsidP="002B3C87">
      <w:pPr>
        <w:spacing w:before="0" w:after="0"/>
        <w:jc w:val="both"/>
        <w:rPr>
          <w:rFonts w:ascii="Calibri" w:hAnsi="Calibri"/>
          <w:i/>
          <w:iCs/>
          <w:sz w:val="24"/>
          <w:szCs w:val="24"/>
        </w:rPr>
      </w:pPr>
      <w:r w:rsidRPr="00486013">
        <w:rPr>
          <w:rFonts w:ascii="Calibri" w:hAnsi="Calibri"/>
          <w:i/>
          <w:iCs/>
          <w:sz w:val="24"/>
          <w:szCs w:val="24"/>
        </w:rPr>
        <w:t>Indicatorul reprezintă ponderea elevilor din învățământul preșcolar, aparținând grupurilor vulnerabile/marginalizate care utilizează infrastructura educațională, nouă sau modernizată, calculat ca raport între numărul elev</w:t>
      </w:r>
      <w:r w:rsidR="00947AF8" w:rsidRPr="00486013">
        <w:rPr>
          <w:rFonts w:ascii="Calibri" w:hAnsi="Calibri"/>
          <w:i/>
          <w:iCs/>
          <w:sz w:val="24"/>
          <w:szCs w:val="24"/>
        </w:rPr>
        <w:t>ilor</w:t>
      </w:r>
      <w:r w:rsidRPr="00486013">
        <w:rPr>
          <w:rFonts w:ascii="Calibri" w:hAnsi="Calibri"/>
          <w:i/>
          <w:iCs/>
          <w:sz w:val="24"/>
          <w:szCs w:val="24"/>
        </w:rPr>
        <w:t xml:space="preserve"> aparținând grupurilor vulnerabile/marginalizate și numărul anual de elevii care utilizează infrastructura din unitățile de învățământ preșcolar</w:t>
      </w:r>
      <w:r w:rsidR="00947AF8" w:rsidRPr="00486013">
        <w:rPr>
          <w:rFonts w:ascii="Calibri" w:hAnsi="Calibri"/>
          <w:i/>
          <w:iCs/>
          <w:sz w:val="24"/>
          <w:szCs w:val="24"/>
        </w:rPr>
        <w:t xml:space="preserve"> </w:t>
      </w:r>
      <w:r w:rsidRPr="00486013">
        <w:rPr>
          <w:rFonts w:ascii="Calibri" w:hAnsi="Calibri"/>
          <w:i/>
          <w:iCs/>
          <w:sz w:val="24"/>
          <w:szCs w:val="24"/>
        </w:rPr>
        <w:t>sprijinite.</w:t>
      </w:r>
    </w:p>
    <w:p w14:paraId="27AAEC0D" w14:textId="1ABA132B" w:rsidR="002B3C87" w:rsidRPr="00486013" w:rsidRDefault="002B3C87" w:rsidP="002B3C87">
      <w:pPr>
        <w:spacing w:before="0" w:after="0"/>
        <w:jc w:val="both"/>
        <w:rPr>
          <w:rFonts w:ascii="Calibri" w:hAnsi="Calibri"/>
          <w:i/>
          <w:iCs/>
          <w:sz w:val="24"/>
          <w:szCs w:val="24"/>
        </w:rPr>
      </w:pPr>
      <w:r w:rsidRPr="00486013">
        <w:rPr>
          <w:rFonts w:ascii="Calibri" w:hAnsi="Calibri"/>
          <w:i/>
          <w:iCs/>
          <w:sz w:val="24"/>
          <w:szCs w:val="24"/>
        </w:rPr>
        <w:t>Modernizarea nu include reabilitare pentru eficientizare energetică sau mentenanță și reparații curente.</w:t>
      </w:r>
      <w:r w:rsidR="00947AF8" w:rsidRPr="00486013">
        <w:rPr>
          <w:rFonts w:ascii="Calibri" w:hAnsi="Calibri"/>
          <w:i/>
          <w:iCs/>
          <w:sz w:val="24"/>
          <w:szCs w:val="24"/>
        </w:rPr>
        <w:t xml:space="preserve"> </w:t>
      </w:r>
      <w:r w:rsidRPr="00486013">
        <w:rPr>
          <w:rFonts w:ascii="Calibri" w:hAnsi="Calibri"/>
          <w:i/>
          <w:iCs/>
          <w:sz w:val="24"/>
          <w:szCs w:val="24"/>
        </w:rPr>
        <w:t xml:space="preserve">În categoria grupurilor vulnerabile/marginalizate pot intra elevi: de etnie roma, cu dizabilități/ cerințe educaționale speciale (CES), din centre de plasament și persoane orfane, din familii cu venituri mici, beneficiari ai tichetelor de sprijin educațional conform OUG 133 (elevi), </w:t>
      </w:r>
      <w:r w:rsidRPr="00486013">
        <w:rPr>
          <w:rFonts w:ascii="Calibri" w:hAnsi="Calibri"/>
          <w:i/>
          <w:iCs/>
          <w:sz w:val="24"/>
          <w:szCs w:val="24"/>
        </w:rPr>
        <w:lastRenderedPageBreak/>
        <w:t>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p>
    <w:p w14:paraId="25B81BF0" w14:textId="6196F132" w:rsidR="00B81B8E" w:rsidRPr="00486013" w:rsidRDefault="002B3C87" w:rsidP="002B3C87">
      <w:pPr>
        <w:pStyle w:val="ListParagraph"/>
        <w:spacing w:before="0" w:after="0"/>
        <w:ind w:left="0"/>
        <w:jc w:val="both"/>
        <w:rPr>
          <w:rFonts w:ascii="Calibri" w:hAnsi="Calibri"/>
          <w:i/>
          <w:iCs/>
          <w:sz w:val="24"/>
          <w:szCs w:val="24"/>
        </w:rPr>
      </w:pPr>
      <w:r w:rsidRPr="00486013">
        <w:rPr>
          <w:rFonts w:ascii="Calibri" w:hAnsi="Calibri"/>
          <w:i/>
          <w:iCs/>
          <w:sz w:val="24"/>
          <w:szCs w:val="24"/>
        </w:rPr>
        <w:t>Pentru valorile obținute, estimarea se va realiza ex-post pe baza numărului și mărimii grupurilor de elevi care folosesc infrastructura cel puțin o dată pe parcursul anului școlar, după finalizarea intervenției. Indicatorul nu acoperă cadrele didactice, părinții, personalul auxiliar sau orice alte persoane care ar putea folosi infrastructura.</w:t>
      </w:r>
    </w:p>
    <w:p w14:paraId="6D2545AA" w14:textId="77777777" w:rsidR="002B3C87" w:rsidRPr="00486013" w:rsidRDefault="002B3C87" w:rsidP="002B3C87">
      <w:pPr>
        <w:pStyle w:val="ListParagraph"/>
        <w:spacing w:before="0" w:after="0"/>
        <w:ind w:left="0"/>
        <w:jc w:val="both"/>
        <w:rPr>
          <w:rFonts w:ascii="Calibri" w:hAnsi="Calibri"/>
          <w:b/>
          <w:bCs/>
          <w:sz w:val="24"/>
          <w:szCs w:val="24"/>
        </w:rPr>
      </w:pPr>
    </w:p>
    <w:p w14:paraId="635D3652" w14:textId="6DD46D95" w:rsidR="004A4B7C" w:rsidRPr="00486013" w:rsidRDefault="00333725" w:rsidP="00E07D7E">
      <w:pPr>
        <w:pStyle w:val="Heading3"/>
        <w:numPr>
          <w:ilvl w:val="2"/>
          <w:numId w:val="31"/>
        </w:numPr>
        <w:rPr>
          <w:rFonts w:cs="Calibri"/>
        </w:rPr>
      </w:pPr>
      <w:bookmarkStart w:id="50" w:name="_Toc154150840"/>
      <w:r w:rsidRPr="00486013">
        <w:rPr>
          <w:rStyle w:val="Heading4Char"/>
          <w:rFonts w:cs="Calibri"/>
          <w:b/>
          <w:iCs w:val="0"/>
        </w:rPr>
        <w:t>Indicatori suplimentari specifici Apelului de Proiecte</w:t>
      </w:r>
      <w:bookmarkEnd w:id="50"/>
    </w:p>
    <w:p w14:paraId="0CD92DEF" w14:textId="359ABEF0" w:rsidR="00F9575F" w:rsidRPr="00486013" w:rsidRDefault="005C29D1" w:rsidP="00F9575F">
      <w:pPr>
        <w:pStyle w:val="ListParagraph"/>
        <w:spacing w:before="0" w:after="0"/>
        <w:ind w:left="0"/>
        <w:jc w:val="both"/>
        <w:rPr>
          <w:rFonts w:ascii="Calibri" w:hAnsi="Calibri"/>
          <w:sz w:val="24"/>
          <w:szCs w:val="24"/>
        </w:rPr>
      </w:pPr>
      <w:r w:rsidRPr="00486013">
        <w:rPr>
          <w:rFonts w:ascii="Calibri" w:hAnsi="Calibri"/>
          <w:sz w:val="24"/>
          <w:szCs w:val="24"/>
        </w:rPr>
        <w:t xml:space="preserve">Acesti indicatori </w:t>
      </w:r>
      <w:r w:rsidR="00350585" w:rsidRPr="00486013">
        <w:rPr>
          <w:rFonts w:ascii="Calibri" w:hAnsi="Calibri"/>
          <w:sz w:val="24"/>
          <w:szCs w:val="24"/>
        </w:rPr>
        <w:t xml:space="preserve">fac obiectul monitorizării implementării și performanței investiției propuse prin proiect. </w:t>
      </w:r>
    </w:p>
    <w:p w14:paraId="02C3D2D0" w14:textId="77777777" w:rsidR="00F9575F" w:rsidRPr="00486013" w:rsidRDefault="00F9575F" w:rsidP="00F9575F">
      <w:pPr>
        <w:spacing w:before="0" w:after="0"/>
        <w:contextualSpacing/>
        <w:jc w:val="both"/>
        <w:rPr>
          <w:rFonts w:ascii="Calibri" w:hAnsi="Calibri"/>
          <w:sz w:val="24"/>
          <w:szCs w:val="24"/>
        </w:rPr>
      </w:pPr>
    </w:p>
    <w:p w14:paraId="2D7B36C0" w14:textId="77777777" w:rsidR="00F9575F" w:rsidRPr="00486013" w:rsidRDefault="00F9575F" w:rsidP="00F9575F">
      <w:pPr>
        <w:spacing w:before="0" w:after="0"/>
        <w:jc w:val="both"/>
        <w:rPr>
          <w:rFonts w:ascii="Calibri" w:eastAsia="SimSun" w:hAnsi="Calibri"/>
          <w:b/>
          <w:bCs/>
          <w:sz w:val="24"/>
          <w:szCs w:val="24"/>
        </w:rPr>
      </w:pPr>
      <w:r w:rsidRPr="00486013">
        <w:rPr>
          <w:rFonts w:ascii="Calibri" w:eastAsia="SimSun" w:hAnsi="Calibri"/>
          <w:b/>
          <w:bCs/>
          <w:sz w:val="24"/>
          <w:szCs w:val="24"/>
        </w:rPr>
        <w:t xml:space="preserve">Numărul total de participanți la procesul educațional în unitatea de infrastructură subiect al proiectului, din care: fete, băieți. </w:t>
      </w:r>
      <w:bookmarkStart w:id="51" w:name="_Hlk112070000"/>
    </w:p>
    <w:p w14:paraId="6AF03EA3" w14:textId="179B0AFD" w:rsidR="00F9575F" w:rsidRPr="00486013" w:rsidRDefault="00F9575F" w:rsidP="00F9575F">
      <w:pPr>
        <w:spacing w:before="0" w:after="0"/>
        <w:jc w:val="both"/>
        <w:rPr>
          <w:rFonts w:ascii="Calibri" w:eastAsia="SimSun" w:hAnsi="Calibri"/>
          <w:sz w:val="24"/>
          <w:szCs w:val="24"/>
        </w:rPr>
      </w:pPr>
      <w:r w:rsidRPr="00486013">
        <w:rPr>
          <w:rFonts w:ascii="Calibri" w:hAnsi="Calibri"/>
          <w:i/>
          <w:sz w:val="24"/>
          <w:szCs w:val="24"/>
        </w:rPr>
        <w:t xml:space="preserve">În categoria grupurilor vulnerabile/marginalizate pot intra </w:t>
      </w:r>
      <w:r w:rsidRPr="00486013">
        <w:rPr>
          <w:rFonts w:ascii="Calibri" w:eastAsia="SimSun" w:hAnsi="Calibri"/>
          <w:i/>
          <w:iCs/>
          <w:sz w:val="24"/>
          <w:szCs w:val="24"/>
        </w:rPr>
        <w:t>preșcolari</w:t>
      </w:r>
      <w:r w:rsidRPr="00486013">
        <w:rPr>
          <w:rFonts w:ascii="Calibri" w:hAnsi="Calibri"/>
          <w:i/>
          <w:iCs/>
          <w:sz w:val="24"/>
          <w:szCs w:val="24"/>
        </w:rPr>
        <w:t>:</w:t>
      </w:r>
      <w:r w:rsidRPr="00486013">
        <w:rPr>
          <w:rFonts w:ascii="Calibri" w:hAnsi="Calibri"/>
          <w:i/>
          <w:sz w:val="24"/>
          <w:szCs w:val="24"/>
        </w:rPr>
        <w:t xml:space="preserve"> de etnie roma, cu dizabilități/  cerințe educaționale speciale (CES), din centre de plasament și persoane orfane, din familii cu venituri mici, </w:t>
      </w:r>
      <w:bookmarkStart w:id="52" w:name="_Hlk112071745"/>
      <w:r w:rsidRPr="00486013">
        <w:rPr>
          <w:rFonts w:ascii="Calibri" w:hAnsi="Calibri"/>
          <w:i/>
          <w:sz w:val="24"/>
          <w:szCs w:val="24"/>
        </w:rPr>
        <w:t>beneficiari ai tichetelor de sprijin educațional conform OUG 133</w:t>
      </w:r>
      <w:bookmarkEnd w:id="52"/>
      <w:r w:rsidR="000A45E2" w:rsidRPr="00486013">
        <w:rPr>
          <w:rFonts w:ascii="Calibri" w:hAnsi="Calibri"/>
          <w:i/>
          <w:sz w:val="24"/>
          <w:szCs w:val="24"/>
        </w:rPr>
        <w:t>/2021</w:t>
      </w:r>
      <w:r w:rsidRPr="00486013">
        <w:rPr>
          <w:rFonts w:ascii="Calibri" w:hAnsi="Calibri"/>
          <w:i/>
          <w:sz w:val="24"/>
          <w:szCs w:val="24"/>
        </w:rPr>
        <w:t xml:space="preserve">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bookmarkEnd w:id="51"/>
    </w:p>
    <w:p w14:paraId="1D9FF0B9" w14:textId="77777777" w:rsidR="00F9575F" w:rsidRPr="00486013" w:rsidRDefault="00F9575F" w:rsidP="00F9575F">
      <w:pPr>
        <w:spacing w:before="0" w:after="0"/>
        <w:jc w:val="both"/>
        <w:rPr>
          <w:rFonts w:ascii="Calibri" w:eastAsia="SimSun" w:hAnsi="Calibri"/>
          <w:b/>
          <w:bCs/>
          <w:sz w:val="24"/>
          <w:szCs w:val="24"/>
        </w:rPr>
      </w:pPr>
      <w:r w:rsidRPr="00486013">
        <w:rPr>
          <w:rFonts w:ascii="Calibri" w:eastAsia="SimSun" w:hAnsi="Calibri"/>
          <w:b/>
          <w:bCs/>
          <w:sz w:val="24"/>
          <w:szCs w:val="24"/>
        </w:rPr>
        <w:t>Categoria infrastructurii subiect al proiectului:</w:t>
      </w:r>
      <w:r w:rsidRPr="00486013">
        <w:rPr>
          <w:rFonts w:ascii="Calibri" w:eastAsia="SimSun" w:hAnsi="Calibri"/>
          <w:b/>
          <w:bCs/>
          <w:sz w:val="24"/>
          <w:szCs w:val="24"/>
          <w:u w:val="single"/>
        </w:rPr>
        <w:t xml:space="preserve"> preșcolar</w:t>
      </w:r>
      <w:r w:rsidRPr="00486013">
        <w:rPr>
          <w:rFonts w:ascii="Calibri" w:eastAsia="SimSun" w:hAnsi="Calibri"/>
          <w:b/>
          <w:bCs/>
          <w:sz w:val="24"/>
          <w:szCs w:val="24"/>
        </w:rPr>
        <w:t>.</w:t>
      </w:r>
    </w:p>
    <w:p w14:paraId="1BE2A647" w14:textId="77777777" w:rsidR="00F9575F" w:rsidRPr="00486013" w:rsidRDefault="00F9575F" w:rsidP="00F9575F">
      <w:pPr>
        <w:spacing w:before="0" w:after="0"/>
        <w:jc w:val="both"/>
        <w:rPr>
          <w:rFonts w:ascii="Calibri" w:hAnsi="Calibri"/>
          <w:sz w:val="24"/>
          <w:szCs w:val="24"/>
        </w:rPr>
      </w:pPr>
    </w:p>
    <w:p w14:paraId="6111A6B1" w14:textId="77777777" w:rsidR="00F9575F" w:rsidRPr="00486013" w:rsidRDefault="00F9575F" w:rsidP="00F9575F">
      <w:pPr>
        <w:spacing w:before="0" w:after="0"/>
        <w:jc w:val="both"/>
        <w:rPr>
          <w:rFonts w:ascii="Calibri" w:hAnsi="Calibri"/>
          <w:iCs/>
          <w:sz w:val="24"/>
          <w:szCs w:val="24"/>
        </w:rPr>
      </w:pPr>
      <w:r w:rsidRPr="00486013">
        <w:rPr>
          <w:rFonts w:ascii="Calibri" w:hAnsi="Calibri"/>
          <w:b/>
          <w:bCs/>
          <w:iCs/>
          <w:sz w:val="24"/>
          <w:szCs w:val="24"/>
        </w:rPr>
        <w:t>Notă!</w:t>
      </w:r>
      <w:r w:rsidRPr="00486013">
        <w:rPr>
          <w:rFonts w:ascii="Calibri" w:hAnsi="Calibri"/>
          <w:iCs/>
          <w:sz w:val="24"/>
          <w:szCs w:val="24"/>
        </w:rPr>
        <w:t xml:space="preserve"> </w:t>
      </w:r>
      <w:r w:rsidRPr="00486013">
        <w:rPr>
          <w:rFonts w:ascii="Calibri" w:eastAsia="Times New Roman" w:hAnsi="Calibri"/>
          <w:sz w:val="24"/>
          <w:szCs w:val="24"/>
        </w:rPr>
        <w:t xml:space="preserve">Valorile preconizate trebuie să fie realiste, realizabile, măsurabile </w:t>
      </w:r>
      <w:r w:rsidRPr="00486013">
        <w:rPr>
          <w:rFonts w:ascii="Calibri" w:hAnsi="Calibri"/>
          <w:sz w:val="24"/>
          <w:szCs w:val="24"/>
        </w:rPr>
        <w:t>și</w:t>
      </w:r>
      <w:r w:rsidRPr="00486013">
        <w:rPr>
          <w:rFonts w:ascii="Calibri" w:eastAsia="Times New Roman" w:hAnsi="Calibri"/>
          <w:sz w:val="24"/>
          <w:szCs w:val="24"/>
        </w:rPr>
        <w:t xml:space="preserve"> </w:t>
      </w:r>
      <w:r w:rsidRPr="00486013">
        <w:rPr>
          <w:rFonts w:ascii="Calibri" w:hAnsi="Calibri"/>
          <w:sz w:val="24"/>
          <w:szCs w:val="24"/>
        </w:rPr>
        <w:t>î</w:t>
      </w:r>
      <w:r w:rsidRPr="00486013">
        <w:rPr>
          <w:rFonts w:ascii="Calibri" w:eastAsia="Times New Roman" w:hAnsi="Calibri"/>
          <w:sz w:val="24"/>
          <w:szCs w:val="24"/>
        </w:rPr>
        <w:t>n concordanță cu documentaţia tehnică care stă la baza proiectului.</w:t>
      </w:r>
    </w:p>
    <w:p w14:paraId="32A7B2F4" w14:textId="77787F7D" w:rsidR="00B07052" w:rsidRPr="00486013" w:rsidRDefault="00F9575F" w:rsidP="00A4401B">
      <w:pPr>
        <w:spacing w:before="0" w:after="0"/>
        <w:jc w:val="both"/>
        <w:rPr>
          <w:rFonts w:ascii="Calibri" w:hAnsi="Calibri"/>
          <w:iCs/>
          <w:sz w:val="24"/>
          <w:szCs w:val="24"/>
        </w:rPr>
      </w:pPr>
      <w:r w:rsidRPr="00486013">
        <w:rPr>
          <w:rFonts w:ascii="Calibri" w:hAnsi="Calibri"/>
          <w:iCs/>
          <w:sz w:val="24"/>
          <w:szCs w:val="24"/>
        </w:rPr>
        <w:t xml:space="preserve">Nu se acceptă identificarea și cuantificarea în cadrul cererii de finanțare a altor indicatori în afara celor menționați în cadrul secțiunii </w:t>
      </w:r>
      <w:r w:rsidR="002031BF" w:rsidRPr="00486013">
        <w:rPr>
          <w:rFonts w:ascii="Calibri" w:hAnsi="Calibri"/>
          <w:iCs/>
          <w:sz w:val="24"/>
          <w:szCs w:val="24"/>
        </w:rPr>
        <w:t>3.8</w:t>
      </w:r>
      <w:r w:rsidRPr="00486013">
        <w:rPr>
          <w:rFonts w:ascii="Calibri" w:hAnsi="Calibri"/>
          <w:iCs/>
          <w:sz w:val="24"/>
          <w:szCs w:val="24"/>
        </w:rPr>
        <w:t xml:space="preserve"> din prezentul Ghid.</w:t>
      </w:r>
    </w:p>
    <w:p w14:paraId="56310C69" w14:textId="29FA9B87" w:rsidR="00FA437D" w:rsidRPr="00486013" w:rsidRDefault="0070462C" w:rsidP="008E68AA">
      <w:pPr>
        <w:spacing w:before="0" w:after="0"/>
        <w:jc w:val="both"/>
        <w:rPr>
          <w:rFonts w:ascii="Calibri" w:hAnsi="Calibri"/>
          <w:sz w:val="24"/>
          <w:szCs w:val="24"/>
        </w:rPr>
      </w:pPr>
      <w:r w:rsidRPr="00486013">
        <w:rPr>
          <w:rFonts w:ascii="Calibri" w:hAnsi="Calibri"/>
          <w:sz w:val="24"/>
          <w:szCs w:val="24"/>
        </w:rPr>
        <w:t xml:space="preserve">Aceștia vor fi preluați în cererea de finanțare, centralizat, la nivel de proiect. </w:t>
      </w:r>
      <w:r w:rsidR="00A54B92" w:rsidRPr="00486013">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486013" w:rsidRDefault="00CB34B7" w:rsidP="008E68AA">
      <w:pPr>
        <w:spacing w:before="0" w:after="0"/>
        <w:jc w:val="both"/>
        <w:rPr>
          <w:rFonts w:ascii="Calibri" w:hAnsi="Calibri"/>
          <w:iCs/>
          <w:sz w:val="24"/>
          <w:szCs w:val="24"/>
        </w:rPr>
      </w:pPr>
    </w:p>
    <w:p w14:paraId="1F8FEE92" w14:textId="3D88F693" w:rsidR="00B72DC4" w:rsidRPr="00486013" w:rsidRDefault="00CB34B7" w:rsidP="00E07D7E">
      <w:pPr>
        <w:pStyle w:val="Heading2"/>
        <w:numPr>
          <w:ilvl w:val="1"/>
          <w:numId w:val="31"/>
        </w:numPr>
        <w:rPr>
          <w:rFonts w:ascii="Calibri" w:hAnsi="Calibri" w:cs="Calibri"/>
        </w:rPr>
      </w:pPr>
      <w:bookmarkStart w:id="53" w:name="_Toc154150841"/>
      <w:r w:rsidRPr="00486013">
        <w:rPr>
          <w:rFonts w:ascii="Calibri" w:hAnsi="Calibri" w:cs="Calibri"/>
        </w:rPr>
        <w:t>Rezultate a</w:t>
      </w:r>
      <w:r w:rsidR="007B7A3B" w:rsidRPr="00486013">
        <w:rPr>
          <w:rFonts w:ascii="Calibri" w:hAnsi="Calibri" w:cs="Calibri"/>
        </w:rPr>
        <w:t>ș</w:t>
      </w:r>
      <w:r w:rsidRPr="00486013">
        <w:rPr>
          <w:rFonts w:ascii="Calibri" w:hAnsi="Calibri" w:cs="Calibri"/>
        </w:rPr>
        <w:t>teptate</w:t>
      </w:r>
      <w:bookmarkEnd w:id="44"/>
      <w:bookmarkEnd w:id="53"/>
    </w:p>
    <w:p w14:paraId="464D0AE3" w14:textId="7939DEC5" w:rsidR="00F0678C" w:rsidRPr="00486013" w:rsidRDefault="00F0678C" w:rsidP="00F0678C">
      <w:pPr>
        <w:pBdr>
          <w:top w:val="nil"/>
          <w:left w:val="nil"/>
          <w:bottom w:val="nil"/>
          <w:right w:val="nil"/>
          <w:between w:val="nil"/>
        </w:pBdr>
        <w:spacing w:after="240"/>
        <w:jc w:val="both"/>
        <w:rPr>
          <w:rFonts w:ascii="Calibri" w:eastAsia="Times New Roman" w:hAnsi="Calibri"/>
          <w:sz w:val="24"/>
          <w:szCs w:val="24"/>
        </w:rPr>
      </w:pPr>
      <w:r w:rsidRPr="00486013">
        <w:rPr>
          <w:rFonts w:ascii="Calibri" w:eastAsia="Times New Roman" w:hAnsi="Calibr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536851EF" w14:textId="539755D9" w:rsidR="0009272D" w:rsidRPr="00486013" w:rsidRDefault="00F0678C" w:rsidP="00F469F8">
      <w:pPr>
        <w:pBdr>
          <w:top w:val="nil"/>
          <w:left w:val="nil"/>
          <w:bottom w:val="nil"/>
          <w:right w:val="nil"/>
          <w:between w:val="nil"/>
        </w:pBdr>
        <w:spacing w:after="240"/>
        <w:jc w:val="both"/>
        <w:rPr>
          <w:rFonts w:ascii="Calibri" w:eastAsia="Times New Roman" w:hAnsi="Calibri"/>
          <w:sz w:val="24"/>
          <w:szCs w:val="24"/>
        </w:rPr>
      </w:pPr>
      <w:r w:rsidRPr="00486013">
        <w:rPr>
          <w:rFonts w:ascii="Calibri" w:eastAsia="Times New Roman" w:hAnsi="Calibri"/>
          <w:sz w:val="24"/>
          <w:szCs w:val="24"/>
        </w:rPr>
        <w:lastRenderedPageBreak/>
        <w:t>Valorile preconizate trebuie să fie realiste, realizabile si măsurabile</w:t>
      </w:r>
      <w:r w:rsidR="00F469F8" w:rsidRPr="00486013">
        <w:rPr>
          <w:rFonts w:ascii="Calibri" w:eastAsia="Times New Roman" w:hAnsi="Calibri"/>
          <w:sz w:val="24"/>
          <w:szCs w:val="24"/>
        </w:rPr>
        <w:t>.</w:t>
      </w:r>
    </w:p>
    <w:p w14:paraId="452288AD" w14:textId="38F338AF" w:rsidR="004E43AC" w:rsidRPr="00486013" w:rsidRDefault="00F13D4C" w:rsidP="00E07D7E">
      <w:pPr>
        <w:pStyle w:val="Heading2"/>
        <w:numPr>
          <w:ilvl w:val="1"/>
          <w:numId w:val="31"/>
        </w:numPr>
        <w:rPr>
          <w:rFonts w:ascii="Calibri" w:hAnsi="Calibri" w:cs="Calibri"/>
        </w:rPr>
      </w:pPr>
      <w:bookmarkStart w:id="54" w:name="_Toc154150842"/>
      <w:r w:rsidRPr="00486013">
        <w:rPr>
          <w:rFonts w:ascii="Calibri" w:hAnsi="Calibri" w:cs="Calibri"/>
        </w:rPr>
        <w:t>Operaţiune de importanţă strategică</w:t>
      </w:r>
      <w:bookmarkEnd w:id="54"/>
      <w:r w:rsidR="00D56D62" w:rsidRPr="00486013">
        <w:rPr>
          <w:rFonts w:ascii="Calibri" w:hAnsi="Calibri" w:cs="Calibri"/>
        </w:rPr>
        <w:t xml:space="preserve"> </w:t>
      </w:r>
    </w:p>
    <w:p w14:paraId="25790CEA" w14:textId="58DB5C76" w:rsidR="004E43AC" w:rsidRPr="00486013" w:rsidRDefault="00F1083B" w:rsidP="00637B2E">
      <w:pPr>
        <w:pStyle w:val="5Normal"/>
        <w:rPr>
          <w:rFonts w:ascii="Calibri" w:hAnsi="Calibri"/>
          <w:sz w:val="24"/>
        </w:rPr>
      </w:pPr>
      <w:r w:rsidRPr="00486013">
        <w:rPr>
          <w:rFonts w:ascii="Calibri" w:hAnsi="Calibri"/>
          <w:sz w:val="24"/>
        </w:rPr>
        <w:t>Această secțiune nu se aplică prezentului apel.</w:t>
      </w:r>
    </w:p>
    <w:p w14:paraId="2FF13DDB" w14:textId="7C2F1006" w:rsidR="004E43AC" w:rsidRPr="00486013" w:rsidRDefault="00F13D4C" w:rsidP="00E07D7E">
      <w:pPr>
        <w:pStyle w:val="Heading2"/>
        <w:numPr>
          <w:ilvl w:val="1"/>
          <w:numId w:val="31"/>
        </w:numPr>
        <w:rPr>
          <w:rFonts w:ascii="Calibri" w:hAnsi="Calibri" w:cs="Calibri"/>
        </w:rPr>
      </w:pPr>
      <w:bookmarkStart w:id="55" w:name="_Toc154150843"/>
      <w:r w:rsidRPr="00486013">
        <w:rPr>
          <w:rFonts w:ascii="Calibri" w:hAnsi="Calibri" w:cs="Calibri"/>
        </w:rPr>
        <w:t>Investiţii teritoriale integrate</w:t>
      </w:r>
      <w:bookmarkEnd w:id="55"/>
    </w:p>
    <w:p w14:paraId="589F9DF6" w14:textId="77777777" w:rsidR="00F1083B" w:rsidRPr="00486013" w:rsidRDefault="00F1083B" w:rsidP="00F1083B">
      <w:pPr>
        <w:pStyle w:val="5Normal"/>
        <w:rPr>
          <w:rFonts w:ascii="Calibri" w:hAnsi="Calibri"/>
          <w:sz w:val="24"/>
        </w:rPr>
      </w:pPr>
      <w:r w:rsidRPr="00486013">
        <w:rPr>
          <w:rFonts w:ascii="Calibri" w:hAnsi="Calibri"/>
          <w:sz w:val="24"/>
        </w:rPr>
        <w:t>Această secțiune nu se aplică prezentului apel.</w:t>
      </w:r>
    </w:p>
    <w:p w14:paraId="58FB4690" w14:textId="77777777" w:rsidR="004E43AC" w:rsidRPr="00486013" w:rsidRDefault="004E43AC" w:rsidP="004E43AC">
      <w:pPr>
        <w:rPr>
          <w:rFonts w:ascii="Calibri" w:hAnsi="Calibri"/>
          <w:sz w:val="24"/>
          <w:szCs w:val="24"/>
        </w:rPr>
      </w:pPr>
    </w:p>
    <w:p w14:paraId="1937D208" w14:textId="277C53B9" w:rsidR="004E43AC" w:rsidRPr="00486013" w:rsidRDefault="00F13D4C" w:rsidP="00E07D7E">
      <w:pPr>
        <w:pStyle w:val="Heading2"/>
        <w:numPr>
          <w:ilvl w:val="1"/>
          <w:numId w:val="31"/>
        </w:numPr>
        <w:rPr>
          <w:rFonts w:ascii="Calibri" w:hAnsi="Calibri" w:cs="Calibri"/>
        </w:rPr>
      </w:pPr>
      <w:bookmarkStart w:id="56" w:name="_Toc154150844"/>
      <w:r w:rsidRPr="00486013">
        <w:rPr>
          <w:rFonts w:ascii="Calibri" w:hAnsi="Calibri" w:cs="Calibri"/>
        </w:rPr>
        <w:t>Dezvoltare locală plasată sub responsabilitatea comunității</w:t>
      </w:r>
      <w:bookmarkEnd w:id="56"/>
    </w:p>
    <w:p w14:paraId="7E7BCF1D" w14:textId="77777777" w:rsidR="00F1083B" w:rsidRPr="00486013" w:rsidRDefault="00F1083B" w:rsidP="00F1083B">
      <w:pPr>
        <w:pStyle w:val="5Normal"/>
        <w:rPr>
          <w:rFonts w:ascii="Calibri" w:hAnsi="Calibri"/>
          <w:sz w:val="24"/>
        </w:rPr>
      </w:pPr>
      <w:r w:rsidRPr="00486013">
        <w:rPr>
          <w:rFonts w:ascii="Calibri" w:hAnsi="Calibri"/>
          <w:sz w:val="24"/>
        </w:rPr>
        <w:t>Această secțiune nu se aplică prezentului apel.</w:t>
      </w:r>
    </w:p>
    <w:p w14:paraId="29A3D9D8" w14:textId="77777777" w:rsidR="004E43AC" w:rsidRPr="00486013" w:rsidRDefault="004E43AC" w:rsidP="004E43AC">
      <w:pPr>
        <w:rPr>
          <w:rFonts w:ascii="Calibri" w:hAnsi="Calibri"/>
          <w:sz w:val="24"/>
          <w:szCs w:val="24"/>
        </w:rPr>
      </w:pPr>
    </w:p>
    <w:p w14:paraId="404D9FF1" w14:textId="36751083" w:rsidR="00F13D4C" w:rsidRPr="00486013" w:rsidRDefault="00F13D4C" w:rsidP="00E07D7E">
      <w:pPr>
        <w:pStyle w:val="Heading2"/>
        <w:numPr>
          <w:ilvl w:val="1"/>
          <w:numId w:val="31"/>
        </w:numPr>
        <w:rPr>
          <w:rFonts w:ascii="Calibri" w:hAnsi="Calibri" w:cs="Calibri"/>
        </w:rPr>
      </w:pPr>
      <w:bookmarkStart w:id="57" w:name="_Toc154150845"/>
      <w:r w:rsidRPr="00486013">
        <w:rPr>
          <w:rFonts w:ascii="Calibri" w:hAnsi="Calibri" w:cs="Calibri"/>
        </w:rPr>
        <w:t>Reguli privind ajutorul de stat</w:t>
      </w:r>
      <w:bookmarkEnd w:id="57"/>
    </w:p>
    <w:p w14:paraId="15B6C3CA" w14:textId="77777777" w:rsidR="005A35D9" w:rsidRPr="00486013" w:rsidRDefault="005A35D9" w:rsidP="005A35D9">
      <w:pPr>
        <w:tabs>
          <w:tab w:val="left" w:pos="180"/>
          <w:tab w:val="left" w:pos="720"/>
        </w:tabs>
        <w:spacing w:before="0" w:after="0"/>
        <w:jc w:val="both"/>
        <w:rPr>
          <w:rFonts w:ascii="Calibri" w:hAnsi="Calibri"/>
          <w:sz w:val="24"/>
          <w:szCs w:val="24"/>
        </w:rPr>
      </w:pPr>
      <w:bookmarkStart w:id="58" w:name="_Hlk154087463"/>
      <w:r w:rsidRPr="00486013">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D539FD0" w14:textId="25F2E7BD" w:rsidR="005A35D9" w:rsidRPr="00486013" w:rsidRDefault="005A35D9" w:rsidP="005A35D9">
      <w:pPr>
        <w:tabs>
          <w:tab w:val="left" w:pos="180"/>
          <w:tab w:val="left" w:pos="720"/>
        </w:tabs>
        <w:spacing w:before="0" w:after="0"/>
        <w:jc w:val="both"/>
        <w:rPr>
          <w:rFonts w:ascii="Calibri" w:hAnsi="Calibri"/>
          <w:sz w:val="24"/>
          <w:szCs w:val="24"/>
        </w:rPr>
      </w:pPr>
      <w:r w:rsidRPr="00486013">
        <w:rPr>
          <w:rFonts w:ascii="Calibri" w:hAnsi="Calibri"/>
          <w:sz w:val="24"/>
          <w:szCs w:val="24"/>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416FF9A4"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0B3C0514" w14:textId="1D618675"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89B7BF4"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1FEEEF26"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2C593E6D" w14:textId="77777777" w:rsidR="00EF2379" w:rsidRPr="00486013"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BCA938" w14:textId="77777777" w:rsidR="00EF2379" w:rsidRPr="00486013"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să fie selectivă; </w:t>
      </w:r>
    </w:p>
    <w:p w14:paraId="3EB4D071" w14:textId="77777777" w:rsidR="00EF2379" w:rsidRPr="00486013"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să asigure un avantaj agentului economic; </w:t>
      </w:r>
    </w:p>
    <w:p w14:paraId="39AD45B5" w14:textId="77777777" w:rsidR="00EF2379" w:rsidRPr="00486013" w:rsidRDefault="00EF2379" w:rsidP="00EF2379">
      <w:pPr>
        <w:pStyle w:val="ListParagraph"/>
        <w:numPr>
          <w:ilvl w:val="0"/>
          <w:numId w:val="58"/>
        </w:num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să distorsioneze ori să amenințe să distorsioneze concurența sau să afecteze comerțul dintre statele membre ale Uniunii Europene;</w:t>
      </w:r>
    </w:p>
    <w:p w14:paraId="0B9DE426"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43463E60"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Elementele de ajutor de stat sunt excluse, la </w:t>
      </w:r>
      <w:r w:rsidRPr="00486013">
        <w:rPr>
          <w:rFonts w:asciiTheme="minorHAnsi" w:hAnsiTheme="minorHAnsi" w:cstheme="minorHAnsi"/>
          <w:b/>
          <w:bCs/>
          <w:sz w:val="24"/>
          <w:szCs w:val="24"/>
        </w:rPr>
        <w:t>nivelul proprietarului infrastructurii</w:t>
      </w:r>
      <w:r w:rsidRPr="00486013">
        <w:rPr>
          <w:rFonts w:asciiTheme="minorHAnsi" w:hAnsiTheme="minorHAnsi" w:cstheme="minorHAnsi"/>
          <w:sz w:val="24"/>
          <w:szCs w:val="24"/>
        </w:rPr>
        <w:t xml:space="preserve">, atunci când nu sunt îndeplinite cumulativ criteriile menționate în Comunicarea Comisiei anterior menţionată. </w:t>
      </w:r>
    </w:p>
    <w:p w14:paraId="78D3C808"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6FADCEF8" w14:textId="2973BAFE"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lastRenderedPageBreak/>
        <w:t xml:space="preserve">La </w:t>
      </w:r>
      <w:r w:rsidRPr="00486013">
        <w:rPr>
          <w:rFonts w:asciiTheme="minorHAnsi" w:hAnsiTheme="minorHAnsi" w:cstheme="minorHAnsi"/>
          <w:b/>
          <w:bCs/>
          <w:sz w:val="24"/>
          <w:szCs w:val="24"/>
        </w:rPr>
        <w:t>nivelul utilizatorului infrastructurii</w:t>
      </w:r>
      <w:r w:rsidRPr="00486013">
        <w:rPr>
          <w:rFonts w:asciiTheme="minorHAnsi" w:hAnsiTheme="minorHAnsi" w:cstheme="minorHAnsi"/>
          <w:sz w:val="24"/>
          <w:szCs w:val="24"/>
        </w:rPr>
        <w:t xml:space="preserve">, se consideră că investițiile pentru care se acordă finanțare prin prezentul apel nu implică elemente de ajutor de stat avand in vedere natura activitatii desfasurate. </w:t>
      </w:r>
    </w:p>
    <w:p w14:paraId="17D2EC23"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11B9C4BF"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La </w:t>
      </w:r>
      <w:r w:rsidRPr="00486013">
        <w:rPr>
          <w:rFonts w:asciiTheme="minorHAnsi" w:hAnsiTheme="minorHAnsi" w:cstheme="minorHAnsi"/>
          <w:b/>
          <w:bCs/>
          <w:sz w:val="24"/>
          <w:szCs w:val="24"/>
        </w:rPr>
        <w:t>nivelul execuției lucrărilor</w:t>
      </w:r>
      <w:r w:rsidRPr="00486013">
        <w:rPr>
          <w:rFonts w:asciiTheme="minorHAnsi" w:hAnsiTheme="minorHAnsi" w:cstheme="minorHAnsi"/>
          <w:sz w:val="24"/>
          <w:szCs w:val="24"/>
        </w:rPr>
        <w:t>, dacă selecția executantului este realizată în baza unei proceduri competitive, atunci este înlăturat ajutorul la nivelul constructorului.</w:t>
      </w:r>
    </w:p>
    <w:p w14:paraId="4B2B10D9" w14:textId="77777777"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p>
    <w:p w14:paraId="1EBD988C" w14:textId="57D96CAD" w:rsidR="00EF2379" w:rsidRPr="00486013" w:rsidRDefault="00EF2379" w:rsidP="00EF2379">
      <w:pPr>
        <w:tabs>
          <w:tab w:val="left" w:pos="180"/>
          <w:tab w:val="left" w:pos="720"/>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p w14:paraId="72B0FF38" w14:textId="77777777" w:rsidR="00EF2379" w:rsidRPr="00486013" w:rsidRDefault="00EF2379" w:rsidP="005A35D9">
      <w:pPr>
        <w:tabs>
          <w:tab w:val="left" w:pos="180"/>
          <w:tab w:val="left" w:pos="720"/>
        </w:tabs>
        <w:spacing w:before="0" w:after="0"/>
        <w:jc w:val="both"/>
        <w:rPr>
          <w:rFonts w:ascii="Calibri" w:hAnsi="Calibri"/>
          <w:sz w:val="24"/>
          <w:szCs w:val="24"/>
        </w:rPr>
      </w:pPr>
    </w:p>
    <w:p w14:paraId="0DE90020" w14:textId="76E1C665" w:rsidR="004E43AC" w:rsidRPr="00486013" w:rsidRDefault="005A35D9" w:rsidP="005A35D9">
      <w:pPr>
        <w:tabs>
          <w:tab w:val="left" w:pos="180"/>
          <w:tab w:val="left" w:pos="720"/>
        </w:tabs>
        <w:spacing w:before="0" w:after="0"/>
        <w:jc w:val="both"/>
        <w:rPr>
          <w:rFonts w:ascii="Calibri" w:hAnsi="Calibri"/>
          <w:sz w:val="24"/>
          <w:szCs w:val="24"/>
        </w:rPr>
      </w:pPr>
      <w:r w:rsidRPr="00486013">
        <w:rPr>
          <w:rFonts w:ascii="Calibri" w:hAnsi="Calibri"/>
          <w:sz w:val="24"/>
          <w:szCs w:val="24"/>
        </w:rPr>
        <w:t>Solicitanții vor completa Macheta financiară (Anexa 13 - Macheta privind analiza şi previziunea financiară la prezentul ghid)</w:t>
      </w:r>
      <w:r w:rsidR="007F2A1B" w:rsidRPr="00486013">
        <w:rPr>
          <w:rFonts w:ascii="Calibri" w:hAnsi="Calibri"/>
          <w:sz w:val="24"/>
          <w:szCs w:val="24"/>
        </w:rPr>
        <w:t>.</w:t>
      </w:r>
      <w:r w:rsidR="00EF2379" w:rsidRPr="00486013">
        <w:rPr>
          <w:rFonts w:ascii="Calibri" w:hAnsi="Calibri"/>
          <w:sz w:val="24"/>
          <w:szCs w:val="24"/>
        </w:rPr>
        <w:t xml:space="preserve"> </w:t>
      </w:r>
      <w:r w:rsidRPr="00486013">
        <w:rPr>
          <w:rFonts w:ascii="Calibri" w:hAnsi="Calibri"/>
          <w:sz w:val="24"/>
          <w:szCs w:val="24"/>
        </w:rPr>
        <w:t>În cazul proiectelor depuse în parteneriat, Anexa 13 - Macheta privind analiza şi previziunea financiară la prezentul ghid, va fi completată de liderul parteneriatului/partenerul care deține clădirea/clădirile vizată(e) de proiect.</w:t>
      </w:r>
    </w:p>
    <w:bookmarkEnd w:id="58"/>
    <w:p w14:paraId="5C2D0EB1" w14:textId="77777777" w:rsidR="00B059C8" w:rsidRPr="00486013" w:rsidRDefault="00B059C8" w:rsidP="005A35D9">
      <w:pPr>
        <w:tabs>
          <w:tab w:val="left" w:pos="180"/>
          <w:tab w:val="left" w:pos="720"/>
        </w:tabs>
        <w:spacing w:before="0" w:after="0"/>
        <w:jc w:val="both"/>
        <w:rPr>
          <w:rFonts w:ascii="Calibri" w:hAnsi="Calibri"/>
          <w:sz w:val="24"/>
          <w:szCs w:val="24"/>
        </w:rPr>
      </w:pPr>
    </w:p>
    <w:p w14:paraId="10793644" w14:textId="5711BEB4" w:rsidR="00F13D4C" w:rsidRPr="00486013" w:rsidRDefault="00F13D4C" w:rsidP="00E07D7E">
      <w:pPr>
        <w:pStyle w:val="Heading2"/>
        <w:numPr>
          <w:ilvl w:val="1"/>
          <w:numId w:val="31"/>
        </w:numPr>
        <w:rPr>
          <w:rFonts w:ascii="Calibri" w:hAnsi="Calibri" w:cs="Calibri"/>
        </w:rPr>
      </w:pPr>
      <w:bookmarkStart w:id="59" w:name="_Toc154150846"/>
      <w:r w:rsidRPr="00486013">
        <w:rPr>
          <w:rFonts w:ascii="Calibri" w:hAnsi="Calibri" w:cs="Calibri"/>
        </w:rPr>
        <w:t>Reguli privind instrumente financiare</w:t>
      </w:r>
      <w:bookmarkEnd w:id="59"/>
      <w:r w:rsidR="00D56D62" w:rsidRPr="00486013">
        <w:rPr>
          <w:rFonts w:ascii="Calibri" w:hAnsi="Calibri" w:cs="Calibri"/>
        </w:rPr>
        <w:t xml:space="preserve"> </w:t>
      </w:r>
    </w:p>
    <w:p w14:paraId="6EC58930" w14:textId="77777777" w:rsidR="00F1083B" w:rsidRPr="00486013" w:rsidRDefault="00F1083B" w:rsidP="00F1083B">
      <w:pPr>
        <w:pStyle w:val="5Normal"/>
        <w:rPr>
          <w:rFonts w:ascii="Calibri" w:hAnsi="Calibri"/>
          <w:sz w:val="24"/>
        </w:rPr>
      </w:pPr>
      <w:r w:rsidRPr="00486013">
        <w:rPr>
          <w:rFonts w:ascii="Calibri" w:hAnsi="Calibri"/>
          <w:sz w:val="24"/>
        </w:rPr>
        <w:t>Această secțiune nu se aplică prezentului apel.</w:t>
      </w:r>
    </w:p>
    <w:p w14:paraId="426FCEB1" w14:textId="77777777" w:rsidR="004E43AC" w:rsidRPr="00486013" w:rsidRDefault="004E43AC" w:rsidP="004E43AC">
      <w:pPr>
        <w:rPr>
          <w:rFonts w:ascii="Calibri" w:hAnsi="Calibri"/>
          <w:sz w:val="24"/>
          <w:szCs w:val="24"/>
        </w:rPr>
      </w:pPr>
    </w:p>
    <w:p w14:paraId="3B4CFB34" w14:textId="41154A59" w:rsidR="00F13D4C" w:rsidRPr="00486013" w:rsidRDefault="00F13D4C" w:rsidP="00E07D7E">
      <w:pPr>
        <w:pStyle w:val="Heading2"/>
        <w:numPr>
          <w:ilvl w:val="1"/>
          <w:numId w:val="31"/>
        </w:numPr>
        <w:rPr>
          <w:rFonts w:ascii="Calibri" w:hAnsi="Calibri" w:cs="Calibri"/>
        </w:rPr>
      </w:pPr>
      <w:bookmarkStart w:id="60" w:name="_Toc154150847"/>
      <w:r w:rsidRPr="00486013">
        <w:rPr>
          <w:rFonts w:ascii="Calibri" w:hAnsi="Calibri" w:cs="Calibri"/>
        </w:rPr>
        <w:t xml:space="preserve">Acţiuni </w:t>
      </w:r>
      <w:r w:rsidR="000F3451" w:rsidRPr="00486013">
        <w:rPr>
          <w:rFonts w:ascii="Calibri" w:hAnsi="Calibri" w:cs="Calibri"/>
        </w:rPr>
        <w:t>interregionale, transfrontaliere şi transnaţionale</w:t>
      </w:r>
      <w:bookmarkEnd w:id="60"/>
      <w:r w:rsidR="00D56D62" w:rsidRPr="00486013">
        <w:rPr>
          <w:rFonts w:ascii="Calibri" w:hAnsi="Calibri" w:cs="Calibri"/>
        </w:rPr>
        <w:t xml:space="preserve"> </w:t>
      </w:r>
    </w:p>
    <w:p w14:paraId="5F289BD8" w14:textId="68CB6CEA" w:rsidR="004E43AC" w:rsidRPr="00486013" w:rsidRDefault="00F1083B" w:rsidP="00B059C8">
      <w:pPr>
        <w:pStyle w:val="5Normal"/>
        <w:rPr>
          <w:rFonts w:ascii="Calibri" w:hAnsi="Calibri"/>
          <w:sz w:val="24"/>
        </w:rPr>
      </w:pPr>
      <w:r w:rsidRPr="00486013">
        <w:rPr>
          <w:rFonts w:ascii="Calibri" w:hAnsi="Calibri"/>
          <w:sz w:val="24"/>
        </w:rPr>
        <w:t>Această secțiune nu se aplică prezentului apel.</w:t>
      </w:r>
    </w:p>
    <w:p w14:paraId="766BCB72" w14:textId="6C7FB235" w:rsidR="000F3451" w:rsidRPr="00486013" w:rsidRDefault="000F3451" w:rsidP="00E07D7E">
      <w:pPr>
        <w:pStyle w:val="Heading2"/>
        <w:numPr>
          <w:ilvl w:val="1"/>
          <w:numId w:val="31"/>
        </w:numPr>
        <w:rPr>
          <w:rFonts w:ascii="Calibri" w:hAnsi="Calibri" w:cs="Calibri"/>
        </w:rPr>
      </w:pPr>
      <w:bookmarkStart w:id="61" w:name="_Toc154150848"/>
      <w:r w:rsidRPr="00486013">
        <w:rPr>
          <w:rFonts w:ascii="Calibri" w:hAnsi="Calibri" w:cs="Calibri"/>
        </w:rPr>
        <w:t>Principii orizontale</w:t>
      </w:r>
      <w:bookmarkEnd w:id="61"/>
      <w:r w:rsidRPr="00486013">
        <w:rPr>
          <w:rFonts w:ascii="Calibri" w:hAnsi="Calibri" w:cs="Calibri"/>
        </w:rPr>
        <w:t xml:space="preserve"> </w:t>
      </w:r>
    </w:p>
    <w:p w14:paraId="39E4A14E" w14:textId="77777777" w:rsidR="00124820" w:rsidRPr="00486013" w:rsidRDefault="00124820" w:rsidP="00124820">
      <w:pPr>
        <w:pStyle w:val="Default"/>
        <w:jc w:val="both"/>
        <w:rPr>
          <w:rFonts w:ascii="Calibri" w:hAnsi="Calibri" w:cs="Calibri"/>
          <w:color w:val="auto"/>
        </w:rPr>
      </w:pPr>
      <w:r w:rsidRPr="00486013">
        <w:rPr>
          <w:rFonts w:ascii="Calibri" w:hAnsi="Calibri" w:cs="Calibri"/>
          <w:color w:val="auto"/>
        </w:rPr>
        <w:t xml:space="preserve">O atenție deosebită este acordată respectării principiilor orizontale menționate la nivelul Acordului de Parteneriat și Programului Regional Sud-Est. </w:t>
      </w:r>
    </w:p>
    <w:p w14:paraId="0D490C64" w14:textId="77777777" w:rsidR="00124820" w:rsidRPr="00486013" w:rsidRDefault="00124820" w:rsidP="00124820">
      <w:pPr>
        <w:pStyle w:val="Default"/>
        <w:jc w:val="both"/>
        <w:rPr>
          <w:rFonts w:ascii="Calibri" w:hAnsi="Calibri" w:cs="Calibri"/>
          <w:color w:val="auto"/>
        </w:rPr>
      </w:pPr>
    </w:p>
    <w:p w14:paraId="6B9D792D" w14:textId="1D15C138" w:rsidR="00124820" w:rsidRPr="00486013" w:rsidRDefault="00124820" w:rsidP="00124820">
      <w:pPr>
        <w:spacing w:before="0" w:after="0"/>
        <w:jc w:val="both"/>
        <w:rPr>
          <w:rFonts w:ascii="Calibri" w:hAnsi="Calibri"/>
          <w:sz w:val="24"/>
          <w:szCs w:val="24"/>
        </w:rPr>
      </w:pPr>
      <w:r w:rsidRPr="00486013">
        <w:rPr>
          <w:rFonts w:ascii="Calibri" w:hAnsi="Calibri"/>
          <w:sz w:val="24"/>
          <w:szCs w:val="24"/>
        </w:rPr>
        <w:t>Proiectele trebuie să descrie și s</w:t>
      </w:r>
      <w:bookmarkStart w:id="62" w:name="_Hlk127968621"/>
      <w:r w:rsidRPr="00486013">
        <w:rPr>
          <w:rFonts w:ascii="Calibri" w:hAnsi="Calibri"/>
          <w:sz w:val="24"/>
          <w:szCs w:val="24"/>
        </w:rPr>
        <w:t>ă</w:t>
      </w:r>
      <w:bookmarkEnd w:id="62"/>
      <w:r w:rsidRPr="00486013">
        <w:rPr>
          <w:rFonts w:ascii="Calibri" w:hAnsi="Calibri"/>
          <w:sz w:val="24"/>
          <w:szCs w:val="24"/>
        </w:rPr>
        <w:t xml:space="preserve"> demonstreze modul în care principiile de mai </w:t>
      </w:r>
      <w:r w:rsidR="00D56D62" w:rsidRPr="00486013">
        <w:rPr>
          <w:rFonts w:ascii="Calibri" w:hAnsi="Calibri"/>
          <w:sz w:val="24"/>
          <w:szCs w:val="24"/>
        </w:rPr>
        <w:t>jos</w:t>
      </w:r>
      <w:r w:rsidRPr="00486013">
        <w:rPr>
          <w:rFonts w:ascii="Calibri" w:hAnsi="Calibri"/>
          <w:sz w:val="24"/>
          <w:szCs w:val="24"/>
        </w:rPr>
        <w:t xml:space="preserve"> sunt promovate prin investiția respectivă, detaliindu-se concret care sunt măsurile și instrumentele prin care solicitantul va garanta aplicarea respectivelor principii. </w:t>
      </w:r>
      <w:r w:rsidRPr="00486013">
        <w:rPr>
          <w:rFonts w:ascii="Calibri" w:hAnsi="Calibr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23863FA" w:rsidR="00124820" w:rsidRPr="00486013" w:rsidRDefault="00124820" w:rsidP="00124820">
      <w:pPr>
        <w:spacing w:before="0" w:after="0"/>
        <w:jc w:val="both"/>
        <w:rPr>
          <w:rFonts w:ascii="Calibri" w:hAnsi="Calibri"/>
          <w:sz w:val="24"/>
          <w:szCs w:val="24"/>
          <w:lang w:eastAsia="en-GB"/>
        </w:rPr>
      </w:pPr>
      <w:r w:rsidRPr="00486013">
        <w:rPr>
          <w:rFonts w:ascii="Calibri" w:hAnsi="Calibr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486013">
        <w:rPr>
          <w:rFonts w:ascii="Calibri" w:hAnsi="Calibri"/>
          <w:i/>
          <w:iCs/>
          <w:sz w:val="24"/>
          <w:szCs w:val="24"/>
          <w:lang w:eastAsia="en-GB"/>
        </w:rPr>
        <w:t xml:space="preserve">Principii orizontale </w:t>
      </w:r>
      <w:r w:rsidRPr="00486013">
        <w:rPr>
          <w:rFonts w:ascii="Calibri" w:hAnsi="Calibri"/>
          <w:sz w:val="24"/>
          <w:szCs w:val="24"/>
          <w:lang w:eastAsia="en-GB"/>
        </w:rPr>
        <w:t xml:space="preserve"> a cererii de finanțare.</w:t>
      </w:r>
      <w:bookmarkStart w:id="63" w:name="_Hlk104467274"/>
    </w:p>
    <w:p w14:paraId="1FD41C88" w14:textId="77777777" w:rsidR="000D2C33" w:rsidRPr="00486013" w:rsidRDefault="000D2C33" w:rsidP="000D2C33">
      <w:pPr>
        <w:autoSpaceDE w:val="0"/>
        <w:autoSpaceDN w:val="0"/>
        <w:adjustRightInd w:val="0"/>
        <w:spacing w:before="0" w:after="0"/>
        <w:rPr>
          <w:rFonts w:ascii="Calibri" w:hAnsi="Calibri"/>
          <w:sz w:val="24"/>
          <w:szCs w:val="24"/>
          <w:lang w:val="fr-FR" w:eastAsia="ro-RO"/>
        </w:rPr>
      </w:pPr>
      <w:proofErr w:type="spellStart"/>
      <w:r w:rsidRPr="00486013">
        <w:rPr>
          <w:rFonts w:ascii="Calibri" w:hAnsi="Calibri"/>
          <w:sz w:val="24"/>
          <w:szCs w:val="24"/>
          <w:lang w:val="fr-FR" w:eastAsia="ro-RO"/>
        </w:rPr>
        <w:t>În</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procesul</w:t>
      </w:r>
      <w:proofErr w:type="spellEnd"/>
      <w:r w:rsidRPr="00486013">
        <w:rPr>
          <w:rFonts w:ascii="Calibri" w:hAnsi="Calibri"/>
          <w:sz w:val="24"/>
          <w:szCs w:val="24"/>
          <w:lang w:val="fr-FR" w:eastAsia="ro-RO"/>
        </w:rPr>
        <w:t xml:space="preserve"> de </w:t>
      </w:r>
      <w:proofErr w:type="spellStart"/>
      <w:r w:rsidRPr="00486013">
        <w:rPr>
          <w:rFonts w:ascii="Calibri" w:hAnsi="Calibri"/>
          <w:sz w:val="24"/>
          <w:szCs w:val="24"/>
          <w:lang w:val="fr-FR" w:eastAsia="ro-RO"/>
        </w:rPr>
        <w:t>pregătire</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verificare</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implementare</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și</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durabilitate</w:t>
      </w:r>
      <w:proofErr w:type="spellEnd"/>
      <w:r w:rsidRPr="00486013">
        <w:rPr>
          <w:rFonts w:ascii="Calibri" w:hAnsi="Calibri"/>
          <w:sz w:val="24"/>
          <w:szCs w:val="24"/>
          <w:lang w:val="fr-FR" w:eastAsia="ro-RO"/>
        </w:rPr>
        <w:t xml:space="preserve"> a </w:t>
      </w:r>
      <w:proofErr w:type="spellStart"/>
      <w:r w:rsidRPr="00486013">
        <w:rPr>
          <w:rFonts w:ascii="Calibri" w:hAnsi="Calibri"/>
          <w:sz w:val="24"/>
          <w:szCs w:val="24"/>
          <w:lang w:val="fr-FR" w:eastAsia="ro-RO"/>
        </w:rPr>
        <w:t>proiectului</w:t>
      </w:r>
      <w:proofErr w:type="spellEnd"/>
      <w:r w:rsidRPr="00486013">
        <w:rPr>
          <w:rFonts w:ascii="Calibri" w:hAnsi="Calibri"/>
          <w:sz w:val="24"/>
          <w:szCs w:val="24"/>
          <w:lang w:val="fr-FR" w:eastAsia="ro-RO"/>
        </w:rPr>
        <w:t xml:space="preserve">, </w:t>
      </w:r>
      <w:proofErr w:type="spellStart"/>
      <w:r w:rsidRPr="00486013">
        <w:rPr>
          <w:rFonts w:ascii="Calibri" w:hAnsi="Calibri"/>
          <w:sz w:val="24"/>
          <w:szCs w:val="24"/>
          <w:lang w:val="fr-FR" w:eastAsia="ro-RO"/>
        </w:rPr>
        <w:t>solicitantul</w:t>
      </w:r>
      <w:proofErr w:type="spellEnd"/>
      <w:r w:rsidRPr="00486013">
        <w:rPr>
          <w:rFonts w:ascii="Calibri" w:hAnsi="Calibri"/>
          <w:sz w:val="24"/>
          <w:szCs w:val="24"/>
          <w:lang w:val="fr-FR" w:eastAsia="ro-RO"/>
        </w:rPr>
        <w:t xml:space="preserve"> </w:t>
      </w:r>
      <w:proofErr w:type="spellStart"/>
      <w:proofErr w:type="gramStart"/>
      <w:r w:rsidRPr="00486013">
        <w:rPr>
          <w:rFonts w:ascii="Calibri" w:hAnsi="Calibri"/>
          <w:sz w:val="24"/>
          <w:szCs w:val="24"/>
          <w:lang w:val="fr-FR" w:eastAsia="ro-RO"/>
        </w:rPr>
        <w:t>asigură</w:t>
      </w:r>
      <w:proofErr w:type="spellEnd"/>
      <w:r w:rsidRPr="00486013">
        <w:rPr>
          <w:rFonts w:ascii="Calibri" w:hAnsi="Calibri"/>
          <w:sz w:val="24"/>
          <w:szCs w:val="24"/>
          <w:lang w:val="fr-FR" w:eastAsia="ro-RO"/>
        </w:rPr>
        <w:t>:</w:t>
      </w:r>
      <w:proofErr w:type="gramEnd"/>
      <w:r w:rsidRPr="00486013">
        <w:rPr>
          <w:rFonts w:ascii="Calibri" w:hAnsi="Calibri"/>
          <w:sz w:val="24"/>
          <w:szCs w:val="24"/>
          <w:lang w:val="fr-FR" w:eastAsia="ro-RO"/>
        </w:rPr>
        <w:t xml:space="preserve"> </w:t>
      </w:r>
    </w:p>
    <w:p w14:paraId="27575A5C" w14:textId="77777777" w:rsidR="000D2C33" w:rsidRPr="00486013"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486013">
        <w:rPr>
          <w:rFonts w:ascii="Calibri" w:hAnsi="Calibri"/>
          <w:sz w:val="24"/>
          <w:szCs w:val="24"/>
          <w:lang w:eastAsia="ro-RO"/>
        </w:rPr>
        <w:t xml:space="preserve">Respectarea drepturilor fundamentale și a Cartei drepturilor fundamentale a Uniunii Europene </w:t>
      </w:r>
    </w:p>
    <w:p w14:paraId="5D3243CD" w14:textId="77777777" w:rsidR="000D2C33" w:rsidRPr="00486013"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486013">
        <w:rPr>
          <w:rFonts w:ascii="Calibri" w:hAnsi="Calibri"/>
          <w:sz w:val="24"/>
          <w:szCs w:val="24"/>
          <w:lang w:eastAsia="ro-RO"/>
        </w:rPr>
        <w:t xml:space="preserve">Respectarea egalității între bărbați și femei, integrarea perspectivei de gen și abordarea aspectelor de gen </w:t>
      </w:r>
    </w:p>
    <w:p w14:paraId="6C5FFB24" w14:textId="77777777" w:rsidR="000D2C33" w:rsidRPr="00486013"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486013">
        <w:rPr>
          <w:rFonts w:ascii="Calibri" w:hAnsi="Calibri"/>
          <w:sz w:val="24"/>
          <w:szCs w:val="24"/>
          <w:lang w:eastAsia="ro-RO"/>
        </w:rPr>
        <w:lastRenderedPageBreak/>
        <w:t xml:space="preserve">Prevenirea oricărei forme de discriminare pe criterii de gen, origine rasială sau etnică, religie sau convingeri, dizabilitate, vârstă sau orientare sexuală, precum și respectarea accesibilității pentru persoanele cu dizabilități. </w:t>
      </w:r>
    </w:p>
    <w:p w14:paraId="58603DEB" w14:textId="730F4CFD" w:rsidR="000D2C33" w:rsidRPr="00486013" w:rsidRDefault="000D2C33" w:rsidP="00E07D7E">
      <w:pPr>
        <w:numPr>
          <w:ilvl w:val="0"/>
          <w:numId w:val="40"/>
        </w:numPr>
        <w:spacing w:before="0" w:after="0"/>
        <w:contextualSpacing/>
        <w:jc w:val="both"/>
        <w:rPr>
          <w:rFonts w:ascii="Calibri" w:hAnsi="Calibri"/>
          <w:sz w:val="24"/>
          <w:szCs w:val="24"/>
        </w:rPr>
      </w:pPr>
      <w:r w:rsidRPr="00486013">
        <w:rPr>
          <w:rFonts w:ascii="Calibri" w:hAnsi="Calibr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62454E74" w14:textId="77777777" w:rsidR="00987208" w:rsidRPr="00486013" w:rsidRDefault="00987208" w:rsidP="00987208">
      <w:pPr>
        <w:jc w:val="both"/>
        <w:rPr>
          <w:rFonts w:asciiTheme="minorHAnsi" w:hAnsiTheme="minorHAnsi" w:cstheme="minorHAnsi"/>
          <w:sz w:val="24"/>
          <w:szCs w:val="24"/>
        </w:rPr>
      </w:pPr>
      <w:r w:rsidRPr="00486013">
        <w:rPr>
          <w:rFonts w:asciiTheme="minorHAnsi" w:hAnsiTheme="minorHAnsi" w:cstheme="minorHAnsi"/>
          <w:sz w:val="24"/>
          <w:szCs w:val="24"/>
        </w:rPr>
        <w:t>Solicitanții de finanțare vor completa toate informațiile relevante în legătură cu aspectele menționate mai sus, particularizând pentru proiectul propus, completând corespunzător secțiunii Principii orizontale  a cererii de finanțare.</w:t>
      </w:r>
    </w:p>
    <w:p w14:paraId="752ED7EE" w14:textId="77777777" w:rsidR="00D56D62" w:rsidRPr="00486013" w:rsidRDefault="00D56D62" w:rsidP="00124820">
      <w:pPr>
        <w:spacing w:before="0" w:after="0"/>
        <w:jc w:val="both"/>
        <w:rPr>
          <w:rFonts w:ascii="Calibri" w:hAnsi="Calibri"/>
          <w:sz w:val="24"/>
          <w:szCs w:val="24"/>
        </w:rPr>
      </w:pPr>
    </w:p>
    <w:p w14:paraId="180F8C44" w14:textId="64A49C25" w:rsidR="00D56D62" w:rsidRPr="00486013" w:rsidRDefault="000F3451" w:rsidP="00E07D7E">
      <w:pPr>
        <w:pStyle w:val="Heading2"/>
        <w:numPr>
          <w:ilvl w:val="1"/>
          <w:numId w:val="31"/>
        </w:numPr>
        <w:rPr>
          <w:rFonts w:ascii="Calibri" w:hAnsi="Calibri" w:cs="Calibri"/>
        </w:rPr>
      </w:pPr>
      <w:bookmarkStart w:id="64" w:name="_Toc154150849"/>
      <w:bookmarkEnd w:id="63"/>
      <w:r w:rsidRPr="00486013">
        <w:rPr>
          <w:rFonts w:ascii="Calibri" w:hAnsi="Calibri" w:cs="Calibri"/>
        </w:rPr>
        <w:t>Aspecte de mediu (inclusiv aplicarea Directivei 2011/92/UE a Parlamentului European și a Consiliului). Aplicarea principiului  DNSH. Imunizarea la schimbările climatice</w:t>
      </w:r>
      <w:bookmarkEnd w:id="64"/>
    </w:p>
    <w:p w14:paraId="2252EF3C"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https://regiosudest.ro/.</w:t>
      </w:r>
    </w:p>
    <w:p w14:paraId="62B08638" w14:textId="77777777" w:rsidR="00A574FA" w:rsidRPr="00486013" w:rsidRDefault="00A574FA" w:rsidP="00A574FA">
      <w:pPr>
        <w:pStyle w:val="Default"/>
        <w:jc w:val="both"/>
        <w:rPr>
          <w:rFonts w:ascii="Calibri" w:hAnsi="Calibri" w:cs="Calibri"/>
          <w:color w:val="auto"/>
        </w:rPr>
      </w:pPr>
    </w:p>
    <w:p w14:paraId="2919FFBE"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574D6FD"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a) atenuarea schimbărilor climatice ; </w:t>
      </w:r>
    </w:p>
    <w:p w14:paraId="4E68A63D"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b) adaptarea la schimbările climatice ; </w:t>
      </w:r>
    </w:p>
    <w:p w14:paraId="1FBE5571"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c) utilizarea durabilă și protecția resurselor de apă și a celor marine; </w:t>
      </w:r>
    </w:p>
    <w:p w14:paraId="63E09D60"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d) tranziția către o economie circulară; </w:t>
      </w:r>
    </w:p>
    <w:p w14:paraId="3B025719"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e) prevenirea și controlul poluării; </w:t>
      </w:r>
    </w:p>
    <w:p w14:paraId="63D43126"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ab/>
        <w:t xml:space="preserve">f) protecția și refacerea biodiversității și a ecosistemelor. </w:t>
      </w:r>
    </w:p>
    <w:p w14:paraId="5E6E5B31" w14:textId="77777777" w:rsidR="00A574FA" w:rsidRPr="00486013" w:rsidRDefault="00A574FA" w:rsidP="00A574FA">
      <w:pPr>
        <w:pStyle w:val="Default"/>
        <w:jc w:val="both"/>
        <w:rPr>
          <w:rFonts w:ascii="Calibri" w:hAnsi="Calibri" w:cs="Calibri"/>
          <w:color w:val="auto"/>
        </w:rPr>
      </w:pPr>
    </w:p>
    <w:p w14:paraId="4AAD3F37" w14:textId="77777777" w:rsidR="00A574FA" w:rsidRPr="00486013" w:rsidRDefault="00A574FA" w:rsidP="00A574FA">
      <w:pPr>
        <w:pStyle w:val="Default"/>
        <w:jc w:val="both"/>
        <w:rPr>
          <w:rFonts w:ascii="Calibri" w:hAnsi="Calibri" w:cs="Calibri"/>
          <w:color w:val="auto"/>
        </w:rPr>
      </w:pPr>
      <w:r w:rsidRPr="00486013">
        <w:rPr>
          <w:rFonts w:ascii="Calibri" w:hAnsi="Calibri" w:cs="Calibr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735F07B4" w14:textId="77777777" w:rsidR="00A574FA" w:rsidRPr="00486013" w:rsidRDefault="00A574FA" w:rsidP="00A574FA">
      <w:pPr>
        <w:pStyle w:val="Default"/>
        <w:jc w:val="both"/>
        <w:rPr>
          <w:rFonts w:ascii="Calibri" w:hAnsi="Calibri" w:cs="Calibri"/>
          <w:color w:val="auto"/>
        </w:rPr>
      </w:pPr>
    </w:p>
    <w:p w14:paraId="1284B726" w14:textId="0230F010" w:rsidR="006F05BC" w:rsidRPr="00486013" w:rsidRDefault="00A574FA" w:rsidP="00A574FA">
      <w:pPr>
        <w:pStyle w:val="Default"/>
        <w:jc w:val="both"/>
        <w:rPr>
          <w:rFonts w:ascii="Calibri" w:hAnsi="Calibri" w:cs="Calibri"/>
          <w:color w:val="auto"/>
        </w:rPr>
      </w:pPr>
      <w:r w:rsidRPr="00486013">
        <w:rPr>
          <w:rFonts w:ascii="Calibri" w:hAnsi="Calibri" w:cs="Calibri"/>
          <w:color w:val="aut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A764338" w14:textId="77777777" w:rsidR="00A66485" w:rsidRPr="00486013" w:rsidRDefault="00A66485" w:rsidP="00A574FA">
      <w:pPr>
        <w:pStyle w:val="Default"/>
        <w:jc w:val="both"/>
        <w:rPr>
          <w:rFonts w:ascii="Calibri" w:hAnsi="Calibri" w:cs="Calibri"/>
          <w:color w:val="auto"/>
        </w:rPr>
      </w:pPr>
    </w:p>
    <w:p w14:paraId="230AB5E4" w14:textId="3FBEB724" w:rsidR="00D56D62" w:rsidRPr="00486013" w:rsidRDefault="00D56D62" w:rsidP="00D56D62">
      <w:pPr>
        <w:pStyle w:val="Default"/>
        <w:jc w:val="both"/>
        <w:rPr>
          <w:rFonts w:ascii="Calibri" w:hAnsi="Calibri" w:cs="Calibri"/>
          <w:color w:val="auto"/>
        </w:rPr>
      </w:pPr>
      <w:r w:rsidRPr="00486013">
        <w:rPr>
          <w:rFonts w:ascii="Calibri" w:hAnsi="Calibri" w:cs="Calibr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486013" w:rsidRDefault="00D56D62" w:rsidP="00D56D62">
      <w:pPr>
        <w:pStyle w:val="Default"/>
        <w:jc w:val="both"/>
        <w:rPr>
          <w:rFonts w:ascii="Calibri" w:hAnsi="Calibri" w:cs="Calibri"/>
          <w:color w:val="auto"/>
        </w:rPr>
      </w:pPr>
    </w:p>
    <w:p w14:paraId="6B5D887B" w14:textId="77777777" w:rsidR="00D56D62" w:rsidRPr="00486013" w:rsidRDefault="00D56D62" w:rsidP="00D56D62">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Investițiile în infrastructură care au o durată de viață preconizată de cel puțin cinci ani trebuie să demonstreze imunizarea față de schimbările climatice în conformitate cu cerințele din </w:t>
      </w:r>
      <w:r w:rsidRPr="00486013">
        <w:rPr>
          <w:rFonts w:ascii="Calibri" w:hAnsi="Calibri"/>
          <w:i/>
          <w:iCs/>
          <w:sz w:val="24"/>
          <w:szCs w:val="24"/>
        </w:rPr>
        <w:t xml:space="preserve">Comunicarea Comisiei Europene privind Orientările tehnice referitoare la imunizarea infrastructurii la schimbările climatice în perioada 2021-2027 publicate la 16 septembrie 2021 (2021/C 373/01). </w:t>
      </w:r>
      <w:r w:rsidRPr="00486013">
        <w:rPr>
          <w:rFonts w:ascii="Calibri" w:hAnsi="Calibri"/>
          <w:sz w:val="24"/>
          <w:szCs w:val="24"/>
        </w:rPr>
        <w:t xml:space="preserve">Imunizarea la schimbările climatice este un proces care integrează măsuri de </w:t>
      </w:r>
      <w:r w:rsidRPr="00486013">
        <w:rPr>
          <w:rFonts w:ascii="Calibri" w:hAnsi="Calibri"/>
          <w:i/>
          <w:iCs/>
          <w:sz w:val="24"/>
          <w:szCs w:val="24"/>
        </w:rPr>
        <w:t xml:space="preserve">adaptare </w:t>
      </w:r>
      <w:r w:rsidRPr="00486013">
        <w:rPr>
          <w:rFonts w:ascii="Calibri" w:hAnsi="Calibri"/>
          <w:sz w:val="24"/>
          <w:szCs w:val="24"/>
        </w:rPr>
        <w:t xml:space="preserve">a schimbărilor climatice și – dacă este cazul -  măsuri de </w:t>
      </w:r>
      <w:r w:rsidRPr="00486013">
        <w:rPr>
          <w:rFonts w:ascii="Calibri" w:hAnsi="Calibri"/>
          <w:i/>
          <w:iCs/>
          <w:sz w:val="24"/>
          <w:szCs w:val="24"/>
        </w:rPr>
        <w:t>atenuare (compensare)</w:t>
      </w:r>
      <w:r w:rsidRPr="00486013">
        <w:rPr>
          <w:rFonts w:ascii="Calibri" w:hAnsi="Calibri"/>
          <w:sz w:val="24"/>
          <w:szCs w:val="24"/>
        </w:rPr>
        <w:t xml:space="preserve"> la schimbările climatice în dezvoltarea proiectelor de infrastructură. </w:t>
      </w:r>
    </w:p>
    <w:p w14:paraId="7E49CC18" w14:textId="77777777" w:rsidR="00D56D62" w:rsidRPr="00486013" w:rsidRDefault="00D56D62" w:rsidP="00D56D62">
      <w:pPr>
        <w:pStyle w:val="Default"/>
        <w:jc w:val="both"/>
        <w:rPr>
          <w:rFonts w:ascii="Calibri" w:hAnsi="Calibri" w:cs="Calibri"/>
          <w:color w:val="auto"/>
        </w:rPr>
      </w:pPr>
    </w:p>
    <w:p w14:paraId="7027A6D5" w14:textId="77777777" w:rsidR="00D56D62" w:rsidRPr="00486013" w:rsidRDefault="00D56D62" w:rsidP="00D56D62">
      <w:pPr>
        <w:pStyle w:val="Default"/>
        <w:jc w:val="both"/>
        <w:rPr>
          <w:rFonts w:ascii="Calibri" w:hAnsi="Calibri" w:cs="Calibri"/>
          <w:color w:val="auto"/>
        </w:rPr>
      </w:pPr>
      <w:r w:rsidRPr="00486013">
        <w:rPr>
          <w:rFonts w:ascii="Calibri" w:hAnsi="Calibri" w:cs="Calibri"/>
          <w:color w:val="auto"/>
        </w:rPr>
        <w:t xml:space="preserve">Aceasta presupune: </w:t>
      </w:r>
    </w:p>
    <w:p w14:paraId="3C382BCC" w14:textId="77777777" w:rsidR="00D56D62" w:rsidRPr="00486013" w:rsidRDefault="00D56D62" w:rsidP="00D56D62">
      <w:pPr>
        <w:pStyle w:val="Default"/>
        <w:jc w:val="both"/>
        <w:rPr>
          <w:rFonts w:ascii="Calibri" w:hAnsi="Calibri" w:cs="Calibri"/>
          <w:color w:val="auto"/>
        </w:rPr>
      </w:pPr>
      <w:r w:rsidRPr="00486013">
        <w:rPr>
          <w:rFonts w:ascii="Calibri" w:hAnsi="Calibri" w:cs="Calibri"/>
          <w:i/>
          <w:iCs/>
          <w:color w:val="auto"/>
        </w:rPr>
        <w:t xml:space="preserve">a. În etapa analizei de opțiuni </w:t>
      </w:r>
      <w:r w:rsidRPr="00486013">
        <w:rPr>
          <w:rFonts w:ascii="Calibri" w:hAnsi="Calibri" w:cs="Calibr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486013" w:rsidRDefault="00D56D62" w:rsidP="00D56D62">
      <w:pPr>
        <w:pStyle w:val="Default"/>
        <w:jc w:val="both"/>
        <w:rPr>
          <w:rFonts w:ascii="Calibri" w:hAnsi="Calibri" w:cs="Calibri"/>
          <w:color w:val="auto"/>
        </w:rPr>
      </w:pPr>
      <w:r w:rsidRPr="00486013">
        <w:rPr>
          <w:rFonts w:ascii="Calibri" w:hAnsi="Calibri" w:cs="Calibri"/>
          <w:i/>
          <w:iCs/>
          <w:color w:val="auto"/>
        </w:rPr>
        <w:t xml:space="preserve">b. În etapa detalierii/proiectării opțiunii preferate </w:t>
      </w:r>
      <w:r w:rsidRPr="00486013">
        <w:rPr>
          <w:rFonts w:ascii="Calibri" w:hAnsi="Calibri" w:cs="Calibri"/>
          <w:color w:val="auto"/>
        </w:rPr>
        <w:t xml:space="preserve">– integrarea măsurilor adecvate pentru adaptarea, respectiv atenuarea (compensarea) - în măsura în care aceasta este necesară, la schimbările climatice. </w:t>
      </w:r>
    </w:p>
    <w:p w14:paraId="3D0E87DA" w14:textId="77777777" w:rsidR="00D56D62" w:rsidRPr="00486013" w:rsidRDefault="00D56D62" w:rsidP="00D56D62">
      <w:pPr>
        <w:spacing w:before="0" w:after="0"/>
        <w:jc w:val="both"/>
        <w:rPr>
          <w:rFonts w:ascii="Calibri" w:hAnsi="Calibri"/>
          <w:b/>
          <w:bCs/>
          <w:sz w:val="24"/>
          <w:szCs w:val="24"/>
        </w:rPr>
      </w:pPr>
    </w:p>
    <w:p w14:paraId="717E8817" w14:textId="77777777" w:rsidR="00D56D62" w:rsidRPr="00486013" w:rsidRDefault="00D56D62" w:rsidP="00D56D62">
      <w:pPr>
        <w:spacing w:before="0" w:after="0"/>
        <w:jc w:val="both"/>
        <w:rPr>
          <w:rFonts w:ascii="Calibri" w:hAnsi="Calibri"/>
          <w:b/>
          <w:bCs/>
          <w:sz w:val="24"/>
          <w:szCs w:val="24"/>
        </w:rPr>
      </w:pPr>
      <w:r w:rsidRPr="00486013">
        <w:rPr>
          <w:rFonts w:ascii="Calibri" w:hAnsi="Calibri"/>
          <w:sz w:val="24"/>
          <w:szCs w:val="24"/>
        </w:rPr>
        <w:t>Solicitantul de finanțare va avea în vedere</w:t>
      </w:r>
      <w:r w:rsidRPr="00486013">
        <w:rPr>
          <w:rFonts w:ascii="Calibri" w:hAnsi="Calibri"/>
          <w:b/>
          <w:bCs/>
          <w:sz w:val="24"/>
          <w:szCs w:val="24"/>
        </w:rPr>
        <w:t xml:space="preserve"> </w:t>
      </w:r>
      <w:r w:rsidRPr="00486013">
        <w:rPr>
          <w:rFonts w:ascii="Calibri" w:hAnsi="Calibri"/>
          <w:sz w:val="24"/>
          <w:szCs w:val="24"/>
        </w:rPr>
        <w:t xml:space="preserve">Metodologia privind abordarea DNSH (principiul “a nu aduce prejudicii semnificative”) </w:t>
      </w:r>
      <w:r w:rsidRPr="00486013">
        <w:rPr>
          <w:rFonts w:ascii="Calibri" w:hAnsi="Calibri"/>
          <w:iCs/>
          <w:sz w:val="24"/>
          <w:szCs w:val="24"/>
        </w:rPr>
        <w:t>și imunizarea la schimbările climatice</w:t>
      </w:r>
      <w:r w:rsidRPr="00486013">
        <w:rPr>
          <w:rFonts w:ascii="Calibri" w:hAnsi="Calibri"/>
          <w:i/>
          <w:sz w:val="24"/>
          <w:szCs w:val="24"/>
        </w:rPr>
        <w:t xml:space="preserve"> </w:t>
      </w:r>
      <w:r w:rsidRPr="00486013">
        <w:rPr>
          <w:rFonts w:ascii="Calibri" w:hAnsi="Calibri"/>
          <w:sz w:val="24"/>
          <w:szCs w:val="24"/>
        </w:rPr>
        <w:t>în cadrul PR Sud - Est 2021-2027</w:t>
      </w:r>
      <w:r w:rsidRPr="00486013">
        <w:rPr>
          <w:rFonts w:ascii="Calibri" w:hAnsi="Calibri"/>
          <w:b/>
          <w:bCs/>
          <w:sz w:val="24"/>
          <w:szCs w:val="24"/>
        </w:rPr>
        <w:t xml:space="preserve"> </w:t>
      </w:r>
      <w:r w:rsidRPr="00486013">
        <w:rPr>
          <w:rFonts w:ascii="Calibri" w:hAnsi="Calibri"/>
          <w:sz w:val="24"/>
          <w:szCs w:val="24"/>
        </w:rPr>
        <w:t>(Anexa 12)</w:t>
      </w:r>
      <w:r w:rsidRPr="00486013">
        <w:rPr>
          <w:rStyle w:val="cf01"/>
          <w:rFonts w:ascii="Calibri" w:hAnsi="Calibri" w:cs="Calibri"/>
          <w:sz w:val="24"/>
          <w:szCs w:val="24"/>
        </w:rPr>
        <w:t>.</w:t>
      </w:r>
    </w:p>
    <w:p w14:paraId="1E37C8A7" w14:textId="77777777" w:rsidR="00D56D62" w:rsidRPr="00486013" w:rsidRDefault="00D56D62" w:rsidP="00D56D62">
      <w:pPr>
        <w:pStyle w:val="Default"/>
        <w:jc w:val="both"/>
        <w:rPr>
          <w:rFonts w:ascii="Calibri" w:hAnsi="Calibri" w:cs="Calibri"/>
          <w:b/>
          <w:bCs/>
          <w:color w:val="auto"/>
        </w:rPr>
      </w:pPr>
    </w:p>
    <w:p w14:paraId="5D197087" w14:textId="77777777" w:rsidR="00D56D62" w:rsidRPr="00486013" w:rsidRDefault="00D56D62" w:rsidP="00D56D62">
      <w:pPr>
        <w:spacing w:before="0" w:after="0"/>
        <w:jc w:val="both"/>
        <w:rPr>
          <w:rFonts w:ascii="Calibri" w:hAnsi="Calibri"/>
          <w:sz w:val="24"/>
          <w:szCs w:val="24"/>
        </w:rPr>
      </w:pPr>
      <w:r w:rsidRPr="00486013">
        <w:rPr>
          <w:rFonts w:ascii="Calibri" w:hAnsi="Calibri"/>
          <w:b/>
          <w:bCs/>
          <w:sz w:val="24"/>
          <w:szCs w:val="24"/>
        </w:rPr>
        <w:t xml:space="preserve">Documentațiile tehnico-economice trebuie să aibă integrate aspecte privind imunizarea la schimbările climatice </w:t>
      </w:r>
      <w:r w:rsidRPr="00486013">
        <w:rPr>
          <w:rFonts w:ascii="Calibri" w:hAnsi="Calibri"/>
          <w:sz w:val="24"/>
          <w:szCs w:val="24"/>
        </w:rPr>
        <w:t xml:space="preserve">în conformitate cu cerințele din Comunicarea Comisiei Europene privind </w:t>
      </w:r>
      <w:r w:rsidRPr="00486013">
        <w:rPr>
          <w:rFonts w:ascii="Calibri" w:hAnsi="Calibri"/>
          <w:sz w:val="24"/>
          <w:szCs w:val="24"/>
        </w:rPr>
        <w:lastRenderedPageBreak/>
        <w:t>Orientările tehnice referitoare la imunizarea infrastructurii la schimbările climatice în perioada 2021-2027 publicate la 16 septembrie 2021 (2021/C 373/01).</w:t>
      </w:r>
    </w:p>
    <w:p w14:paraId="33FEDE49" w14:textId="77777777" w:rsidR="00D56D62" w:rsidRPr="00486013" w:rsidRDefault="00D56D62" w:rsidP="00D56D62">
      <w:pPr>
        <w:autoSpaceDE w:val="0"/>
        <w:autoSpaceDN w:val="0"/>
        <w:adjustRightInd w:val="0"/>
        <w:spacing w:before="0" w:after="0"/>
        <w:jc w:val="both"/>
        <w:rPr>
          <w:rFonts w:ascii="Calibri" w:hAnsi="Calibri"/>
          <w:sz w:val="24"/>
          <w:szCs w:val="24"/>
        </w:rPr>
      </w:pPr>
    </w:p>
    <w:p w14:paraId="53A257EE" w14:textId="4CB1887F" w:rsidR="00D56D62" w:rsidRPr="00486013" w:rsidRDefault="00D56D62" w:rsidP="00D56D62">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Proiectele finanțate vor avea în vedere, pe toată perioada de implementare a proiectului, respectarea obligațiilor pentru implementarea principiului „Do No Significant Harm” (DNSH) așa cum acesta este definit prin Regulamentul (UE) </w:t>
      </w:r>
      <w:r w:rsidR="004F2648" w:rsidRPr="00486013">
        <w:rPr>
          <w:rFonts w:ascii="Calibri" w:hAnsi="Calibri"/>
          <w:sz w:val="24"/>
          <w:szCs w:val="24"/>
        </w:rPr>
        <w:t>2020/852</w:t>
      </w:r>
      <w:r w:rsidRPr="00486013">
        <w:rPr>
          <w:rFonts w:ascii="Calibri" w:hAnsi="Calibri"/>
          <w:sz w:val="24"/>
          <w:szCs w:val="24"/>
        </w:rPr>
        <w:t xml:space="preserve"> privind instituirea unui cadru care să faciliteze investițiile durabile. </w:t>
      </w:r>
    </w:p>
    <w:p w14:paraId="059171BE" w14:textId="77777777" w:rsidR="00F42A84" w:rsidRPr="00486013" w:rsidRDefault="00D56D62" w:rsidP="00D56D62">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26CD5921" w:rsidR="00D56D62" w:rsidRPr="00486013" w:rsidRDefault="00D56D62" w:rsidP="00D56D62">
      <w:pPr>
        <w:autoSpaceDE w:val="0"/>
        <w:autoSpaceDN w:val="0"/>
        <w:adjustRightInd w:val="0"/>
        <w:spacing w:before="0" w:after="0"/>
        <w:jc w:val="both"/>
        <w:rPr>
          <w:rFonts w:ascii="Calibri" w:hAnsi="Calibri"/>
          <w:sz w:val="24"/>
          <w:szCs w:val="24"/>
        </w:rPr>
      </w:pPr>
      <w:r w:rsidRPr="00486013">
        <w:rPr>
          <w:rFonts w:ascii="Calibri" w:hAnsi="Calibri"/>
          <w:sz w:val="24"/>
          <w:szCs w:val="24"/>
        </w:rPr>
        <w:t>Solicitantul va avea în vedere respectarea principiului DNSH inclusiv la întocmirea documentațiilor de atribuire a contractelor de achiziție.</w:t>
      </w:r>
    </w:p>
    <w:p w14:paraId="204BD8C1" w14:textId="77777777" w:rsidR="00D56D62" w:rsidRPr="00486013" w:rsidRDefault="00D56D62" w:rsidP="00D56D62">
      <w:pPr>
        <w:pStyle w:val="Default"/>
        <w:jc w:val="both"/>
        <w:rPr>
          <w:rFonts w:ascii="Calibri" w:hAnsi="Calibri" w:cs="Calibri"/>
          <w:color w:val="auto"/>
        </w:rPr>
      </w:pPr>
    </w:p>
    <w:p w14:paraId="18C72B4C" w14:textId="77777777" w:rsidR="00D56D62" w:rsidRPr="00486013" w:rsidRDefault="00D56D62" w:rsidP="00D56D62">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Proiectele care includ măsuri suplimentare cadrului legal in vigoare,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77777777" w:rsidR="00D56D62" w:rsidRPr="00486013" w:rsidRDefault="00D56D62" w:rsidP="00D56D62">
      <w:pPr>
        <w:autoSpaceDE w:val="0"/>
        <w:autoSpaceDN w:val="0"/>
        <w:adjustRightInd w:val="0"/>
        <w:spacing w:before="0" w:after="0"/>
        <w:jc w:val="both"/>
        <w:rPr>
          <w:rFonts w:ascii="Calibri" w:hAnsi="Calibri"/>
          <w:sz w:val="24"/>
          <w:szCs w:val="24"/>
          <w:lang w:eastAsia="en-GB"/>
        </w:rPr>
      </w:pPr>
    </w:p>
    <w:p w14:paraId="1D9056AE" w14:textId="77777777" w:rsidR="00D56D62" w:rsidRPr="00486013" w:rsidRDefault="00D56D62" w:rsidP="00D56D62">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De asemenea, solicitantul va avea în vedere, în mod special: </w:t>
      </w:r>
    </w:p>
    <w:p w14:paraId="455A0EE0" w14:textId="77777777" w:rsidR="00D56D62" w:rsidRPr="00486013"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”Ghidul pentru aplicarea Cartei Drepturilor Fundamentale a UE în implementarea fondurilor europene nerambursabile” disponibil </w:t>
      </w:r>
      <w:r w:rsidRPr="00486013">
        <w:fldChar w:fldCharType="begin"/>
      </w:r>
      <w:r w:rsidRPr="00486013">
        <w:instrText>HYPERLINK "https://mfe.gov.ro/minister/perioade-de-programare/perioada-2021-2027/"</w:instrText>
      </w:r>
      <w:r w:rsidRPr="00486013">
        <w:fldChar w:fldCharType="separate"/>
      </w:r>
      <w:r w:rsidRPr="00486013">
        <w:rPr>
          <w:rStyle w:val="Hyperlink"/>
          <w:rFonts w:ascii="Calibri" w:hAnsi="Calibri"/>
          <w:color w:val="auto"/>
          <w:sz w:val="24"/>
          <w:szCs w:val="24"/>
          <w:lang w:eastAsia="en-GB"/>
        </w:rPr>
        <w:t>https://mfe.gov.ro/minister/perioade-de-programare/perioada-2021-2027/</w:t>
      </w:r>
      <w:r w:rsidRPr="00486013">
        <w:rPr>
          <w:rStyle w:val="Hyperlink"/>
          <w:rFonts w:ascii="Calibri" w:hAnsi="Calibri"/>
          <w:color w:val="auto"/>
          <w:sz w:val="24"/>
          <w:szCs w:val="24"/>
          <w:lang w:eastAsia="en-GB"/>
        </w:rPr>
        <w:fldChar w:fldCharType="end"/>
      </w:r>
      <w:r w:rsidRPr="00486013">
        <w:rPr>
          <w:rFonts w:ascii="Calibri" w:hAnsi="Calibri"/>
          <w:sz w:val="24"/>
          <w:szCs w:val="24"/>
          <w:lang w:eastAsia="en-GB"/>
        </w:rPr>
        <w:t xml:space="preserve">  </w:t>
      </w:r>
    </w:p>
    <w:p w14:paraId="2AF99406" w14:textId="783B6CFC" w:rsidR="00D56D62" w:rsidRPr="00486013"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Strategia națională privind drepturile persoanelor cu dizabilități 2022-2027; Ghidul CDPD - Ghid </w:t>
      </w:r>
      <w:r w:rsidR="00C9251F" w:rsidRPr="00486013">
        <w:rPr>
          <w:rFonts w:ascii="Calibri" w:hAnsi="Calibri"/>
          <w:sz w:val="24"/>
          <w:szCs w:val="24"/>
          <w:lang w:eastAsia="en-GB"/>
        </w:rPr>
        <w:t>pentru</w:t>
      </w:r>
      <w:r w:rsidRPr="00486013">
        <w:rPr>
          <w:rFonts w:ascii="Calibri" w:hAnsi="Calibri"/>
          <w:sz w:val="24"/>
          <w:szCs w:val="24"/>
          <w:lang w:eastAsia="en-GB"/>
        </w:rPr>
        <w:t xml:space="preserve"> Reflectarea Convenției ONU privind drepturile persoanelor cu dizabilități în pregătirea și implementarea programelor și proiectelor cu finanțare nerambursabilă alocată României în perioada 2021–2027: </w:t>
      </w:r>
      <w:r w:rsidRPr="00486013">
        <w:fldChar w:fldCharType="begin"/>
      </w:r>
      <w:r w:rsidRPr="00486013">
        <w:instrText>HYPERLINK "https://mfe.gov.ro/minister/punctul-de-contact-pentru-implementarea-conventiei-privind-drepturile-persoanelor-cu-dizabilitati/"</w:instrText>
      </w:r>
      <w:r w:rsidRPr="00486013">
        <w:fldChar w:fldCharType="separate"/>
      </w:r>
      <w:r w:rsidRPr="00486013">
        <w:rPr>
          <w:rStyle w:val="Hyperlink"/>
          <w:rFonts w:ascii="Calibri" w:hAnsi="Calibri"/>
          <w:color w:val="auto"/>
          <w:sz w:val="24"/>
          <w:szCs w:val="24"/>
          <w:lang w:eastAsia="en-GB"/>
        </w:rPr>
        <w:t>https://mfe.gov.ro/minister/punctul-de-contact-pentru-implementarea-conventiei-privind-drepturile-persoanelor-cu-dizabilitati/</w:t>
      </w:r>
      <w:r w:rsidRPr="00486013">
        <w:rPr>
          <w:rStyle w:val="Hyperlink"/>
          <w:rFonts w:ascii="Calibri" w:hAnsi="Calibri"/>
          <w:color w:val="auto"/>
          <w:sz w:val="24"/>
          <w:szCs w:val="24"/>
          <w:lang w:eastAsia="en-GB"/>
        </w:rPr>
        <w:fldChar w:fldCharType="end"/>
      </w:r>
      <w:r w:rsidRPr="00486013">
        <w:rPr>
          <w:rFonts w:ascii="Calibri" w:hAnsi="Calibri"/>
          <w:sz w:val="24"/>
          <w:szCs w:val="24"/>
          <w:lang w:eastAsia="en-GB"/>
        </w:rPr>
        <w:t xml:space="preserve">;  </w:t>
      </w:r>
    </w:p>
    <w:p w14:paraId="43B06C31" w14:textId="77777777" w:rsidR="00D56D62" w:rsidRPr="00486013"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Raportul de mediu pentru Programul Regional Sud-Est 2021-2027, Analiza privind evaluarea principiului DNSH în PR SE 2021-2027, </w:t>
      </w:r>
      <w:r w:rsidRPr="00486013">
        <w:rPr>
          <w:rFonts w:ascii="Calibri" w:hAnsi="Calibri"/>
          <w:sz w:val="24"/>
          <w:szCs w:val="24"/>
        </w:rPr>
        <w:t xml:space="preserve">Metodologia privind abordarea DNSH </w:t>
      </w:r>
      <w:bookmarkStart w:id="65" w:name="_Hlk121482610"/>
      <w:r w:rsidRPr="00486013">
        <w:rPr>
          <w:rFonts w:ascii="Calibri" w:hAnsi="Calibri"/>
          <w:sz w:val="24"/>
          <w:szCs w:val="24"/>
        </w:rPr>
        <w:t xml:space="preserve">(principiul “a nu aduce prejudicii semnificative”) </w:t>
      </w:r>
      <w:bookmarkEnd w:id="65"/>
      <w:r w:rsidRPr="00486013">
        <w:rPr>
          <w:rFonts w:ascii="Calibri" w:hAnsi="Calibri"/>
          <w:iCs/>
          <w:sz w:val="24"/>
          <w:szCs w:val="24"/>
        </w:rPr>
        <w:t>și imunizarea la schimbările climatice</w:t>
      </w:r>
      <w:r w:rsidRPr="00486013">
        <w:rPr>
          <w:rFonts w:ascii="Calibri" w:hAnsi="Calibri"/>
          <w:i/>
          <w:sz w:val="24"/>
          <w:szCs w:val="24"/>
        </w:rPr>
        <w:t xml:space="preserve"> </w:t>
      </w:r>
      <w:r w:rsidRPr="00486013">
        <w:rPr>
          <w:rFonts w:ascii="Calibri" w:hAnsi="Calibri"/>
          <w:sz w:val="24"/>
          <w:szCs w:val="24"/>
        </w:rPr>
        <w:t>în cadrul PR SE 2021-2027</w:t>
      </w:r>
      <w:r w:rsidRPr="00486013">
        <w:rPr>
          <w:rFonts w:ascii="Calibri" w:hAnsi="Calibri"/>
          <w:sz w:val="24"/>
          <w:szCs w:val="24"/>
          <w:lang w:eastAsia="en-GB"/>
        </w:rPr>
        <w:t xml:space="preserve">: </w:t>
      </w:r>
      <w:hyperlink r:id="rId8" w:history="1">
        <w:r w:rsidRPr="00486013">
          <w:rPr>
            <w:rStyle w:val="Hyperlink"/>
            <w:rFonts w:ascii="Calibri" w:hAnsi="Calibri"/>
            <w:color w:val="auto"/>
            <w:sz w:val="24"/>
            <w:szCs w:val="24"/>
            <w:lang w:eastAsia="en-GB"/>
          </w:rPr>
          <w:t>www.regiosudest.ro</w:t>
        </w:r>
      </w:hyperlink>
      <w:r w:rsidRPr="00486013">
        <w:rPr>
          <w:rFonts w:ascii="Calibri" w:hAnsi="Calibri"/>
          <w:sz w:val="24"/>
          <w:szCs w:val="24"/>
          <w:lang w:eastAsia="en-GB"/>
        </w:rPr>
        <w:t xml:space="preserve">. </w:t>
      </w:r>
    </w:p>
    <w:p w14:paraId="62336E9D" w14:textId="77777777" w:rsidR="00D56D62" w:rsidRPr="00486013" w:rsidRDefault="00D56D62" w:rsidP="00D56D62">
      <w:pPr>
        <w:autoSpaceDE w:val="0"/>
        <w:autoSpaceDN w:val="0"/>
        <w:adjustRightInd w:val="0"/>
        <w:spacing w:before="0" w:after="0"/>
        <w:rPr>
          <w:rFonts w:ascii="Calibri" w:hAnsi="Calibri"/>
          <w:sz w:val="24"/>
          <w:szCs w:val="24"/>
          <w:lang w:eastAsia="en-GB"/>
        </w:rPr>
      </w:pPr>
    </w:p>
    <w:p w14:paraId="30F87FAF" w14:textId="26212355" w:rsidR="0020173D" w:rsidRPr="00486013" w:rsidRDefault="00D56D62" w:rsidP="006F05BC">
      <w:pPr>
        <w:jc w:val="both"/>
        <w:rPr>
          <w:rFonts w:ascii="Calibri" w:hAnsi="Calibri"/>
          <w:sz w:val="24"/>
          <w:szCs w:val="24"/>
          <w:lang w:eastAsia="en-GB"/>
        </w:rPr>
      </w:pPr>
      <w:r w:rsidRPr="00486013">
        <w:rPr>
          <w:rFonts w:ascii="Calibri" w:hAnsi="Calibri"/>
          <w:sz w:val="24"/>
          <w:szCs w:val="24"/>
          <w:lang w:eastAsia="en-GB"/>
        </w:rPr>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735C3E2" w14:textId="44614524" w:rsidR="000F3451" w:rsidRPr="00486013" w:rsidRDefault="000F3451" w:rsidP="00E07D7E">
      <w:pPr>
        <w:pStyle w:val="Heading2"/>
        <w:numPr>
          <w:ilvl w:val="1"/>
          <w:numId w:val="31"/>
        </w:numPr>
        <w:rPr>
          <w:rFonts w:ascii="Calibri" w:hAnsi="Calibri" w:cs="Calibri"/>
        </w:rPr>
      </w:pPr>
      <w:bookmarkStart w:id="66" w:name="_Toc154150850"/>
      <w:r w:rsidRPr="00486013">
        <w:rPr>
          <w:rFonts w:ascii="Calibri" w:hAnsi="Calibri" w:cs="Calibri"/>
        </w:rPr>
        <w:lastRenderedPageBreak/>
        <w:t>Caracterul durabil al proiectului</w:t>
      </w:r>
      <w:bookmarkEnd w:id="66"/>
    </w:p>
    <w:p w14:paraId="7A299C3E"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 xml:space="preserve">Caracterul durabil al operațiunilor este definit în conformitate cu art. 65 din Regulamentul (UE) 2021/1060 și cu normele privind ajutoarele de stat. Astfel, pe perioada respectivă, beneficiarul nu trebuie să: </w:t>
      </w:r>
    </w:p>
    <w:p w14:paraId="295C00EB"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 xml:space="preserve">înceteze activitatea productivă sau să o transfere în afara regiunii de nivel NUTS 2 în care a primit sprijin; </w:t>
      </w:r>
    </w:p>
    <w:p w14:paraId="499BFDBA"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 xml:space="preserve">efectueze o modificare a proprietății asupra unui element de infrastructură care conferă un avantaj nejustificat unei întreprinderi sau unui organism public; </w:t>
      </w:r>
    </w:p>
    <w:p w14:paraId="0061B7EB"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 xml:space="preserve">efectueze o modificare substanțială care afectează natura, obiectivele sau condițiile de implementare a operațiunii și care ar conduce la subminarea obiectivelor inițiale ale acesteia. </w:t>
      </w:r>
    </w:p>
    <w:p w14:paraId="3FD962B3" w14:textId="77777777" w:rsidR="00A66485" w:rsidRPr="00486013" w:rsidRDefault="00A66485" w:rsidP="00A66485">
      <w:pPr>
        <w:pStyle w:val="Default"/>
        <w:jc w:val="both"/>
        <w:rPr>
          <w:rFonts w:ascii="Calibri" w:hAnsi="Calibri" w:cs="Calibri"/>
          <w:color w:val="auto"/>
        </w:rPr>
      </w:pPr>
    </w:p>
    <w:p w14:paraId="11AC4CF1"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În vederea asigurării celor 3 condiții de mai sus, solicitantul va completa Declarația unică.</w:t>
      </w:r>
    </w:p>
    <w:p w14:paraId="1A10683C" w14:textId="77777777" w:rsidR="00A66485" w:rsidRPr="00486013" w:rsidRDefault="00A66485" w:rsidP="00A66485">
      <w:pPr>
        <w:pStyle w:val="Default"/>
        <w:jc w:val="both"/>
        <w:rPr>
          <w:rFonts w:ascii="Calibri" w:hAnsi="Calibri" w:cs="Calibri"/>
          <w:color w:val="auto"/>
        </w:rPr>
      </w:pPr>
      <w:r w:rsidRPr="00486013">
        <w:rPr>
          <w:rFonts w:ascii="Calibri" w:hAnsi="Calibri" w:cs="Calibri"/>
          <w:color w:val="auto"/>
        </w:rPr>
        <w:t xml:space="preserve">În cadrul prezentelor apeluri de proiecte, perioada de durabilitate este de 5 ani, calculată de la efectuarea plății finale. </w:t>
      </w:r>
    </w:p>
    <w:p w14:paraId="027B7F7F" w14:textId="77777777" w:rsidR="00A66485" w:rsidRPr="00486013" w:rsidRDefault="00A66485" w:rsidP="00A66485">
      <w:pPr>
        <w:pStyle w:val="Default"/>
        <w:jc w:val="both"/>
        <w:rPr>
          <w:rFonts w:ascii="Calibri" w:hAnsi="Calibri" w:cs="Calibri"/>
          <w:color w:val="auto"/>
        </w:rPr>
      </w:pPr>
    </w:p>
    <w:p w14:paraId="56D6D95E" w14:textId="77777777" w:rsidR="00A66485" w:rsidRPr="00486013" w:rsidRDefault="00A66485" w:rsidP="00A66485">
      <w:pPr>
        <w:pStyle w:val="Default"/>
        <w:jc w:val="both"/>
        <w:rPr>
          <w:rFonts w:ascii="Calibri" w:hAnsi="Calibri" w:cs="Calibri"/>
          <w:i/>
          <w:color w:val="auto"/>
        </w:rPr>
      </w:pPr>
      <w:r w:rsidRPr="00486013">
        <w:rPr>
          <w:rFonts w:ascii="Calibri" w:hAnsi="Calibri" w:cs="Calibri"/>
          <w:i/>
          <w:color w:val="auto"/>
        </w:rPr>
        <w:t>Notă!</w:t>
      </w:r>
    </w:p>
    <w:p w14:paraId="0B5DC7C4" w14:textId="77777777" w:rsidR="00A66485" w:rsidRPr="00486013" w:rsidRDefault="00A66485" w:rsidP="00A66485">
      <w:pPr>
        <w:pStyle w:val="Default"/>
        <w:jc w:val="both"/>
        <w:rPr>
          <w:rFonts w:ascii="Calibri" w:hAnsi="Calibri" w:cs="Calibri"/>
          <w:i/>
          <w:color w:val="auto"/>
        </w:rPr>
      </w:pPr>
      <w:r w:rsidRPr="00486013">
        <w:rPr>
          <w:rFonts w:ascii="Calibri" w:hAnsi="Calibri" w:cs="Calibri"/>
          <w: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27C561CD" w14:textId="77777777" w:rsidR="00A66485" w:rsidRPr="00486013" w:rsidRDefault="00A66485" w:rsidP="00A66485">
      <w:pPr>
        <w:pStyle w:val="Default"/>
        <w:jc w:val="both"/>
        <w:rPr>
          <w:rFonts w:ascii="Calibri" w:hAnsi="Calibri" w:cs="Calibri"/>
          <w:i/>
          <w:color w:val="auto"/>
        </w:rPr>
      </w:pPr>
      <w:r w:rsidRPr="00486013">
        <w:rPr>
          <w:rFonts w:ascii="Calibri" w:hAnsi="Calibri" w:cs="Calibri"/>
          <w: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A45C6C5" w14:textId="77777777" w:rsidR="00A66485" w:rsidRPr="00486013" w:rsidRDefault="00A66485" w:rsidP="00A66485">
      <w:pPr>
        <w:pStyle w:val="Default"/>
        <w:jc w:val="both"/>
        <w:rPr>
          <w:rFonts w:ascii="Calibri" w:hAnsi="Calibri" w:cs="Calibri"/>
          <w:i/>
          <w:color w:val="auto"/>
        </w:rPr>
      </w:pPr>
      <w:r w:rsidRPr="00486013">
        <w:rPr>
          <w:rFonts w:ascii="Calibri" w:hAnsi="Calibri" w:cs="Calibri"/>
          <w: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5F1E4976" w:rsidR="00D56D62" w:rsidRPr="00486013" w:rsidRDefault="00A66485" w:rsidP="00A66485">
      <w:pPr>
        <w:pStyle w:val="Default"/>
        <w:jc w:val="both"/>
        <w:rPr>
          <w:rFonts w:ascii="Calibri" w:hAnsi="Calibri" w:cs="Calibri"/>
          <w:i/>
          <w:color w:val="auto"/>
        </w:rPr>
      </w:pPr>
      <w:r w:rsidRPr="00486013">
        <w:rPr>
          <w:rFonts w:ascii="Calibri" w:hAnsi="Calibri" w:cs="Calibri"/>
          <w:i/>
          <w:color w:val="auto"/>
        </w:rPr>
        <w:t>Solicitantul este obligat să asigure toate costurile de funcționare și întreținere a investiției în perioada de durabilitate.</w:t>
      </w:r>
    </w:p>
    <w:p w14:paraId="27F528C2" w14:textId="77777777" w:rsidR="00B059C8" w:rsidRPr="00486013" w:rsidRDefault="00B059C8" w:rsidP="00A66485">
      <w:pPr>
        <w:pStyle w:val="Default"/>
        <w:jc w:val="both"/>
        <w:rPr>
          <w:rFonts w:ascii="Calibri" w:hAnsi="Calibri" w:cs="Calibri"/>
          <w:i/>
          <w:color w:val="auto"/>
        </w:rPr>
      </w:pPr>
    </w:p>
    <w:p w14:paraId="61416A93" w14:textId="0DF4C2CA" w:rsidR="000F3451" w:rsidRPr="00486013" w:rsidRDefault="000F3451" w:rsidP="00E07D7E">
      <w:pPr>
        <w:pStyle w:val="Heading2"/>
        <w:numPr>
          <w:ilvl w:val="1"/>
          <w:numId w:val="31"/>
        </w:numPr>
        <w:rPr>
          <w:rFonts w:ascii="Calibri" w:hAnsi="Calibri" w:cs="Calibri"/>
        </w:rPr>
      </w:pPr>
      <w:bookmarkStart w:id="67" w:name="_Toc154150851"/>
      <w:r w:rsidRPr="00486013">
        <w:rPr>
          <w:rFonts w:ascii="Calibri" w:hAnsi="Calibri" w:cs="Calibri"/>
        </w:rPr>
        <w:t>Acțiuni menite să garanteze egalitatea de șanse, de gen, incluziunea și nediscriminarea</w:t>
      </w:r>
      <w:bookmarkEnd w:id="67"/>
    </w:p>
    <w:p w14:paraId="679BB7E4" w14:textId="7F780155"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9D81DAE" w14:textId="77777777" w:rsidR="00B059C8" w:rsidRPr="00486013" w:rsidRDefault="00B059C8" w:rsidP="000E3268">
      <w:pPr>
        <w:pStyle w:val="Default"/>
        <w:jc w:val="both"/>
        <w:rPr>
          <w:rFonts w:ascii="Calibri" w:hAnsi="Calibri" w:cs="Calibri"/>
          <w:color w:val="auto"/>
        </w:rPr>
      </w:pPr>
    </w:p>
    <w:p w14:paraId="5BEA9F5C" w14:textId="77777777" w:rsidR="000E3268" w:rsidRPr="00486013" w:rsidRDefault="000E3268" w:rsidP="000E3268">
      <w:pPr>
        <w:pStyle w:val="Default"/>
        <w:jc w:val="both"/>
        <w:rPr>
          <w:rFonts w:ascii="Calibri" w:hAnsi="Calibri" w:cs="Calibri"/>
          <w:b/>
          <w:color w:val="auto"/>
        </w:rPr>
      </w:pPr>
      <w:r w:rsidRPr="00486013">
        <w:rPr>
          <w:rFonts w:ascii="Calibri" w:hAnsi="Calibri" w:cs="Calibri"/>
          <w:b/>
          <w:color w:val="auto"/>
        </w:rPr>
        <w:t xml:space="preserve">1. Respectarea drepturilor fundamentale și a Cartei drepturilor fundamentale a Uniunii Europene </w:t>
      </w:r>
    </w:p>
    <w:p w14:paraId="52F07E16" w14:textId="77777777"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lastRenderedPageBreak/>
        <w:t xml:space="preserve">Carta drepturilor fundamentale a Uniunii Europene (Anexa 10) este un document adoptat de Comisia Europeană, Parlamentul European și Consiliul Uniunii Europene la 7 decembrie 2000, în cadrul Consiliului European de la Nisa. </w:t>
      </w:r>
    </w:p>
    <w:p w14:paraId="6F2200E2" w14:textId="53AA99A2"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Solicitantul se va asigura de respectarea drepturilor fundamentale și a Cartei drepturilor fundamentale a Uniunii Europene pe întreg ciclul de viață al proiectului. </w:t>
      </w:r>
    </w:p>
    <w:p w14:paraId="52D4BEC2" w14:textId="77777777" w:rsidR="00B059C8" w:rsidRPr="00486013" w:rsidRDefault="00B059C8" w:rsidP="000E3268">
      <w:pPr>
        <w:pStyle w:val="Default"/>
        <w:jc w:val="both"/>
        <w:rPr>
          <w:rFonts w:ascii="Calibri" w:hAnsi="Calibri" w:cs="Calibri"/>
          <w:color w:val="auto"/>
        </w:rPr>
      </w:pPr>
    </w:p>
    <w:p w14:paraId="0688D7B7" w14:textId="77777777" w:rsidR="000E3268" w:rsidRPr="00486013" w:rsidRDefault="000E3268" w:rsidP="000E3268">
      <w:pPr>
        <w:pStyle w:val="Default"/>
        <w:jc w:val="both"/>
        <w:rPr>
          <w:rFonts w:ascii="Calibri" w:hAnsi="Calibri" w:cs="Calibri"/>
          <w:b/>
          <w:color w:val="auto"/>
        </w:rPr>
      </w:pPr>
      <w:r w:rsidRPr="00486013">
        <w:rPr>
          <w:rFonts w:ascii="Calibri" w:hAnsi="Calibri" w:cs="Calibri"/>
          <w:b/>
          <w:color w:val="auto"/>
        </w:rPr>
        <w:t xml:space="preserve">2. Respectarea egalității între bărbați și femei, integrarea perspectivei de gen și abordarea aspectelor de gen </w:t>
      </w:r>
    </w:p>
    <w:p w14:paraId="4AC83377" w14:textId="77777777"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bărbații și femeile au aceleași drepturi, responsabilități și oportunități în toate sectoarele societății și atunci când diferitele interese, nevoi și priorități ale bărbaților și femeilor sunt evaluate în mod egal. </w:t>
      </w:r>
    </w:p>
    <w:p w14:paraId="7D6B279B" w14:textId="77777777"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2DB5B2D" w14:textId="46A6E953"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C51EE9F" w14:textId="77777777" w:rsidR="00B059C8" w:rsidRPr="00486013" w:rsidRDefault="00B059C8" w:rsidP="000E3268">
      <w:pPr>
        <w:pStyle w:val="Default"/>
        <w:jc w:val="both"/>
        <w:rPr>
          <w:rFonts w:ascii="Calibri" w:hAnsi="Calibri" w:cs="Calibri"/>
          <w:color w:val="auto"/>
        </w:rPr>
      </w:pPr>
    </w:p>
    <w:p w14:paraId="04457630" w14:textId="77777777" w:rsidR="000E3268" w:rsidRPr="00486013" w:rsidRDefault="000E3268" w:rsidP="000E3268">
      <w:pPr>
        <w:pStyle w:val="Default"/>
        <w:jc w:val="both"/>
        <w:rPr>
          <w:rFonts w:ascii="Calibri" w:hAnsi="Calibri" w:cs="Calibri"/>
          <w:b/>
          <w:color w:val="auto"/>
        </w:rPr>
      </w:pPr>
      <w:r w:rsidRPr="00486013">
        <w:rPr>
          <w:rFonts w:ascii="Calibri" w:hAnsi="Calibri" w:cs="Calibri"/>
          <w:b/>
          <w:color w:val="aut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7D3C2AF" w14:textId="3E49F54D"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365452FB" w14:textId="77777777" w:rsidR="008D26C3" w:rsidRPr="00486013" w:rsidRDefault="008D26C3" w:rsidP="000E3268">
      <w:pPr>
        <w:pStyle w:val="Default"/>
        <w:jc w:val="both"/>
        <w:rPr>
          <w:rFonts w:ascii="Calibri" w:hAnsi="Calibri" w:cs="Calibri"/>
          <w:color w:val="auto"/>
        </w:rPr>
      </w:pPr>
    </w:p>
    <w:p w14:paraId="11E0BD12" w14:textId="77777777"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w:t>
      </w:r>
      <w:r w:rsidRPr="00486013">
        <w:rPr>
          <w:rFonts w:ascii="Calibri" w:hAnsi="Calibri" w:cs="Calibri"/>
          <w:color w:val="auto"/>
        </w:rPr>
        <w:lastRenderedPageBreak/>
        <w:t xml:space="preserve">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75C21B00" w14:textId="6140D3C2"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F0894D1" w14:textId="77777777" w:rsidR="00871F2B" w:rsidRPr="00486013" w:rsidRDefault="00871F2B" w:rsidP="000E3268">
      <w:pPr>
        <w:pStyle w:val="Default"/>
        <w:jc w:val="both"/>
        <w:rPr>
          <w:rFonts w:ascii="Calibri" w:hAnsi="Calibri" w:cs="Calibri"/>
          <w:color w:val="auto"/>
        </w:rPr>
      </w:pPr>
    </w:p>
    <w:p w14:paraId="3292C96F" w14:textId="5741D983"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14424A4A" w14:textId="39D3C497" w:rsidR="00871F2B" w:rsidRPr="00486013" w:rsidRDefault="00871F2B" w:rsidP="000E3268">
      <w:pPr>
        <w:pStyle w:val="Default"/>
        <w:jc w:val="both"/>
        <w:rPr>
          <w:rFonts w:ascii="Calibri" w:hAnsi="Calibri" w:cs="Calibri"/>
          <w:color w:val="auto"/>
        </w:rPr>
      </w:pPr>
    </w:p>
    <w:p w14:paraId="51742394" w14:textId="77777777" w:rsidR="00871F2B" w:rsidRPr="00486013" w:rsidRDefault="00871F2B" w:rsidP="00871F2B">
      <w:pPr>
        <w:pStyle w:val="Default"/>
        <w:jc w:val="both"/>
        <w:rPr>
          <w:rFonts w:ascii="Calibri" w:hAnsi="Calibri" w:cs="Calibri"/>
          <w:color w:val="auto"/>
        </w:rPr>
      </w:pPr>
      <w:r w:rsidRPr="00486013">
        <w:rPr>
          <w:rFonts w:ascii="Calibri" w:hAnsi="Calibri" w:cs="Calibri"/>
          <w:color w:val="aut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6F85C964" w14:textId="77777777" w:rsidR="00871F2B" w:rsidRPr="00486013" w:rsidRDefault="00871F2B" w:rsidP="00871F2B">
      <w:pPr>
        <w:pStyle w:val="Default"/>
        <w:jc w:val="both"/>
        <w:rPr>
          <w:rFonts w:ascii="Calibri" w:hAnsi="Calibri" w:cs="Calibri"/>
          <w:color w:val="auto"/>
        </w:rPr>
      </w:pPr>
      <w:r w:rsidRPr="00486013">
        <w:rPr>
          <w:rFonts w:ascii="Calibri" w:hAnsi="Calibri" w:cs="Calibri"/>
          <w:color w:val="aut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A8BFF5B" w14:textId="77777777" w:rsidR="00871F2B" w:rsidRPr="00486013" w:rsidRDefault="00871F2B" w:rsidP="00871F2B">
      <w:pPr>
        <w:pStyle w:val="Default"/>
        <w:jc w:val="both"/>
        <w:rPr>
          <w:rFonts w:ascii="Calibri" w:hAnsi="Calibri" w:cs="Calibri"/>
          <w:color w:val="auto"/>
        </w:rPr>
      </w:pPr>
      <w:r w:rsidRPr="00486013">
        <w:rPr>
          <w:rFonts w:ascii="Calibri" w:hAnsi="Calibri" w:cs="Calibri"/>
          <w:color w:val="aut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C299632" w14:textId="67D033FA" w:rsidR="00871F2B" w:rsidRPr="00486013" w:rsidRDefault="00871F2B" w:rsidP="00871F2B">
      <w:pPr>
        <w:pStyle w:val="Default"/>
        <w:jc w:val="both"/>
        <w:rPr>
          <w:rFonts w:ascii="Calibri" w:hAnsi="Calibri" w:cs="Calibri"/>
          <w:color w:val="auto"/>
        </w:rPr>
      </w:pPr>
      <w:r w:rsidRPr="00486013">
        <w:rPr>
          <w:rFonts w:ascii="Calibri" w:hAnsi="Calibri" w:cs="Calibri"/>
          <w:color w:val="aut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1D64DE63" w14:textId="77777777" w:rsidR="00871F2B" w:rsidRPr="00486013" w:rsidRDefault="00871F2B" w:rsidP="000E3268">
      <w:pPr>
        <w:pStyle w:val="Default"/>
        <w:jc w:val="both"/>
        <w:rPr>
          <w:rFonts w:ascii="Calibri" w:hAnsi="Calibri" w:cs="Calibri"/>
          <w:color w:val="auto"/>
        </w:rPr>
      </w:pPr>
    </w:p>
    <w:p w14:paraId="444679AC" w14:textId="77777777" w:rsidR="000E3268" w:rsidRPr="00486013" w:rsidRDefault="000E3268" w:rsidP="000E3268">
      <w:pPr>
        <w:pStyle w:val="Default"/>
        <w:jc w:val="both"/>
        <w:rPr>
          <w:rFonts w:ascii="Calibri" w:hAnsi="Calibri" w:cs="Calibri"/>
          <w:color w:val="auto"/>
        </w:rPr>
      </w:pPr>
      <w:r w:rsidRPr="00486013">
        <w:rPr>
          <w:rFonts w:ascii="Calibri" w:hAnsi="Calibri" w:cs="Calibri"/>
          <w:color w:val="auto"/>
        </w:rPr>
        <w:lastRenderedPageBreak/>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EB686DC" w14:textId="77777777" w:rsidR="000E3268" w:rsidRPr="00486013" w:rsidRDefault="000E3268" w:rsidP="00987208">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Strategia națională privind drepturile persoanelor cu dizabilități 2022-2027</w:t>
      </w:r>
    </w:p>
    <w:p w14:paraId="1B609BC9" w14:textId="77777777" w:rsidR="000E3268" w:rsidRPr="00486013" w:rsidRDefault="000E3268" w:rsidP="00987208">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Strategia UE pentru persoanele cu dizabilități 2021-2030;</w:t>
      </w:r>
    </w:p>
    <w:p w14:paraId="64453D24" w14:textId="77777777" w:rsidR="000E3268" w:rsidRPr="00486013" w:rsidRDefault="000E3268" w:rsidP="00987208">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Legea nr. 221/2010 pentru ratificarea Convenţiei ONU privind drepturile persoanelor cu dizabilităţi;</w:t>
      </w:r>
    </w:p>
    <w:p w14:paraId="4F478716" w14:textId="3C1E2107" w:rsidR="000E3268" w:rsidRPr="00486013" w:rsidRDefault="000E3268" w:rsidP="00987208">
      <w:pPr>
        <w:pStyle w:val="Default"/>
        <w:jc w:val="both"/>
        <w:rPr>
          <w:rFonts w:ascii="Calibri" w:hAnsi="Calibri" w:cs="Calibri"/>
          <w:color w:val="auto"/>
        </w:rPr>
      </w:pPr>
      <w:r w:rsidRPr="00486013">
        <w:rPr>
          <w:rFonts w:ascii="Calibri" w:hAnsi="Calibri" w:cs="Calibri"/>
          <w:color w:val="auto"/>
        </w:rPr>
        <w:t>-</w:t>
      </w:r>
      <w:r w:rsidRPr="00486013">
        <w:rPr>
          <w:rFonts w:ascii="Calibri" w:hAnsi="Calibri" w:cs="Calibri"/>
          <w:color w:val="auto"/>
        </w:rPr>
        <w:tab/>
        <w:t>Legea nr. 448/2006 privind protecţia şi promovarea drepturilor persoanelor cu dizabilităţi, cu modificările și completările ulterioare, alte strategii și acte normative relevante.</w:t>
      </w:r>
    </w:p>
    <w:p w14:paraId="6AE5EB52" w14:textId="3C015149" w:rsidR="00871F2B" w:rsidRPr="00486013" w:rsidRDefault="00871F2B" w:rsidP="00987208">
      <w:pPr>
        <w:pStyle w:val="ListParagraph"/>
        <w:numPr>
          <w:ilvl w:val="0"/>
          <w:numId w:val="44"/>
        </w:numPr>
        <w:ind w:left="709" w:hanging="709"/>
        <w:jc w:val="both"/>
        <w:rPr>
          <w:rFonts w:ascii="Calibri" w:hAnsi="Calibri"/>
          <w:sz w:val="24"/>
          <w:szCs w:val="24"/>
        </w:rPr>
      </w:pPr>
      <w:r w:rsidRPr="00486013">
        <w:rPr>
          <w:rFonts w:ascii="Calibri" w:hAnsi="Calibri"/>
          <w:sz w:val="24"/>
          <w:szCs w:val="24"/>
        </w:rPr>
        <w:t>Legea nr. 232/2022 privind cerințele de accesibilitate aplicabile produselor şi serviciilor, cu modificările și completările ulterioare.</w:t>
      </w:r>
    </w:p>
    <w:p w14:paraId="61910CB7" w14:textId="06163E3F" w:rsidR="00D56D62" w:rsidRPr="00486013" w:rsidRDefault="000E3268" w:rsidP="00987208">
      <w:pPr>
        <w:pStyle w:val="Default"/>
        <w:jc w:val="both"/>
        <w:rPr>
          <w:rFonts w:ascii="Calibri" w:hAnsi="Calibri" w:cs="Calibri"/>
          <w:color w:val="auto"/>
        </w:rPr>
      </w:pPr>
      <w:r w:rsidRPr="00486013">
        <w:rPr>
          <w:rFonts w:ascii="Calibri" w:hAnsi="Calibri" w:cs="Calibr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r w:rsidR="00D56D62" w:rsidRPr="00486013">
        <w:rPr>
          <w:rFonts w:ascii="Calibri" w:hAnsi="Calibri" w:cs="Calibri"/>
          <w:color w:val="auto"/>
        </w:rPr>
        <w:t xml:space="preserve"> </w:t>
      </w:r>
    </w:p>
    <w:p w14:paraId="0CB6FC07" w14:textId="77777777" w:rsidR="006F05BC" w:rsidRPr="00486013" w:rsidRDefault="006F05BC" w:rsidP="00D56D62">
      <w:pPr>
        <w:pStyle w:val="Default"/>
        <w:jc w:val="both"/>
        <w:rPr>
          <w:rFonts w:ascii="Calibri" w:hAnsi="Calibri" w:cs="Calibri"/>
          <w:color w:val="auto"/>
        </w:rPr>
      </w:pPr>
    </w:p>
    <w:p w14:paraId="48473A76" w14:textId="4D379E3F" w:rsidR="0020173D" w:rsidRPr="00486013" w:rsidRDefault="000F3451" w:rsidP="00E07D7E">
      <w:pPr>
        <w:pStyle w:val="Heading2"/>
        <w:numPr>
          <w:ilvl w:val="1"/>
          <w:numId w:val="31"/>
        </w:numPr>
        <w:rPr>
          <w:rFonts w:ascii="Calibri" w:hAnsi="Calibri" w:cs="Calibri"/>
        </w:rPr>
      </w:pPr>
      <w:bookmarkStart w:id="68" w:name="_Toc154150852"/>
      <w:r w:rsidRPr="00486013">
        <w:rPr>
          <w:rFonts w:ascii="Calibri" w:hAnsi="Calibri" w:cs="Calibri"/>
        </w:rPr>
        <w:t>Teme secundare</w:t>
      </w:r>
      <w:bookmarkEnd w:id="68"/>
    </w:p>
    <w:p w14:paraId="74C59CEE" w14:textId="5C224128" w:rsidR="00F1083B" w:rsidRPr="00486013" w:rsidRDefault="00F1083B" w:rsidP="00F1083B">
      <w:pPr>
        <w:pStyle w:val="5Normal"/>
        <w:rPr>
          <w:rFonts w:ascii="Calibri" w:hAnsi="Calibri"/>
          <w:sz w:val="24"/>
        </w:rPr>
      </w:pPr>
      <w:r w:rsidRPr="00486013">
        <w:rPr>
          <w:rFonts w:ascii="Calibri" w:hAnsi="Calibri"/>
          <w:sz w:val="24"/>
        </w:rPr>
        <w:t>Această secțiune nu se aplică prezentului apel.</w:t>
      </w:r>
    </w:p>
    <w:p w14:paraId="292A8E8C" w14:textId="77777777" w:rsidR="00F1083B" w:rsidRPr="00486013" w:rsidRDefault="00F1083B" w:rsidP="00F1083B">
      <w:pPr>
        <w:pStyle w:val="5Normal"/>
        <w:rPr>
          <w:rFonts w:ascii="Calibri" w:hAnsi="Calibri"/>
          <w:sz w:val="24"/>
        </w:rPr>
      </w:pPr>
    </w:p>
    <w:p w14:paraId="6C2F4C4C" w14:textId="462B3BC3" w:rsidR="000F3451" w:rsidRPr="00486013" w:rsidRDefault="000F3451" w:rsidP="00E07D7E">
      <w:pPr>
        <w:pStyle w:val="Heading2"/>
        <w:numPr>
          <w:ilvl w:val="1"/>
          <w:numId w:val="31"/>
        </w:numPr>
        <w:rPr>
          <w:rFonts w:ascii="Calibri" w:hAnsi="Calibri" w:cs="Calibri"/>
        </w:rPr>
      </w:pPr>
      <w:bookmarkStart w:id="69" w:name="_Toc154150853"/>
      <w:r w:rsidRPr="00486013">
        <w:rPr>
          <w:rFonts w:ascii="Calibri" w:hAnsi="Calibri" w:cs="Calibri"/>
        </w:rPr>
        <w:t>Informarea şi vizibilitatea sprijinului din fonduri</w:t>
      </w:r>
      <w:bookmarkEnd w:id="69"/>
    </w:p>
    <w:p w14:paraId="050A6AC0" w14:textId="77777777" w:rsidR="00944AF6" w:rsidRPr="00486013" w:rsidRDefault="00944AF6" w:rsidP="00944AF6">
      <w:pPr>
        <w:spacing w:before="0" w:after="0"/>
        <w:jc w:val="both"/>
        <w:rPr>
          <w:rFonts w:ascii="Calibri" w:eastAsia="Times New Roman" w:hAnsi="Calibri"/>
          <w:bCs/>
          <w:iCs/>
          <w:sz w:val="24"/>
          <w:szCs w:val="24"/>
        </w:rPr>
      </w:pPr>
      <w:r w:rsidRPr="00486013">
        <w:rPr>
          <w:rFonts w:ascii="Calibri" w:eastAsia="Times New Roman" w:hAnsi="Calibr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BAE0BB5" w14:textId="77777777" w:rsidR="00944AF6" w:rsidRPr="00486013" w:rsidRDefault="00944AF6" w:rsidP="00944AF6">
      <w:pPr>
        <w:jc w:val="both"/>
        <w:rPr>
          <w:rFonts w:ascii="Calibri" w:hAnsi="Calibri"/>
          <w:sz w:val="24"/>
          <w:szCs w:val="24"/>
          <w:lang w:eastAsia="en-GB"/>
        </w:rPr>
      </w:pPr>
      <w:r w:rsidRPr="00486013">
        <w:rPr>
          <w:rFonts w:ascii="Calibri" w:hAnsi="Calibr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486013">
        <w:fldChar w:fldCharType="begin"/>
      </w:r>
      <w:r w:rsidRPr="00486013">
        <w:instrText>HYPERLINK "http://www.regiosudest.ro"</w:instrText>
      </w:r>
      <w:r w:rsidRPr="00486013">
        <w:fldChar w:fldCharType="separate"/>
      </w:r>
      <w:r w:rsidRPr="00486013">
        <w:rPr>
          <w:rStyle w:val="Hyperlink"/>
          <w:rFonts w:ascii="Calibri" w:hAnsi="Calibri"/>
          <w:color w:val="auto"/>
          <w:sz w:val="24"/>
          <w:szCs w:val="24"/>
        </w:rPr>
        <w:t>www.regiosudest.ro</w:t>
      </w:r>
      <w:r w:rsidRPr="00486013">
        <w:rPr>
          <w:rStyle w:val="Hyperlink"/>
          <w:rFonts w:ascii="Calibri" w:hAnsi="Calibri"/>
          <w:color w:val="auto"/>
          <w:sz w:val="24"/>
          <w:szCs w:val="24"/>
        </w:rPr>
        <w:fldChar w:fldCharType="end"/>
      </w:r>
      <w:r w:rsidRPr="00486013">
        <w:rPr>
          <w:rFonts w:ascii="Calibri" w:hAnsi="Calibri"/>
          <w:sz w:val="24"/>
          <w:szCs w:val="24"/>
        </w:rPr>
        <w:t xml:space="preserve">  </w:t>
      </w:r>
    </w:p>
    <w:p w14:paraId="5F04154A" w14:textId="77777777" w:rsidR="00944AF6" w:rsidRPr="00486013" w:rsidRDefault="00944AF6" w:rsidP="00944AF6">
      <w:pPr>
        <w:jc w:val="both"/>
        <w:rPr>
          <w:rFonts w:ascii="Calibri" w:hAnsi="Calibri"/>
          <w:sz w:val="24"/>
          <w:szCs w:val="24"/>
        </w:rPr>
      </w:pPr>
      <w:r w:rsidRPr="00486013">
        <w:rPr>
          <w:rFonts w:ascii="Calibri" w:hAnsi="Calibri"/>
          <w:sz w:val="24"/>
          <w:szCs w:val="24"/>
        </w:rPr>
        <w:t xml:space="preserve">Beneficiarii sunt obligați să utilizeze, pentru toate materialele de comunicare și vizibilitate realizate în cadrul proiectelor finanțate prin PRSE 2021-2027, indicațiile tehnice din Manualul de Identitate Vizuală, conform </w:t>
      </w:r>
      <w:r w:rsidRPr="00486013">
        <w:rPr>
          <w:rStyle w:val="sden1"/>
          <w:rFonts w:ascii="Calibri" w:eastAsia="Times New Roman" w:hAnsi="Calibri"/>
          <w:b w:val="0"/>
          <w:bCs w:val="0"/>
          <w:color w:val="auto"/>
          <w:sz w:val="24"/>
          <w:szCs w:val="24"/>
          <w:specVanish w:val="0"/>
        </w:rPr>
        <w:t>GHID din 6 noiembrie 2023</w:t>
      </w:r>
      <w:r w:rsidRPr="00486013">
        <w:rPr>
          <w:rStyle w:val="sden1"/>
          <w:rFonts w:eastAsia="Times New Roman"/>
          <w:color w:val="auto"/>
          <w:specVanish w:val="0"/>
        </w:rPr>
        <w:t xml:space="preserve"> </w:t>
      </w:r>
      <w:r w:rsidRPr="00486013">
        <w:rPr>
          <w:rFonts w:ascii="Calibri" w:hAnsi="Calibri"/>
          <w:sz w:val="24"/>
          <w:szCs w:val="24"/>
        </w:rPr>
        <w:t>de identitate vizuală "Vizibilitate, transparenţă şi comunicare în perioada de programare 2021-2027", p</w:t>
      </w:r>
      <w:r w:rsidRPr="00486013">
        <w:rPr>
          <w:rStyle w:val="spubttl"/>
          <w:rFonts w:ascii="Calibri" w:eastAsia="Times New Roman" w:hAnsi="Calibri"/>
          <w:color w:val="auto"/>
          <w:sz w:val="24"/>
          <w:szCs w:val="24"/>
        </w:rPr>
        <w:t>ublicat în </w:t>
      </w:r>
      <w:r w:rsidRPr="00486013">
        <w:rPr>
          <w:rStyle w:val="spubbdy1"/>
          <w:rFonts w:ascii="Calibri" w:eastAsia="Times New Roman" w:hAnsi="Calibri"/>
          <w:b w:val="0"/>
          <w:bCs w:val="0"/>
          <w:color w:val="auto"/>
          <w:sz w:val="24"/>
          <w:szCs w:val="24"/>
        </w:rPr>
        <w:t>Monitorul Oficial nr. 1.041 bis din 16 noiembrie 2023.</w:t>
      </w:r>
    </w:p>
    <w:p w14:paraId="4A2CE637" w14:textId="67BBD470" w:rsidR="000F3451" w:rsidRPr="00486013" w:rsidRDefault="000F3451" w:rsidP="00E07D7E">
      <w:pPr>
        <w:pStyle w:val="Heading1"/>
        <w:numPr>
          <w:ilvl w:val="0"/>
          <w:numId w:val="31"/>
        </w:numPr>
        <w:rPr>
          <w:rFonts w:ascii="Calibri" w:hAnsi="Calibri" w:cs="Calibri"/>
        </w:rPr>
      </w:pPr>
      <w:bookmarkStart w:id="70" w:name="_Toc154150854"/>
      <w:r w:rsidRPr="00486013">
        <w:rPr>
          <w:rFonts w:ascii="Calibri" w:hAnsi="Calibri" w:cs="Calibri"/>
        </w:rPr>
        <w:lastRenderedPageBreak/>
        <w:t>INFORMAȚII ADMINISTRATIVE DESPRE APELUL DE PROIECTE</w:t>
      </w:r>
      <w:bookmarkEnd w:id="70"/>
    </w:p>
    <w:p w14:paraId="577A72F2" w14:textId="3D835769" w:rsidR="000F3451" w:rsidRPr="00486013" w:rsidRDefault="000F3451" w:rsidP="00E07D7E">
      <w:pPr>
        <w:pStyle w:val="Heading2"/>
        <w:numPr>
          <w:ilvl w:val="1"/>
          <w:numId w:val="32"/>
        </w:numPr>
        <w:rPr>
          <w:rFonts w:ascii="Calibri" w:hAnsi="Calibri" w:cs="Calibri"/>
        </w:rPr>
      </w:pPr>
      <w:bookmarkStart w:id="71" w:name="_Toc154150855"/>
      <w:r w:rsidRPr="00486013">
        <w:rPr>
          <w:rFonts w:ascii="Calibri" w:hAnsi="Calibri" w:cs="Calibri"/>
        </w:rPr>
        <w:t>Data deschiderii apelului de proiecte</w:t>
      </w:r>
      <w:bookmarkEnd w:id="71"/>
    </w:p>
    <w:p w14:paraId="72BD2B36" w14:textId="48DAF532" w:rsidR="00B059C8" w:rsidRPr="00486013" w:rsidRDefault="00B059C8" w:rsidP="00B059C8">
      <w:r w:rsidRPr="00486013">
        <w:rPr>
          <w:rFonts w:asciiTheme="minorHAnsi" w:hAnsiTheme="minorHAnsi" w:cstheme="minorHAnsi"/>
          <w:sz w:val="24"/>
          <w:szCs w:val="24"/>
        </w:rPr>
        <w:t>Prezentul apel de proiecte se lansează în data de 22.12.2023</w:t>
      </w:r>
    </w:p>
    <w:p w14:paraId="7E1BE2B8" w14:textId="70A96E42" w:rsidR="000F3451" w:rsidRPr="00486013" w:rsidRDefault="000F3451" w:rsidP="00E07D7E">
      <w:pPr>
        <w:pStyle w:val="Heading2"/>
        <w:numPr>
          <w:ilvl w:val="1"/>
          <w:numId w:val="32"/>
        </w:numPr>
        <w:rPr>
          <w:rFonts w:ascii="Calibri" w:hAnsi="Calibri" w:cs="Calibri"/>
        </w:rPr>
      </w:pPr>
      <w:bookmarkStart w:id="72" w:name="_Toc154150856"/>
      <w:r w:rsidRPr="00486013">
        <w:rPr>
          <w:rFonts w:ascii="Calibri" w:hAnsi="Calibri" w:cs="Calibri"/>
        </w:rPr>
        <w:t>Perioada de pregătire a proiectelor</w:t>
      </w:r>
      <w:bookmarkEnd w:id="72"/>
      <w:r w:rsidR="000E3380" w:rsidRPr="00486013">
        <w:rPr>
          <w:rFonts w:ascii="Calibri" w:hAnsi="Calibri" w:cs="Calibri"/>
        </w:rPr>
        <w:t xml:space="preserve"> </w:t>
      </w:r>
    </w:p>
    <w:p w14:paraId="1B58910B" w14:textId="77777777" w:rsidR="00E1323A" w:rsidRPr="00486013" w:rsidRDefault="00E1323A" w:rsidP="00E1323A">
      <w:pPr>
        <w:rPr>
          <w:rFonts w:ascii="Calibri" w:hAnsi="Calibri"/>
          <w:sz w:val="24"/>
          <w:szCs w:val="24"/>
        </w:rPr>
      </w:pPr>
      <w:bookmarkStart w:id="73" w:name="_Hlk118198093"/>
      <w:r w:rsidRPr="00486013">
        <w:rPr>
          <w:rFonts w:ascii="Calibri" w:hAnsi="Calibri"/>
          <w:sz w:val="24"/>
          <w:szCs w:val="24"/>
        </w:rPr>
        <w:t>Perioada minimă de pregătire a proiectelor este perioada cuprinsă între data publicării prezentului ghid pe site-ul programului www.regiosudest.ro și data lansării apelului de proiecte.</w:t>
      </w:r>
    </w:p>
    <w:p w14:paraId="37A624D9" w14:textId="77777777" w:rsidR="000F3451" w:rsidRPr="00486013" w:rsidRDefault="000F3451" w:rsidP="00E07D7E">
      <w:pPr>
        <w:pStyle w:val="Heading2"/>
        <w:numPr>
          <w:ilvl w:val="1"/>
          <w:numId w:val="32"/>
        </w:numPr>
        <w:rPr>
          <w:rFonts w:ascii="Calibri" w:hAnsi="Calibri" w:cs="Calibri"/>
        </w:rPr>
      </w:pPr>
      <w:bookmarkStart w:id="74" w:name="_Toc154150857"/>
      <w:r w:rsidRPr="00486013">
        <w:rPr>
          <w:rFonts w:ascii="Calibri" w:hAnsi="Calibri" w:cs="Calibri"/>
        </w:rPr>
        <w:t>Perioada de depunere a proiectelelor</w:t>
      </w:r>
      <w:bookmarkEnd w:id="74"/>
    </w:p>
    <w:p w14:paraId="64E8ADFC" w14:textId="1E013961" w:rsidR="00B059C8" w:rsidRPr="00486013" w:rsidRDefault="00B059C8" w:rsidP="00E07D7E">
      <w:pPr>
        <w:pStyle w:val="Heading3"/>
        <w:numPr>
          <w:ilvl w:val="2"/>
          <w:numId w:val="49"/>
        </w:numPr>
        <w:rPr>
          <w:rFonts w:asciiTheme="minorHAnsi" w:hAnsiTheme="minorHAnsi" w:cstheme="minorHAnsi"/>
          <w:b w:val="0"/>
          <w:bCs/>
        </w:rPr>
      </w:pPr>
      <w:bookmarkStart w:id="75" w:name="_Toc152442305"/>
      <w:bookmarkStart w:id="76" w:name="_Toc154150858"/>
      <w:bookmarkStart w:id="77" w:name="_Hlk154087755"/>
      <w:bookmarkEnd w:id="73"/>
      <w:r w:rsidRPr="00486013">
        <w:rPr>
          <w:rFonts w:asciiTheme="minorHAnsi" w:hAnsiTheme="minorHAnsi" w:cstheme="minorHAnsi"/>
          <w:b w:val="0"/>
          <w:bCs/>
        </w:rPr>
        <w:t>Data și ora lansării apelului de proiecte:</w:t>
      </w:r>
      <w:bookmarkEnd w:id="75"/>
      <w:r w:rsidRPr="00486013">
        <w:rPr>
          <w:rFonts w:asciiTheme="minorHAnsi" w:hAnsiTheme="minorHAnsi" w:cstheme="minorHAnsi"/>
          <w:b w:val="0"/>
          <w:bCs/>
        </w:rPr>
        <w:t xml:space="preserve"> 22.02.2024, ora 10.00</w:t>
      </w:r>
      <w:bookmarkStart w:id="78" w:name="_Hlk128039496"/>
      <w:bookmarkEnd w:id="76"/>
    </w:p>
    <w:p w14:paraId="4D67817A" w14:textId="7FCB5F70" w:rsidR="00B059C8" w:rsidRPr="00486013" w:rsidRDefault="00B059C8" w:rsidP="00E07D7E">
      <w:pPr>
        <w:pStyle w:val="Heading3"/>
        <w:numPr>
          <w:ilvl w:val="2"/>
          <w:numId w:val="49"/>
        </w:numPr>
        <w:rPr>
          <w:rFonts w:asciiTheme="minorHAnsi" w:hAnsiTheme="minorHAnsi" w:cstheme="minorHAnsi"/>
          <w:b w:val="0"/>
          <w:bCs/>
          <w:i w:val="0"/>
        </w:rPr>
      </w:pPr>
      <w:bookmarkStart w:id="79" w:name="_Toc152442306"/>
      <w:bookmarkStart w:id="80" w:name="_Toc154150859"/>
      <w:r w:rsidRPr="00486013">
        <w:rPr>
          <w:rFonts w:asciiTheme="minorHAnsi" w:hAnsiTheme="minorHAnsi" w:cstheme="minorHAnsi"/>
          <w:b w:val="0"/>
          <w:bCs/>
        </w:rPr>
        <w:t>Data și ora închiderii apelului de proiecte</w:t>
      </w:r>
      <w:bookmarkEnd w:id="79"/>
      <w:r w:rsidRPr="00486013">
        <w:rPr>
          <w:rFonts w:asciiTheme="minorHAnsi" w:hAnsiTheme="minorHAnsi" w:cstheme="minorHAnsi"/>
          <w:b w:val="0"/>
          <w:bCs/>
        </w:rPr>
        <w:t>: 21.08.2024, ora 16.00</w:t>
      </w:r>
      <w:bookmarkEnd w:id="78"/>
      <w:bookmarkEnd w:id="80"/>
    </w:p>
    <w:p w14:paraId="68A0E35F" w14:textId="361FF0A3" w:rsidR="00B43CD9" w:rsidRPr="00486013" w:rsidRDefault="00B059C8" w:rsidP="00B059C8">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Durata de depunere va fi de </w:t>
      </w:r>
      <w:r w:rsidRPr="00486013">
        <w:rPr>
          <w:rFonts w:asciiTheme="minorHAnsi" w:hAnsiTheme="minorHAnsi" w:cstheme="minorHAnsi"/>
          <w:bCs/>
          <w:sz w:val="24"/>
          <w:szCs w:val="24"/>
        </w:rPr>
        <w:t xml:space="preserve">6 (șase) luni </w:t>
      </w:r>
      <w:r w:rsidRPr="00486013">
        <w:rPr>
          <w:rFonts w:asciiTheme="minorHAnsi" w:hAnsiTheme="minorHAnsi" w:cstheme="minorHAnsi"/>
          <w:sz w:val="24"/>
          <w:szCs w:val="24"/>
        </w:rPr>
        <w:t>de la începerea depunerii proiectelor.</w:t>
      </w:r>
    </w:p>
    <w:bookmarkEnd w:id="77"/>
    <w:p w14:paraId="025F6022" w14:textId="77777777" w:rsidR="00B059C8" w:rsidRPr="00486013" w:rsidRDefault="00B059C8" w:rsidP="00B059C8">
      <w:pPr>
        <w:spacing w:before="0" w:after="0"/>
        <w:jc w:val="both"/>
        <w:rPr>
          <w:rFonts w:ascii="Calibri" w:hAnsi="Calibri"/>
          <w:bCs/>
          <w:sz w:val="24"/>
          <w:szCs w:val="24"/>
        </w:rPr>
      </w:pPr>
    </w:p>
    <w:p w14:paraId="46E70F49" w14:textId="06DA0491" w:rsidR="00A86515" w:rsidRPr="00486013" w:rsidRDefault="00A86515" w:rsidP="00E07D7E">
      <w:pPr>
        <w:pStyle w:val="Heading2"/>
        <w:numPr>
          <w:ilvl w:val="1"/>
          <w:numId w:val="32"/>
        </w:numPr>
        <w:rPr>
          <w:rFonts w:ascii="Calibri" w:hAnsi="Calibri" w:cs="Calibri"/>
        </w:rPr>
      </w:pPr>
      <w:bookmarkStart w:id="81" w:name="_Toc154150860"/>
      <w:r w:rsidRPr="00486013">
        <w:rPr>
          <w:rFonts w:ascii="Calibri" w:hAnsi="Calibri" w:cs="Calibri"/>
        </w:rPr>
        <w:t>Modalitatea de depunere a proiectelor</w:t>
      </w:r>
      <w:bookmarkEnd w:id="81"/>
    </w:p>
    <w:p w14:paraId="2942345E" w14:textId="46AABDC2" w:rsidR="00A86515" w:rsidRPr="00486013" w:rsidRDefault="00A86515" w:rsidP="00A86515">
      <w:pPr>
        <w:spacing w:before="0" w:after="0"/>
        <w:jc w:val="both"/>
        <w:rPr>
          <w:rFonts w:ascii="Calibri" w:hAnsi="Calibri"/>
          <w:sz w:val="24"/>
          <w:szCs w:val="24"/>
        </w:rPr>
      </w:pPr>
      <w:r w:rsidRPr="00486013">
        <w:rPr>
          <w:rFonts w:ascii="Calibri" w:hAnsi="Calibri"/>
          <w:sz w:val="24"/>
          <w:szCs w:val="24"/>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486013" w:rsidRDefault="00A86515" w:rsidP="00A86515">
      <w:pPr>
        <w:spacing w:before="0" w:after="0"/>
        <w:jc w:val="both"/>
        <w:rPr>
          <w:rFonts w:ascii="Calibri" w:hAnsi="Calibri"/>
          <w:sz w:val="24"/>
          <w:szCs w:val="24"/>
        </w:rPr>
      </w:pPr>
    </w:p>
    <w:p w14:paraId="04C6033C" w14:textId="77777777" w:rsidR="00A86515" w:rsidRPr="00486013" w:rsidRDefault="00A86515" w:rsidP="00A86515">
      <w:pPr>
        <w:spacing w:before="0" w:after="0"/>
        <w:jc w:val="both"/>
        <w:rPr>
          <w:rFonts w:ascii="Calibri" w:hAnsi="Calibri"/>
          <w:sz w:val="24"/>
          <w:szCs w:val="24"/>
        </w:rPr>
      </w:pPr>
      <w:r w:rsidRPr="00486013">
        <w:rPr>
          <w:rFonts w:ascii="Calibri" w:hAnsi="Calibr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486013" w:rsidRDefault="00A86515" w:rsidP="00A86515">
      <w:pPr>
        <w:spacing w:before="0" w:after="0"/>
        <w:jc w:val="both"/>
        <w:rPr>
          <w:rFonts w:ascii="Calibri" w:hAnsi="Calibri"/>
          <w:sz w:val="24"/>
          <w:szCs w:val="24"/>
        </w:rPr>
      </w:pPr>
    </w:p>
    <w:p w14:paraId="54365666" w14:textId="77777777" w:rsidR="00A86515" w:rsidRPr="00486013" w:rsidRDefault="00A86515" w:rsidP="00A86515">
      <w:pPr>
        <w:spacing w:before="0" w:after="0"/>
        <w:jc w:val="both"/>
        <w:rPr>
          <w:rFonts w:ascii="Calibri" w:hAnsi="Calibri"/>
          <w:sz w:val="24"/>
          <w:szCs w:val="24"/>
        </w:rPr>
      </w:pPr>
      <w:r w:rsidRPr="00486013">
        <w:rPr>
          <w:rFonts w:ascii="Calibri" w:hAnsi="Calibr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486013" w:rsidRDefault="006867DA" w:rsidP="00A86515">
      <w:pPr>
        <w:spacing w:before="0" w:after="0"/>
        <w:jc w:val="both"/>
        <w:rPr>
          <w:rFonts w:ascii="Calibri" w:hAnsi="Calibri"/>
          <w:sz w:val="24"/>
          <w:szCs w:val="24"/>
        </w:rPr>
      </w:pPr>
    </w:p>
    <w:p w14:paraId="4C34CB2D" w14:textId="77777777" w:rsidR="006867DA" w:rsidRPr="00486013" w:rsidRDefault="006867DA" w:rsidP="006867DA">
      <w:pPr>
        <w:spacing w:before="0" w:after="0"/>
        <w:jc w:val="both"/>
        <w:rPr>
          <w:rFonts w:ascii="Calibri" w:eastAsia="SimSun" w:hAnsi="Calibri"/>
          <w:bCs/>
          <w:sz w:val="24"/>
          <w:szCs w:val="24"/>
        </w:rPr>
      </w:pPr>
      <w:r w:rsidRPr="00486013">
        <w:rPr>
          <w:rFonts w:ascii="Calibri" w:eastAsia="SimSun" w:hAnsi="Calibri"/>
          <w:bCs/>
          <w:sz w:val="24"/>
          <w:szCs w:val="24"/>
        </w:rPr>
        <w:t>Un potenţial beneficiar poate depune mai multe cereri de finanţare.</w:t>
      </w:r>
    </w:p>
    <w:p w14:paraId="20635025" w14:textId="77777777" w:rsidR="006867DA" w:rsidRPr="00486013" w:rsidRDefault="006867DA" w:rsidP="006867DA">
      <w:pPr>
        <w:spacing w:before="0" w:after="0"/>
        <w:jc w:val="both"/>
        <w:rPr>
          <w:rFonts w:ascii="Calibri" w:eastAsia="SimSun" w:hAnsi="Calibri"/>
          <w:bCs/>
          <w:sz w:val="24"/>
          <w:szCs w:val="24"/>
        </w:rPr>
      </w:pPr>
      <w:r w:rsidRPr="00486013">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PR Sud-Est, cu scopul de a sprijini potenţialii solicitanţi de finanţare să acceseze fonduri nerambursabile, prin intermediul Programului Regional Sud-Est 2021-2027.</w:t>
      </w:r>
    </w:p>
    <w:p w14:paraId="1D066A45" w14:textId="77151AE3" w:rsidR="006867DA" w:rsidRPr="00486013" w:rsidRDefault="006867DA" w:rsidP="006867DA">
      <w:pPr>
        <w:spacing w:before="0" w:after="0"/>
        <w:jc w:val="both"/>
        <w:rPr>
          <w:rFonts w:ascii="Calibri" w:hAnsi="Calibri"/>
          <w:sz w:val="24"/>
          <w:szCs w:val="24"/>
        </w:rPr>
      </w:pPr>
      <w:r w:rsidRPr="00486013">
        <w:rPr>
          <w:rFonts w:ascii="Calibri" w:hAnsi="Calibri"/>
          <w:sz w:val="24"/>
          <w:szCs w:val="24"/>
        </w:rPr>
        <w:t xml:space="preserve">Pentru informarea corectă a potențialilor solicitanți, AM PR Sud-Est va publica lunar pe site-ul programului situația proiectelor depuse. </w:t>
      </w:r>
    </w:p>
    <w:p w14:paraId="1A278FD7" w14:textId="77777777" w:rsidR="006867DA" w:rsidRPr="00486013" w:rsidRDefault="006867DA" w:rsidP="006867DA">
      <w:pPr>
        <w:pBdr>
          <w:top w:val="nil"/>
          <w:left w:val="nil"/>
          <w:bottom w:val="nil"/>
          <w:right w:val="nil"/>
          <w:between w:val="nil"/>
        </w:pBdr>
        <w:spacing w:before="0" w:after="0"/>
        <w:jc w:val="both"/>
        <w:rPr>
          <w:rFonts w:ascii="Calibri" w:eastAsia="Times New Roman" w:hAnsi="Calibri"/>
          <w:b/>
          <w:sz w:val="24"/>
          <w:szCs w:val="24"/>
        </w:rPr>
      </w:pPr>
      <w:bookmarkStart w:id="82" w:name="_Hlk100144350"/>
    </w:p>
    <w:p w14:paraId="7AC5FC79" w14:textId="77777777" w:rsidR="006867DA" w:rsidRPr="00486013" w:rsidRDefault="006867DA" w:rsidP="006867DA">
      <w:pPr>
        <w:pBdr>
          <w:top w:val="nil"/>
          <w:left w:val="nil"/>
          <w:bottom w:val="nil"/>
          <w:right w:val="nil"/>
          <w:between w:val="nil"/>
        </w:pBdr>
        <w:spacing w:before="0" w:after="0"/>
        <w:jc w:val="both"/>
        <w:rPr>
          <w:rFonts w:ascii="Calibri" w:eastAsia="Times New Roman" w:hAnsi="Calibri"/>
          <w:b/>
          <w:sz w:val="24"/>
          <w:szCs w:val="24"/>
        </w:rPr>
      </w:pPr>
      <w:r w:rsidRPr="00486013">
        <w:rPr>
          <w:rFonts w:ascii="Calibri" w:eastAsia="Times New Roman" w:hAnsi="Calibri"/>
          <w:b/>
          <w:sz w:val="24"/>
          <w:szCs w:val="24"/>
        </w:rPr>
        <w:t>Redepunerea proiectelor</w:t>
      </w:r>
    </w:p>
    <w:p w14:paraId="1873B834" w14:textId="77777777" w:rsidR="006867DA" w:rsidRPr="00486013"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486013">
        <w:rPr>
          <w:rFonts w:ascii="Calibri" w:eastAsia="Times New Roman" w:hAnsi="Calibri"/>
          <w:sz w:val="24"/>
          <w:szCs w:val="24"/>
        </w:rPr>
        <w:lastRenderedPageBreak/>
        <w:t xml:space="preserve">În cadrul acestui apel, proiectele </w:t>
      </w:r>
      <w:r w:rsidRPr="00486013">
        <w:rPr>
          <w:rFonts w:ascii="Calibri" w:eastAsia="Times New Roman" w:hAnsi="Calibri"/>
          <w:bCs/>
          <w:sz w:val="24"/>
          <w:szCs w:val="24"/>
        </w:rPr>
        <w:t>respinse sau retrase</w:t>
      </w:r>
      <w:r w:rsidRPr="00486013">
        <w:rPr>
          <w:rFonts w:ascii="Calibri" w:eastAsia="Times New Roman" w:hAnsi="Calibri"/>
          <w:sz w:val="24"/>
          <w:szCs w:val="24"/>
        </w:rPr>
        <w:t xml:space="preserve"> în cadrul oricărei etape de evaluare/selecție/contractare pot fi redepuse atâta timp cât se menține apelul de proiecte deschis.</w:t>
      </w:r>
    </w:p>
    <w:p w14:paraId="2A6E5B50" w14:textId="77777777" w:rsidR="006867DA" w:rsidRPr="00486013"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486013">
        <w:rPr>
          <w:rFonts w:ascii="Calibri" w:eastAsia="Times New Roman" w:hAnsi="Calibri"/>
          <w:sz w:val="24"/>
          <w:szCs w:val="24"/>
        </w:rPr>
        <w:t>Toate proiectele redepuse sunt considerate, din punct de vedere procedural, cereri de finanțare nou-depuse.</w:t>
      </w:r>
    </w:p>
    <w:bookmarkEnd w:id="82"/>
    <w:p w14:paraId="7172625F" w14:textId="77777777" w:rsidR="006867DA" w:rsidRPr="00486013" w:rsidRDefault="006867DA" w:rsidP="00A86515">
      <w:pPr>
        <w:spacing w:before="0" w:after="0"/>
        <w:jc w:val="both"/>
        <w:rPr>
          <w:rFonts w:ascii="Calibri" w:hAnsi="Calibri"/>
          <w:sz w:val="24"/>
          <w:szCs w:val="24"/>
        </w:rPr>
      </w:pPr>
    </w:p>
    <w:p w14:paraId="420891D8" w14:textId="65A49428" w:rsidR="00A86515" w:rsidRPr="00486013" w:rsidRDefault="00A86515" w:rsidP="00E07D7E">
      <w:pPr>
        <w:pStyle w:val="Heading1"/>
        <w:numPr>
          <w:ilvl w:val="0"/>
          <w:numId w:val="32"/>
        </w:numPr>
        <w:rPr>
          <w:rFonts w:ascii="Calibri" w:hAnsi="Calibri" w:cs="Calibri"/>
        </w:rPr>
      </w:pPr>
      <w:bookmarkStart w:id="83" w:name="_Toc154150861"/>
      <w:r w:rsidRPr="00486013">
        <w:rPr>
          <w:rFonts w:ascii="Calibri" w:hAnsi="Calibri" w:cs="Calibri"/>
        </w:rPr>
        <w:t>CONDIŢII DE ELIGIBILITATE</w:t>
      </w:r>
      <w:bookmarkEnd w:id="83"/>
    </w:p>
    <w:p w14:paraId="61FF9D14" w14:textId="77777777" w:rsidR="00E535AD" w:rsidRPr="00486013" w:rsidRDefault="00E535AD" w:rsidP="00E80C01">
      <w:pPr>
        <w:jc w:val="both"/>
        <w:rPr>
          <w:rFonts w:ascii="Calibri" w:hAnsi="Calibri"/>
          <w:sz w:val="24"/>
          <w:szCs w:val="24"/>
          <w:lang w:eastAsia="ja-JP"/>
        </w:rPr>
      </w:pPr>
      <w:r w:rsidRPr="00486013">
        <w:rPr>
          <w:rFonts w:ascii="Calibri" w:hAnsi="Calibri"/>
          <w:sz w:val="24"/>
          <w:szCs w:val="24"/>
          <w:lang w:eastAsia="ja-JP"/>
        </w:rPr>
        <w:t xml:space="preserve">Condițiile de eligibilitate trebuie respectate de către solicitant începând cu data depunerii cererii de finanțare precum și pe parcursul perioadei de implementare până la finalul perioadei de durabilitate a proiectului, conform informațiilor de mai jos, precum și a prevederilor contractuale. </w:t>
      </w:r>
    </w:p>
    <w:p w14:paraId="75D4BD8F" w14:textId="2639FDD4" w:rsidR="00E535AD" w:rsidRPr="00486013" w:rsidRDefault="00E535AD" w:rsidP="00E80C01">
      <w:pPr>
        <w:jc w:val="both"/>
        <w:rPr>
          <w:rFonts w:ascii="Calibri" w:hAnsi="Calibri"/>
          <w:sz w:val="24"/>
          <w:szCs w:val="24"/>
          <w:lang w:eastAsia="ja-JP"/>
        </w:rPr>
      </w:pPr>
      <w:r w:rsidRPr="00486013">
        <w:rPr>
          <w:rFonts w:ascii="Calibri" w:hAnsi="Calibri"/>
          <w:sz w:val="24"/>
          <w:szCs w:val="24"/>
          <w:lang w:eastAsia="ja-JP"/>
        </w:rPr>
        <w:t>Solicitantul/liderul de parteneriat/partenerul și proiectul trebuie să respecte toate condițiile de eligibilitate prevăzute în ghidul solicitantului.</w:t>
      </w:r>
    </w:p>
    <w:p w14:paraId="13891999" w14:textId="73769FF1" w:rsidR="00A86515" w:rsidRPr="00486013" w:rsidRDefault="00A86515" w:rsidP="00E07D7E">
      <w:pPr>
        <w:pStyle w:val="Heading2"/>
        <w:numPr>
          <w:ilvl w:val="1"/>
          <w:numId w:val="32"/>
        </w:numPr>
        <w:rPr>
          <w:rFonts w:ascii="Calibri" w:hAnsi="Calibri" w:cs="Calibri"/>
        </w:rPr>
      </w:pPr>
      <w:bookmarkStart w:id="84" w:name="_Toc154150862"/>
      <w:r w:rsidRPr="00486013">
        <w:rPr>
          <w:rFonts w:ascii="Calibri" w:hAnsi="Calibri" w:cs="Calibri"/>
        </w:rPr>
        <w:t>Eligibilitatea solicitanţilor şi partenerilor</w:t>
      </w:r>
      <w:bookmarkEnd w:id="84"/>
      <w:r w:rsidRPr="00486013">
        <w:rPr>
          <w:rFonts w:ascii="Calibri" w:hAnsi="Calibri" w:cs="Calibri"/>
        </w:rPr>
        <w:t xml:space="preserve"> </w:t>
      </w:r>
    </w:p>
    <w:p w14:paraId="1DFD1B31" w14:textId="72D35984" w:rsidR="00427BEC" w:rsidRPr="00486013" w:rsidRDefault="009035FA" w:rsidP="00E80C01">
      <w:pPr>
        <w:jc w:val="both"/>
        <w:rPr>
          <w:rFonts w:ascii="Calibri" w:hAnsi="Calibri"/>
          <w:sz w:val="24"/>
          <w:szCs w:val="24"/>
        </w:rPr>
      </w:pPr>
      <w:r w:rsidRPr="00486013">
        <w:rPr>
          <w:rFonts w:ascii="Calibri" w:eastAsia="Times New Roman" w:hAnsi="Calibri"/>
          <w:sz w:val="24"/>
          <w:szCs w:val="24"/>
        </w:rPr>
        <w:t>În cadrul subsecțiunilor următoare sunt prezentate criteriile de eligibilitate şi selectie aplicabile prezentului apel de proiecte:</w:t>
      </w:r>
    </w:p>
    <w:p w14:paraId="0DA7C67D" w14:textId="6662AF01" w:rsidR="0007627B" w:rsidRPr="00486013" w:rsidRDefault="006F4663" w:rsidP="006F4663">
      <w:pPr>
        <w:pStyle w:val="Heading3"/>
        <w:numPr>
          <w:ilvl w:val="0"/>
          <w:numId w:val="0"/>
        </w:numPr>
        <w:ind w:left="720" w:hanging="720"/>
        <w:rPr>
          <w:rFonts w:cs="Calibri"/>
          <w:i w:val="0"/>
        </w:rPr>
      </w:pPr>
      <w:bookmarkStart w:id="85" w:name="_Toc154150863"/>
      <w:r w:rsidRPr="00486013">
        <w:rPr>
          <w:rFonts w:cs="Calibri"/>
          <w:i w:val="0"/>
        </w:rPr>
        <w:t xml:space="preserve">5.1.1. </w:t>
      </w:r>
      <w:r w:rsidR="0007627B" w:rsidRPr="00486013">
        <w:rPr>
          <w:rFonts w:cs="Calibri"/>
          <w:i w:val="0"/>
        </w:rPr>
        <w:t>Cerințe privind eli</w:t>
      </w:r>
      <w:r w:rsidR="000E3380" w:rsidRPr="00486013">
        <w:rPr>
          <w:rFonts w:cs="Calibri"/>
          <w:i w:val="0"/>
        </w:rPr>
        <w:t>gib</w:t>
      </w:r>
      <w:r w:rsidR="0007627B" w:rsidRPr="00486013">
        <w:rPr>
          <w:rFonts w:cs="Calibri"/>
          <w:i w:val="0"/>
        </w:rPr>
        <w:t>ilitatea solicitanților și partenerilor</w:t>
      </w:r>
      <w:bookmarkEnd w:id="85"/>
    </w:p>
    <w:p w14:paraId="5BF45787" w14:textId="31C4FFBD" w:rsidR="001868B7" w:rsidRPr="00486013" w:rsidRDefault="001868B7" w:rsidP="001868B7">
      <w:pPr>
        <w:spacing w:before="0" w:after="0" w:line="256" w:lineRule="auto"/>
        <w:jc w:val="both"/>
        <w:rPr>
          <w:rFonts w:ascii="Calibri" w:hAnsi="Calibri"/>
          <w:sz w:val="24"/>
          <w:szCs w:val="24"/>
          <w:lang w:val="en-GB"/>
        </w:rPr>
      </w:pPr>
    </w:p>
    <w:p w14:paraId="6D93B87E" w14:textId="24E28B08" w:rsidR="00E80C01" w:rsidRPr="00486013" w:rsidRDefault="00E80C01" w:rsidP="00E07D7E">
      <w:pPr>
        <w:pStyle w:val="ListParagraph"/>
        <w:numPr>
          <w:ilvl w:val="0"/>
          <w:numId w:val="50"/>
        </w:numPr>
        <w:spacing w:before="0" w:after="0" w:line="256" w:lineRule="auto"/>
        <w:jc w:val="both"/>
        <w:rPr>
          <w:rFonts w:ascii="Calibri" w:hAnsi="Calibri"/>
          <w:sz w:val="24"/>
          <w:szCs w:val="24"/>
          <w:lang w:val="en-GB"/>
        </w:rPr>
      </w:pPr>
      <w:proofErr w:type="spellStart"/>
      <w:r w:rsidRPr="00486013">
        <w:rPr>
          <w:rFonts w:ascii="Calibri" w:hAnsi="Calibri"/>
          <w:sz w:val="24"/>
          <w:szCs w:val="24"/>
          <w:lang w:val="en-GB"/>
        </w:rPr>
        <w:t>Solicitanti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eligibili</w:t>
      </w:r>
      <w:proofErr w:type="spellEnd"/>
    </w:p>
    <w:p w14:paraId="0B440167" w14:textId="77777777" w:rsidR="00E80C01" w:rsidRPr="00486013"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en-GB" w:eastAsia="ro-RO"/>
        </w:rPr>
      </w:pPr>
      <w:r w:rsidRPr="00486013">
        <w:rPr>
          <w:rFonts w:ascii="Calibri" w:eastAsia="Times New Roman" w:hAnsi="Calibri"/>
          <w:noProof/>
          <w:sz w:val="24"/>
          <w:szCs w:val="24"/>
          <w:lang w:val="en-GB"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4AF67E3F" w14:textId="77777777" w:rsidR="00E80C01" w:rsidRPr="00486013"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en-GB" w:eastAsia="ro-RO"/>
        </w:rPr>
      </w:pPr>
      <w:r w:rsidRPr="00486013">
        <w:rPr>
          <w:rFonts w:ascii="Calibri" w:eastAsia="Times New Roman" w:hAnsi="Calibri"/>
          <w:noProof/>
          <w:sz w:val="24"/>
          <w:szCs w:val="24"/>
          <w:lang w:val="en-GB"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6D5608B5" w14:textId="77777777" w:rsidR="00E80C01" w:rsidRPr="00486013" w:rsidRDefault="00E80C01" w:rsidP="00E07D7E">
      <w:pPr>
        <w:numPr>
          <w:ilvl w:val="0"/>
          <w:numId w:val="51"/>
        </w:numPr>
        <w:tabs>
          <w:tab w:val="left" w:pos="180"/>
        </w:tabs>
        <w:spacing w:before="0" w:after="0" w:line="259" w:lineRule="auto"/>
        <w:jc w:val="both"/>
        <w:rPr>
          <w:rFonts w:ascii="Calibri" w:eastAsia="Times New Roman" w:hAnsi="Calibri"/>
          <w:noProof/>
          <w:sz w:val="24"/>
          <w:szCs w:val="24"/>
          <w:lang w:val="fr-FR" w:eastAsia="ro-RO"/>
        </w:rPr>
      </w:pPr>
      <w:r w:rsidRPr="00486013">
        <w:rPr>
          <w:rFonts w:ascii="Calibri" w:hAnsi="Calibri"/>
          <w:sz w:val="24"/>
          <w:szCs w:val="24"/>
        </w:rPr>
        <w:t>Instituții de învățământ de stat (învățământul preșcolar);</w:t>
      </w:r>
    </w:p>
    <w:p w14:paraId="1898EF15" w14:textId="3F5DBDB2" w:rsidR="00E80C01" w:rsidRPr="00486013" w:rsidRDefault="00E80C01" w:rsidP="00E07D7E">
      <w:pPr>
        <w:numPr>
          <w:ilvl w:val="0"/>
          <w:numId w:val="51"/>
        </w:numPr>
        <w:spacing w:before="0" w:after="0" w:line="259" w:lineRule="auto"/>
        <w:jc w:val="both"/>
        <w:rPr>
          <w:rFonts w:ascii="Calibri" w:eastAsia="Times New Roman" w:hAnsi="Calibri"/>
          <w:sz w:val="24"/>
          <w:szCs w:val="24"/>
          <w:lang w:val="en-GB" w:eastAsia="en-GB"/>
        </w:rPr>
      </w:pPr>
      <w:proofErr w:type="spellStart"/>
      <w:r w:rsidRPr="00486013">
        <w:rPr>
          <w:rFonts w:ascii="Calibri" w:eastAsia="Times New Roman" w:hAnsi="Calibri"/>
          <w:sz w:val="24"/>
          <w:szCs w:val="24"/>
          <w:lang w:val="en-GB" w:eastAsia="en-GB"/>
        </w:rPr>
        <w:t>Asociaţiile</w:t>
      </w:r>
      <w:proofErr w:type="spellEnd"/>
      <w:r w:rsidRPr="00486013">
        <w:rPr>
          <w:rFonts w:ascii="Calibri" w:eastAsia="Times New Roman" w:hAnsi="Calibri"/>
          <w:sz w:val="24"/>
          <w:szCs w:val="24"/>
          <w:lang w:val="en-GB" w:eastAsia="en-GB"/>
        </w:rPr>
        <w:t xml:space="preserve"> de Dezvoltare </w:t>
      </w:r>
      <w:proofErr w:type="spellStart"/>
      <w:r w:rsidRPr="00486013">
        <w:rPr>
          <w:rFonts w:ascii="Calibri" w:hAnsi="Calibri"/>
          <w:sz w:val="24"/>
          <w:szCs w:val="24"/>
          <w:lang w:val="en-GB"/>
        </w:rPr>
        <w:t>Intercomunitară</w:t>
      </w:r>
      <w:proofErr w:type="spellEnd"/>
      <w:r w:rsidRPr="00486013">
        <w:rPr>
          <w:rFonts w:ascii="Calibri" w:hAnsi="Calibri"/>
          <w:sz w:val="24"/>
          <w:szCs w:val="24"/>
          <w:lang w:val="en-GB"/>
        </w:rPr>
        <w:t>,</w:t>
      </w:r>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înfiinţate</w:t>
      </w:r>
      <w:proofErr w:type="spellEnd"/>
      <w:r w:rsidRPr="00486013">
        <w:rPr>
          <w:rFonts w:ascii="Calibri" w:eastAsia="Times New Roman" w:hAnsi="Calibri"/>
          <w:sz w:val="24"/>
          <w:szCs w:val="24"/>
          <w:lang w:val="en-GB" w:eastAsia="en-GB"/>
        </w:rPr>
        <w:t xml:space="preserve"> conform </w:t>
      </w:r>
      <w:proofErr w:type="spellStart"/>
      <w:r w:rsidRPr="00486013">
        <w:rPr>
          <w:rFonts w:ascii="Calibri" w:eastAsia="Times New Roman" w:hAnsi="Calibri"/>
          <w:sz w:val="24"/>
          <w:szCs w:val="24"/>
          <w:lang w:val="en-GB" w:eastAsia="en-GB"/>
        </w:rPr>
        <w:t>prevederilor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legale</w:t>
      </w:r>
      <w:proofErr w:type="spellEnd"/>
      <w:r w:rsidRPr="00486013">
        <w:rPr>
          <w:rFonts w:ascii="Calibri" w:eastAsia="Times New Roman" w:hAnsi="Calibri"/>
          <w:sz w:val="24"/>
          <w:szCs w:val="24"/>
          <w:lang w:val="en-GB" w:eastAsia="en-GB"/>
        </w:rPr>
        <w:t>.</w:t>
      </w:r>
    </w:p>
    <w:p w14:paraId="3E18BEB0" w14:textId="77777777" w:rsidR="00E80C01" w:rsidRPr="00486013" w:rsidRDefault="00E80C01" w:rsidP="00E07D7E">
      <w:pPr>
        <w:numPr>
          <w:ilvl w:val="0"/>
          <w:numId w:val="51"/>
        </w:numPr>
        <w:spacing w:before="0" w:after="0"/>
        <w:contextualSpacing/>
        <w:jc w:val="both"/>
        <w:rPr>
          <w:rFonts w:ascii="Calibri" w:hAnsi="Calibri"/>
          <w:sz w:val="24"/>
          <w:szCs w:val="24"/>
        </w:rPr>
      </w:pPr>
      <w:r w:rsidRPr="00486013">
        <w:rPr>
          <w:rFonts w:ascii="Calibri" w:hAnsi="Calibri"/>
          <w:sz w:val="24"/>
          <w:szCs w:val="24"/>
        </w:rPr>
        <w:t>Parteneriatele între entitățile de mai sus.</w:t>
      </w:r>
    </w:p>
    <w:p w14:paraId="21FC7DE3" w14:textId="77777777" w:rsidR="00E80C01" w:rsidRPr="00486013" w:rsidRDefault="00E80C01" w:rsidP="00E80C01">
      <w:pPr>
        <w:spacing w:before="0" w:after="0" w:line="256" w:lineRule="auto"/>
        <w:jc w:val="both"/>
        <w:rPr>
          <w:rFonts w:ascii="Calibri" w:hAnsi="Calibri"/>
          <w:sz w:val="24"/>
          <w:szCs w:val="24"/>
          <w:lang w:val="fr-FR"/>
        </w:rPr>
      </w:pPr>
    </w:p>
    <w:p w14:paraId="6187692B" w14:textId="77777777" w:rsidR="00AA6C1A" w:rsidRPr="00486013" w:rsidRDefault="00AA6C1A" w:rsidP="00E07D7E">
      <w:pPr>
        <w:numPr>
          <w:ilvl w:val="0"/>
          <w:numId w:val="43"/>
        </w:numPr>
        <w:spacing w:before="0" w:after="0" w:line="259" w:lineRule="auto"/>
        <w:contextualSpacing/>
        <w:jc w:val="both"/>
        <w:rPr>
          <w:rFonts w:asciiTheme="minorHAnsi" w:hAnsiTheme="minorHAnsi" w:cstheme="minorHAnsi"/>
          <w:sz w:val="24"/>
          <w:szCs w:val="24"/>
          <w:lang w:val="fr-FR"/>
        </w:rPr>
      </w:pPr>
      <w:bookmarkStart w:id="86" w:name="_Hlk117769416"/>
      <w:proofErr w:type="spellStart"/>
      <w:r w:rsidRPr="00486013">
        <w:rPr>
          <w:rFonts w:asciiTheme="minorHAnsi" w:hAnsiTheme="minorHAnsi" w:cstheme="minorHAnsi"/>
          <w:b/>
          <w:bCs/>
          <w:sz w:val="24"/>
          <w:szCs w:val="24"/>
          <w:lang w:val="fr-FR"/>
        </w:rPr>
        <w:t>Solicitantul</w:t>
      </w:r>
      <w:proofErr w:type="spellEnd"/>
      <w:r w:rsidRPr="00486013">
        <w:rPr>
          <w:rFonts w:asciiTheme="minorHAnsi" w:hAnsiTheme="minorHAnsi" w:cstheme="minorHAnsi"/>
          <w:b/>
          <w:bCs/>
          <w:sz w:val="24"/>
          <w:szCs w:val="24"/>
          <w:lang w:val="fr-FR"/>
        </w:rPr>
        <w:t>/</w:t>
      </w:r>
      <w:proofErr w:type="spellStart"/>
      <w:r w:rsidRPr="00486013">
        <w:rPr>
          <w:rFonts w:asciiTheme="minorHAnsi" w:hAnsiTheme="minorHAnsi" w:cstheme="minorHAnsi"/>
          <w:b/>
          <w:bCs/>
          <w:sz w:val="24"/>
          <w:szCs w:val="24"/>
          <w:lang w:val="fr-FR"/>
        </w:rPr>
        <w:t>Membrii</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parteneriatului</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precum</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și</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reprezentanții</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legali</w:t>
      </w:r>
      <w:proofErr w:type="spellEnd"/>
      <w:r w:rsidRPr="00486013">
        <w:rPr>
          <w:rFonts w:asciiTheme="minorHAnsi" w:hAnsiTheme="minorHAnsi" w:cstheme="minorHAnsi"/>
          <w:b/>
          <w:bCs/>
          <w:sz w:val="24"/>
          <w:szCs w:val="24"/>
          <w:lang w:val="fr-FR"/>
        </w:rPr>
        <w:t xml:space="preserve"> ai </w:t>
      </w:r>
      <w:proofErr w:type="spellStart"/>
      <w:r w:rsidRPr="00486013">
        <w:rPr>
          <w:rFonts w:asciiTheme="minorHAnsi" w:hAnsiTheme="minorHAnsi" w:cstheme="minorHAnsi"/>
          <w:b/>
          <w:bCs/>
          <w:sz w:val="24"/>
          <w:szCs w:val="24"/>
          <w:lang w:val="fr-FR"/>
        </w:rPr>
        <w:t>acestora</w:t>
      </w:r>
      <w:proofErr w:type="spellEnd"/>
      <w:r w:rsidRPr="00486013">
        <w:rPr>
          <w:rFonts w:asciiTheme="minorHAnsi" w:hAnsiTheme="minorHAnsi" w:cstheme="minorHAnsi"/>
          <w:b/>
          <w:bCs/>
          <w:sz w:val="24"/>
          <w:szCs w:val="24"/>
          <w:lang w:val="fr-FR"/>
        </w:rPr>
        <w:t xml:space="preserve">, care </w:t>
      </w:r>
      <w:proofErr w:type="spellStart"/>
      <w:r w:rsidRPr="00486013">
        <w:rPr>
          <w:rFonts w:asciiTheme="minorHAnsi" w:hAnsiTheme="minorHAnsi" w:cstheme="minorHAnsi"/>
          <w:b/>
          <w:bCs/>
          <w:sz w:val="24"/>
          <w:szCs w:val="24"/>
          <w:lang w:val="fr-FR"/>
        </w:rPr>
        <w:t>îşi</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exercita</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atribuțiile</w:t>
      </w:r>
      <w:proofErr w:type="spellEnd"/>
      <w:r w:rsidRPr="00486013">
        <w:rPr>
          <w:rFonts w:asciiTheme="minorHAnsi" w:hAnsiTheme="minorHAnsi" w:cstheme="minorHAnsi"/>
          <w:b/>
          <w:bCs/>
          <w:sz w:val="24"/>
          <w:szCs w:val="24"/>
          <w:lang w:val="fr-FR"/>
        </w:rPr>
        <w:t xml:space="preserve"> de </w:t>
      </w:r>
      <w:proofErr w:type="spellStart"/>
      <w:r w:rsidRPr="00486013">
        <w:rPr>
          <w:rFonts w:asciiTheme="minorHAnsi" w:hAnsiTheme="minorHAnsi" w:cstheme="minorHAnsi"/>
          <w:b/>
          <w:bCs/>
          <w:sz w:val="24"/>
          <w:szCs w:val="24"/>
          <w:lang w:val="fr-FR"/>
        </w:rPr>
        <w:t>drept</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îndeplinesc</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condițiile</w:t>
      </w:r>
      <w:proofErr w:type="spellEnd"/>
      <w:r w:rsidRPr="00486013">
        <w:rPr>
          <w:rFonts w:asciiTheme="minorHAnsi" w:hAnsiTheme="minorHAnsi" w:cstheme="minorHAnsi"/>
          <w:b/>
          <w:bCs/>
          <w:sz w:val="24"/>
          <w:szCs w:val="24"/>
          <w:lang w:val="fr-FR"/>
        </w:rPr>
        <w:t xml:space="preserve"> de </w:t>
      </w:r>
      <w:proofErr w:type="spellStart"/>
      <w:r w:rsidRPr="00486013">
        <w:rPr>
          <w:rFonts w:asciiTheme="minorHAnsi" w:hAnsiTheme="minorHAnsi" w:cstheme="minorHAnsi"/>
          <w:b/>
          <w:bCs/>
          <w:sz w:val="24"/>
          <w:szCs w:val="24"/>
          <w:lang w:val="fr-FR"/>
        </w:rPr>
        <w:t>eligibilitate</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respectiv</w:t>
      </w:r>
      <w:proofErr w:type="spellEnd"/>
      <w:r w:rsidRPr="00486013">
        <w:rPr>
          <w:rFonts w:asciiTheme="minorHAnsi" w:hAnsiTheme="minorHAnsi" w:cstheme="minorHAnsi"/>
          <w:b/>
          <w:bCs/>
          <w:sz w:val="24"/>
          <w:szCs w:val="24"/>
          <w:lang w:val="fr-FR"/>
        </w:rPr>
        <w:t xml:space="preserve"> nu se </w:t>
      </w:r>
      <w:proofErr w:type="spellStart"/>
      <w:r w:rsidRPr="00486013">
        <w:rPr>
          <w:rFonts w:asciiTheme="minorHAnsi" w:hAnsiTheme="minorHAnsi" w:cstheme="minorHAnsi"/>
          <w:b/>
          <w:bCs/>
          <w:sz w:val="24"/>
          <w:szCs w:val="24"/>
          <w:lang w:val="fr-FR"/>
        </w:rPr>
        <w:t>încadrează</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în</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situațiile</w:t>
      </w:r>
      <w:proofErr w:type="spellEnd"/>
      <w:r w:rsidRPr="00486013">
        <w:rPr>
          <w:rFonts w:asciiTheme="minorHAnsi" w:hAnsiTheme="minorHAnsi" w:cstheme="minorHAnsi"/>
          <w:b/>
          <w:bCs/>
          <w:sz w:val="24"/>
          <w:szCs w:val="24"/>
          <w:lang w:val="fr-FR"/>
        </w:rPr>
        <w:t xml:space="preserve"> de </w:t>
      </w:r>
      <w:proofErr w:type="spellStart"/>
      <w:r w:rsidRPr="00486013">
        <w:rPr>
          <w:rFonts w:asciiTheme="minorHAnsi" w:hAnsiTheme="minorHAnsi" w:cstheme="minorHAnsi"/>
          <w:b/>
          <w:bCs/>
          <w:sz w:val="24"/>
          <w:szCs w:val="24"/>
          <w:lang w:val="fr-FR"/>
        </w:rPr>
        <w:t>excludere</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prezentate</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în</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Declarația</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unică</w:t>
      </w:r>
      <w:proofErr w:type="spellEnd"/>
    </w:p>
    <w:p w14:paraId="3805BFC7" w14:textId="77777777" w:rsidR="00377879" w:rsidRPr="00486013" w:rsidRDefault="00377879" w:rsidP="00377879">
      <w:pPr>
        <w:spacing w:before="0" w:after="0" w:line="259" w:lineRule="auto"/>
        <w:jc w:val="both"/>
        <w:rPr>
          <w:rFonts w:ascii="Calibri" w:hAnsi="Calibri"/>
          <w:sz w:val="24"/>
          <w:szCs w:val="24"/>
          <w:lang w:val="fr-FR"/>
        </w:rPr>
      </w:pPr>
    </w:p>
    <w:p w14:paraId="56DC0076" w14:textId="0B4CD544" w:rsidR="001868B7" w:rsidRPr="00486013" w:rsidRDefault="00377879" w:rsidP="00377879">
      <w:pPr>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lastRenderedPageBreak/>
        <w:t>Pentru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completarea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se va </w:t>
      </w:r>
      <w:proofErr w:type="spellStart"/>
      <w:r w:rsidRPr="00486013">
        <w:rPr>
          <w:rFonts w:ascii="Calibri" w:hAnsi="Calibri"/>
          <w:sz w:val="24"/>
          <w:szCs w:val="24"/>
          <w:lang w:val="fr-FR"/>
        </w:rPr>
        <w:t>utiliza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modelul</w:t>
      </w:r>
      <w:proofErr w:type="spellEnd"/>
      <w:r w:rsidRPr="00486013">
        <w:rPr>
          <w:rFonts w:ascii="Calibri" w:hAnsi="Calibri"/>
          <w:sz w:val="24"/>
          <w:szCs w:val="24"/>
          <w:lang w:val="fr-FR"/>
        </w:rPr>
        <w:t xml:space="preserve"> de </w:t>
      </w:r>
      <w:proofErr w:type="spellStart"/>
      <w:r w:rsidRPr="00486013">
        <w:rPr>
          <w:rFonts w:ascii="Calibri" w:hAnsi="Calibri"/>
          <w:i/>
          <w:sz w:val="24"/>
          <w:szCs w:val="24"/>
          <w:lang w:val="fr-FR"/>
        </w:rPr>
        <w:t>Declarație</w:t>
      </w:r>
      <w:proofErr w:type="spellEnd"/>
      <w:r w:rsidRPr="00486013">
        <w:rPr>
          <w:rFonts w:ascii="Calibri" w:hAnsi="Calibri"/>
          <w:i/>
          <w:sz w:val="24"/>
          <w:szCs w:val="24"/>
          <w:lang w:val="fr-FR"/>
        </w:rPr>
        <w:t xml:space="preserve"> </w:t>
      </w:r>
      <w:proofErr w:type="spellStart"/>
      <w:r w:rsidRPr="00486013">
        <w:rPr>
          <w:rFonts w:ascii="Calibri" w:hAnsi="Calibri"/>
          <w:i/>
          <w:sz w:val="24"/>
          <w:szCs w:val="24"/>
          <w:lang w:val="fr-FR"/>
        </w:rPr>
        <w:t>unică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sunt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detaliate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situațiile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solicitantul</w:t>
      </w:r>
      <w:proofErr w:type="spellEnd"/>
      <w:r w:rsidRPr="00486013">
        <w:rPr>
          <w:rFonts w:ascii="Calibri" w:hAnsi="Calibri"/>
          <w:sz w:val="24"/>
          <w:szCs w:val="24"/>
          <w:lang w:val="fr-FR"/>
        </w:rPr>
        <w:t>/</w:t>
      </w:r>
      <w:proofErr w:type="spellStart"/>
      <w:r w:rsidRPr="00486013">
        <w:rPr>
          <w:rFonts w:ascii="Calibri" w:hAnsi="Calibri"/>
          <w:sz w:val="24"/>
          <w:szCs w:val="24"/>
          <w:lang w:val="fr-FR"/>
        </w:rPr>
        <w:t>membrii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parteneriatului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precum</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reprezentanții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legali</w:t>
      </w:r>
      <w:proofErr w:type="spellEnd"/>
      <w:r w:rsidRPr="00486013">
        <w:rPr>
          <w:rFonts w:ascii="Calibri" w:hAnsi="Calibri"/>
          <w:sz w:val="24"/>
          <w:szCs w:val="24"/>
          <w:lang w:val="fr-FR"/>
        </w:rPr>
        <w:t xml:space="preserve"> ai </w:t>
      </w:r>
      <w:proofErr w:type="spellStart"/>
      <w:r w:rsidRPr="00486013">
        <w:rPr>
          <w:rFonts w:ascii="Calibri" w:hAnsi="Calibri"/>
          <w:sz w:val="24"/>
          <w:szCs w:val="24"/>
          <w:lang w:val="fr-FR"/>
        </w:rPr>
        <w:t>acestora</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îşi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exercita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atribuțiile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drept</w:t>
      </w:r>
      <w:proofErr w:type="spellEnd"/>
      <w:r w:rsidRPr="00486013">
        <w:rPr>
          <w:rFonts w:ascii="Calibri" w:hAnsi="Calibri"/>
          <w:sz w:val="24"/>
          <w:szCs w:val="24"/>
          <w:lang w:val="fr-FR"/>
        </w:rPr>
        <w:t xml:space="preserve">, nu </w:t>
      </w:r>
      <w:proofErr w:type="spellStart"/>
      <w:r w:rsidRPr="00486013">
        <w:rPr>
          <w:rFonts w:ascii="Calibri" w:hAnsi="Calibri"/>
          <w:sz w:val="24"/>
          <w:szCs w:val="24"/>
          <w:lang w:val="fr-FR"/>
        </w:rPr>
        <w:t>trebuie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să</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regăsească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pentru</w:t>
      </w:r>
      <w:proofErr w:type="spellEnd"/>
      <w:r w:rsidRPr="00486013">
        <w:rPr>
          <w:rFonts w:ascii="Calibri" w:hAnsi="Calibri"/>
          <w:sz w:val="24"/>
          <w:szCs w:val="24"/>
          <w:lang w:val="fr-FR"/>
        </w:rPr>
        <w:t xml:space="preserve"> a fi </w:t>
      </w:r>
      <w:proofErr w:type="spellStart"/>
      <w:r w:rsidRPr="00486013">
        <w:rPr>
          <w:rFonts w:ascii="Calibri" w:hAnsi="Calibri"/>
          <w:sz w:val="24"/>
          <w:szCs w:val="24"/>
          <w:lang w:val="fr-FR"/>
        </w:rPr>
        <w:t>beneficiarul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acestei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priorități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investiții</w:t>
      </w:r>
      <w:proofErr w:type="spellEnd"/>
      <w:r w:rsidRPr="00486013">
        <w:rPr>
          <w:rFonts w:ascii="Calibri" w:hAnsi="Calibri"/>
          <w:sz w:val="24"/>
          <w:szCs w:val="24"/>
          <w:lang w:val="fr-FR"/>
        </w:rPr>
        <w:t>.</w:t>
      </w:r>
    </w:p>
    <w:p w14:paraId="510A9B70" w14:textId="77777777" w:rsidR="001868B7" w:rsidRPr="00486013" w:rsidRDefault="001868B7" w:rsidP="001868B7">
      <w:pPr>
        <w:spacing w:before="0" w:after="0" w:line="256" w:lineRule="auto"/>
        <w:ind w:left="720"/>
        <w:jc w:val="both"/>
        <w:rPr>
          <w:rFonts w:ascii="Calibri" w:hAnsi="Calibri"/>
          <w:b/>
          <w:bCs/>
          <w:sz w:val="24"/>
          <w:szCs w:val="24"/>
          <w:lang w:val="fr-FR"/>
        </w:rPr>
      </w:pPr>
    </w:p>
    <w:p w14:paraId="25FEB61C" w14:textId="1A432CA5" w:rsidR="000246E0" w:rsidRPr="00486013" w:rsidRDefault="00DC4F81" w:rsidP="00E07D7E">
      <w:pPr>
        <w:numPr>
          <w:ilvl w:val="0"/>
          <w:numId w:val="43"/>
        </w:numPr>
        <w:spacing w:before="0" w:after="0" w:line="259" w:lineRule="auto"/>
        <w:contextualSpacing/>
        <w:jc w:val="both"/>
        <w:rPr>
          <w:rFonts w:ascii="Calibri" w:hAnsi="Calibri"/>
          <w:b/>
          <w:bCs/>
          <w:sz w:val="24"/>
          <w:szCs w:val="24"/>
          <w:lang w:val="fr-FR"/>
        </w:rPr>
      </w:pPr>
      <w:bookmarkStart w:id="87" w:name="_Toc498693693"/>
      <w:bookmarkEnd w:id="86"/>
      <w:proofErr w:type="spellStart"/>
      <w:r w:rsidRPr="00486013">
        <w:rPr>
          <w:rFonts w:ascii="Calibri" w:hAnsi="Calibri"/>
          <w:b/>
          <w:bCs/>
          <w:sz w:val="24"/>
          <w:szCs w:val="24"/>
          <w:lang w:val="fr-FR"/>
        </w:rPr>
        <w:t>Drepturi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reale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asupra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imobilului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clădire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teren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obiect</w:t>
      </w:r>
      <w:proofErr w:type="spellEnd"/>
      <w:r w:rsidRPr="00486013">
        <w:rPr>
          <w:rFonts w:ascii="Calibri" w:hAnsi="Calibri"/>
          <w:b/>
          <w:bCs/>
          <w:sz w:val="24"/>
          <w:szCs w:val="24"/>
          <w:lang w:val="fr-FR"/>
        </w:rPr>
        <w:t xml:space="preserve"> al </w:t>
      </w:r>
      <w:proofErr w:type="spellStart"/>
      <w:r w:rsidRPr="00486013">
        <w:rPr>
          <w:rFonts w:ascii="Calibri" w:hAnsi="Calibri"/>
          <w:b/>
          <w:bCs/>
          <w:sz w:val="24"/>
          <w:szCs w:val="24"/>
          <w:lang w:val="fr-FR"/>
        </w:rPr>
        <w:t>proiectului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precum</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şi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w:t>
      </w:r>
      <w:proofErr w:type="spellEnd"/>
      <w:r w:rsidRPr="00486013">
        <w:rPr>
          <w:rFonts w:ascii="Calibri" w:hAnsi="Calibri"/>
          <w:b/>
          <w:bCs/>
          <w:sz w:val="24"/>
          <w:szCs w:val="24"/>
          <w:lang w:val="fr-FR"/>
        </w:rPr>
        <w:t xml:space="preserve"> o </w:t>
      </w:r>
      <w:proofErr w:type="spellStart"/>
      <w:r w:rsidRPr="00486013">
        <w:rPr>
          <w:rFonts w:ascii="Calibri" w:hAnsi="Calibri"/>
          <w:b/>
          <w:bCs/>
          <w:sz w:val="24"/>
          <w:szCs w:val="24"/>
          <w:lang w:val="fr-FR"/>
        </w:rPr>
        <w:t>perioadă</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minim</w:t>
      </w:r>
      <w:proofErr w:type="spellEnd"/>
      <w:r w:rsidRPr="00486013">
        <w:rPr>
          <w:rFonts w:ascii="Calibri" w:hAnsi="Calibri"/>
          <w:b/>
          <w:bCs/>
          <w:sz w:val="24"/>
          <w:szCs w:val="24"/>
          <w:lang w:val="fr-FR"/>
        </w:rPr>
        <w:t xml:space="preserve"> 5 </w:t>
      </w:r>
      <w:proofErr w:type="spellStart"/>
      <w:r w:rsidRPr="00486013">
        <w:rPr>
          <w:rFonts w:ascii="Calibri" w:hAnsi="Calibri"/>
          <w:b/>
          <w:bCs/>
          <w:sz w:val="24"/>
          <w:szCs w:val="24"/>
          <w:lang w:val="fr-FR"/>
        </w:rPr>
        <w:t>ani</w:t>
      </w:r>
      <w:proofErr w:type="spellEnd"/>
      <w:r w:rsidRPr="00486013">
        <w:rPr>
          <w:rFonts w:ascii="Calibri" w:hAnsi="Calibri"/>
          <w:b/>
          <w:bCs/>
          <w:sz w:val="24"/>
          <w:szCs w:val="24"/>
          <w:lang w:val="fr-FR"/>
        </w:rPr>
        <w:t xml:space="preserve"> de la </w:t>
      </w:r>
      <w:proofErr w:type="spellStart"/>
      <w:r w:rsidRPr="00486013">
        <w:rPr>
          <w:rFonts w:ascii="Calibri" w:hAnsi="Calibri"/>
          <w:b/>
          <w:bCs/>
          <w:sz w:val="24"/>
          <w:szCs w:val="24"/>
          <w:lang w:val="fr-FR"/>
        </w:rPr>
        <w:t>efectuarea</w:t>
      </w:r>
      <w:proofErr w:type="spellEnd"/>
      <w:r w:rsidRPr="00486013">
        <w:rPr>
          <w:rFonts w:ascii="Calibri" w:hAnsi="Calibri"/>
          <w:b/>
          <w:bCs/>
          <w:sz w:val="24"/>
          <w:szCs w:val="24"/>
          <w:lang w:val="fr-FR"/>
        </w:rPr>
        <w:t xml:space="preserve"> de AM a </w:t>
      </w:r>
      <w:proofErr w:type="spellStart"/>
      <w:r w:rsidRPr="00486013">
        <w:rPr>
          <w:rFonts w:ascii="Calibri" w:hAnsi="Calibri"/>
          <w:b/>
          <w:bCs/>
          <w:sz w:val="24"/>
          <w:szCs w:val="24"/>
          <w:lang w:val="fr-FR"/>
        </w:rPr>
        <w:t>plății</w:t>
      </w:r>
      <w:proofErr w:type="spellEnd"/>
      <w:r w:rsidRPr="00486013">
        <w:rPr>
          <w:rFonts w:ascii="Calibri" w:hAnsi="Calibri"/>
          <w:b/>
          <w:bCs/>
          <w:sz w:val="24"/>
          <w:szCs w:val="24"/>
          <w:lang w:val="fr-FR"/>
        </w:rPr>
        <w:t xml:space="preserve"> finale </w:t>
      </w:r>
      <w:proofErr w:type="spellStart"/>
      <w:r w:rsidRPr="00486013">
        <w:rPr>
          <w:rFonts w:ascii="Calibri" w:hAnsi="Calibri"/>
          <w:b/>
          <w:bCs/>
          <w:sz w:val="24"/>
          <w:szCs w:val="24"/>
          <w:lang w:val="fr-FR"/>
        </w:rPr>
        <w:t>către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beneficiar</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pentru</w:t>
      </w:r>
      <w:proofErr w:type="spellEnd"/>
      <w:r w:rsidRPr="00486013">
        <w:rPr>
          <w:rFonts w:ascii="Calibri" w:hAnsi="Calibri"/>
          <w:b/>
          <w:bCs/>
          <w:sz w:val="24"/>
          <w:szCs w:val="24"/>
          <w:lang w:val="fr-FR"/>
        </w:rPr>
        <w:t xml:space="preserve"> care </w:t>
      </w:r>
      <w:proofErr w:type="spellStart"/>
      <w:r w:rsidRPr="00486013">
        <w:rPr>
          <w:rFonts w:ascii="Calibri" w:hAnsi="Calibri"/>
          <w:b/>
          <w:bCs/>
          <w:sz w:val="24"/>
          <w:szCs w:val="24"/>
          <w:lang w:val="fr-FR"/>
        </w:rPr>
        <w:t>poate</w:t>
      </w:r>
      <w:proofErr w:type="spellEnd"/>
      <w:r w:rsidRPr="00486013">
        <w:rPr>
          <w:rFonts w:ascii="Calibri" w:hAnsi="Calibri"/>
          <w:b/>
          <w:bCs/>
          <w:sz w:val="24"/>
          <w:szCs w:val="24"/>
          <w:lang w:val="fr-FR"/>
        </w:rPr>
        <w:t xml:space="preserve"> fi </w:t>
      </w:r>
      <w:proofErr w:type="spellStart"/>
      <w:r w:rsidRPr="00486013">
        <w:rPr>
          <w:rFonts w:ascii="Calibri" w:hAnsi="Calibri"/>
          <w:b/>
          <w:bCs/>
          <w:sz w:val="24"/>
          <w:szCs w:val="24"/>
          <w:lang w:val="fr-FR"/>
        </w:rPr>
        <w:t>acordat</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dreptul</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execuţie</w:t>
      </w:r>
      <w:proofErr w:type="spellEnd"/>
      <w:r w:rsidRPr="00486013">
        <w:rPr>
          <w:rFonts w:ascii="Calibri" w:hAnsi="Calibri"/>
          <w:b/>
          <w:bCs/>
          <w:sz w:val="24"/>
          <w:szCs w:val="24"/>
          <w:lang w:val="fr-FR"/>
        </w:rPr>
        <w:t xml:space="preserve"> a </w:t>
      </w:r>
      <w:proofErr w:type="spellStart"/>
      <w:r w:rsidRPr="00486013">
        <w:rPr>
          <w:rFonts w:ascii="Calibri" w:hAnsi="Calibri"/>
          <w:b/>
          <w:bCs/>
          <w:sz w:val="24"/>
          <w:szCs w:val="24"/>
          <w:lang w:val="fr-FR"/>
        </w:rPr>
        <w:t>lucrărilor</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construcţii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conformitate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legislația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vigoare</w:t>
      </w:r>
      <w:proofErr w:type="spellEnd"/>
      <w:r w:rsidRPr="00486013">
        <w:rPr>
          <w:rFonts w:ascii="Calibri" w:hAnsi="Calibri"/>
          <w:b/>
          <w:bCs/>
          <w:sz w:val="24"/>
          <w:szCs w:val="24"/>
          <w:lang w:val="fr-FR"/>
        </w:rPr>
        <w:t xml:space="preserve"> - </w:t>
      </w:r>
      <w:proofErr w:type="spellStart"/>
      <w:r w:rsidRPr="00486013">
        <w:rPr>
          <w:rFonts w:ascii="Calibri" w:hAnsi="Calibri"/>
          <w:b/>
          <w:bCs/>
          <w:sz w:val="24"/>
          <w:szCs w:val="24"/>
          <w:lang w:val="fr-FR"/>
        </w:rPr>
        <w:t>pentru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proiectele</w:t>
      </w:r>
      <w:proofErr w:type="spellEnd"/>
      <w:r w:rsidRPr="00486013">
        <w:rPr>
          <w:rFonts w:ascii="Calibri" w:hAnsi="Calibri"/>
          <w:b/>
          <w:bCs/>
          <w:sz w:val="24"/>
          <w:szCs w:val="24"/>
          <w:lang w:val="fr-FR"/>
        </w:rPr>
        <w:t xml:space="preserve"> care </w:t>
      </w:r>
      <w:proofErr w:type="spellStart"/>
      <w:r w:rsidRPr="00486013">
        <w:rPr>
          <w:rFonts w:ascii="Calibri" w:hAnsi="Calibri"/>
          <w:b/>
          <w:bCs/>
          <w:sz w:val="24"/>
          <w:szCs w:val="24"/>
          <w:lang w:val="fr-FR"/>
        </w:rPr>
        <w:t>vizeaza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lucrări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pentru</w:t>
      </w:r>
      <w:proofErr w:type="spellEnd"/>
      <w:r w:rsidRPr="00486013">
        <w:rPr>
          <w:rFonts w:ascii="Calibri" w:hAnsi="Calibri"/>
          <w:b/>
          <w:bCs/>
          <w:sz w:val="24"/>
          <w:szCs w:val="24"/>
          <w:lang w:val="fr-FR"/>
        </w:rPr>
        <w:t xml:space="preserve"> care este </w:t>
      </w:r>
      <w:proofErr w:type="spellStart"/>
      <w:r w:rsidRPr="00486013">
        <w:rPr>
          <w:rFonts w:ascii="Calibri" w:hAnsi="Calibri"/>
          <w:b/>
          <w:bCs/>
          <w:sz w:val="24"/>
          <w:szCs w:val="24"/>
          <w:lang w:val="fr-FR"/>
        </w:rPr>
        <w:t>necesară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obținerea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autorizației</w:t>
      </w:r>
      <w:proofErr w:type="spellEnd"/>
      <w:r w:rsidRPr="00486013">
        <w:rPr>
          <w:rFonts w:ascii="Calibri" w:hAnsi="Calibri"/>
          <w:b/>
          <w:bCs/>
          <w:sz w:val="24"/>
          <w:szCs w:val="24"/>
          <w:lang w:val="fr-FR"/>
        </w:rPr>
        <w:t xml:space="preserve"> de construire.</w:t>
      </w:r>
    </w:p>
    <w:p w14:paraId="2F9A03AF" w14:textId="77777777" w:rsidR="00377879" w:rsidRPr="00486013" w:rsidRDefault="00377879" w:rsidP="00377879">
      <w:pPr>
        <w:spacing w:before="0" w:after="0" w:line="259" w:lineRule="auto"/>
        <w:jc w:val="both"/>
        <w:rPr>
          <w:rFonts w:ascii="Calibri" w:hAnsi="Calibri"/>
          <w:b/>
          <w:bCs/>
          <w:sz w:val="24"/>
          <w:szCs w:val="24"/>
          <w:lang w:val="fr-FR"/>
        </w:rPr>
      </w:pPr>
    </w:p>
    <w:p w14:paraId="19FAD439" w14:textId="5FC1CE0E" w:rsidR="00DC4F81" w:rsidRPr="00486013" w:rsidRDefault="00DC4F81" w:rsidP="00DC4F81">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Solicitantul</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trebuie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demonstreze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existența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unui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drept</w:t>
      </w:r>
      <w:proofErr w:type="spellEnd"/>
      <w:r w:rsidRPr="00486013">
        <w:rPr>
          <w:rFonts w:ascii="Calibri" w:eastAsia="Times New Roman" w:hAnsi="Calibri"/>
          <w:sz w:val="24"/>
          <w:szCs w:val="24"/>
          <w:lang w:val="fr-FR"/>
        </w:rPr>
        <w:t xml:space="preserve"> real </w:t>
      </w:r>
      <w:proofErr w:type="spellStart"/>
      <w:r w:rsidRPr="00486013">
        <w:rPr>
          <w:rFonts w:ascii="Calibri" w:eastAsia="Times New Roman" w:hAnsi="Calibri"/>
          <w:sz w:val="24"/>
          <w:szCs w:val="24"/>
          <w:lang w:val="fr-FR"/>
        </w:rPr>
        <w:t>asupra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imobilului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w:t>
      </w:r>
      <w:proofErr w:type="spellEnd"/>
      <w:r w:rsidRPr="00486013">
        <w:rPr>
          <w:rFonts w:ascii="Calibri" w:eastAsia="Times New Roman" w:hAnsi="Calibri"/>
          <w:sz w:val="24"/>
          <w:szCs w:val="24"/>
          <w:lang w:val="fr-FR"/>
        </w:rPr>
        <w:t xml:space="preserve"> care se </w:t>
      </w:r>
      <w:proofErr w:type="spellStart"/>
      <w:r w:rsidRPr="00486013">
        <w:rPr>
          <w:rFonts w:ascii="Calibri" w:eastAsia="Times New Roman" w:hAnsi="Calibri"/>
          <w:sz w:val="24"/>
          <w:szCs w:val="24"/>
          <w:lang w:val="fr-FR"/>
        </w:rPr>
        <w:t>propune</w:t>
      </w:r>
      <w:proofErr w:type="spellEnd"/>
      <w:r w:rsidRPr="00486013">
        <w:rPr>
          <w:rFonts w:ascii="Calibri" w:eastAsia="Times New Roman" w:hAnsi="Calibri"/>
          <w:sz w:val="24"/>
          <w:szCs w:val="24"/>
          <w:lang w:val="fr-FR"/>
        </w:rPr>
        <w:t xml:space="preserve"> a se </w:t>
      </w:r>
      <w:proofErr w:type="spellStart"/>
      <w:r w:rsidRPr="00486013">
        <w:rPr>
          <w:rFonts w:ascii="Calibri" w:eastAsia="Times New Roman" w:hAnsi="Calibri"/>
          <w:sz w:val="24"/>
          <w:szCs w:val="24"/>
          <w:lang w:val="fr-FR"/>
        </w:rPr>
        <w:t>realiza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investiția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cadrul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conform</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legislației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vigoare</w:t>
      </w:r>
      <w:proofErr w:type="spellEnd"/>
      <w:r w:rsidRPr="00486013">
        <w:rPr>
          <w:rFonts w:ascii="Calibri" w:eastAsia="Times New Roman" w:hAnsi="Calibri"/>
          <w:sz w:val="24"/>
          <w:szCs w:val="24"/>
          <w:lang w:val="fr-FR"/>
        </w:rPr>
        <w:t xml:space="preserve">. Prin </w:t>
      </w:r>
      <w:proofErr w:type="spellStart"/>
      <w:r w:rsidRPr="00486013">
        <w:rPr>
          <w:rFonts w:ascii="Calibri" w:eastAsia="Times New Roman" w:hAnsi="Calibri"/>
          <w:sz w:val="24"/>
          <w:szCs w:val="24"/>
          <w:lang w:val="fr-FR"/>
        </w:rPr>
        <w:t>imobil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obiect</w:t>
      </w:r>
      <w:proofErr w:type="spellEnd"/>
      <w:r w:rsidRPr="00486013">
        <w:rPr>
          <w:rFonts w:ascii="Calibri" w:eastAsia="Times New Roman" w:hAnsi="Calibri"/>
          <w:sz w:val="24"/>
          <w:szCs w:val="24"/>
          <w:lang w:val="fr-FR"/>
        </w:rPr>
        <w:t xml:space="preserve"> al </w:t>
      </w:r>
      <w:proofErr w:type="spellStart"/>
      <w:r w:rsidRPr="00486013">
        <w:rPr>
          <w:rFonts w:ascii="Calibri" w:eastAsia="Times New Roman" w:hAnsi="Calibri"/>
          <w:sz w:val="24"/>
          <w:szCs w:val="24"/>
          <w:lang w:val="fr-FR"/>
        </w:rPr>
        <w:t>proiectului</w:t>
      </w:r>
      <w:proofErr w:type="spellEnd"/>
      <w:r w:rsidRPr="00486013">
        <w:rPr>
          <w:rFonts w:ascii="Calibri" w:eastAsia="Times New Roman" w:hAnsi="Calibri"/>
          <w:sz w:val="24"/>
          <w:szCs w:val="24"/>
          <w:lang w:val="fr-FR"/>
        </w:rPr>
        <w:t xml:space="preserve"> se </w:t>
      </w:r>
      <w:proofErr w:type="spellStart"/>
      <w:r w:rsidRPr="00486013">
        <w:rPr>
          <w:rFonts w:ascii="Calibri" w:eastAsia="Times New Roman" w:hAnsi="Calibri"/>
          <w:sz w:val="24"/>
          <w:szCs w:val="24"/>
          <w:lang w:val="fr-FR"/>
        </w:rPr>
        <w:t>înţelege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terenul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şi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clădirea</w:t>
      </w:r>
      <w:proofErr w:type="spellEnd"/>
      <w:r w:rsidRPr="00486013">
        <w:rPr>
          <w:rFonts w:ascii="Calibri" w:eastAsia="Times New Roman" w:hAnsi="Calibri"/>
          <w:sz w:val="24"/>
          <w:szCs w:val="24"/>
          <w:lang w:val="fr-FR"/>
        </w:rPr>
        <w:t xml:space="preserve"> ce fac </w:t>
      </w:r>
      <w:proofErr w:type="spellStart"/>
      <w:r w:rsidRPr="00486013">
        <w:rPr>
          <w:rFonts w:ascii="Calibri" w:eastAsia="Times New Roman" w:hAnsi="Calibri"/>
          <w:sz w:val="24"/>
          <w:szCs w:val="24"/>
          <w:lang w:val="fr-FR"/>
        </w:rPr>
        <w:t>obiectul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proiectului</w:t>
      </w:r>
      <w:proofErr w:type="spellEnd"/>
      <w:r w:rsidRPr="00486013">
        <w:rPr>
          <w:rFonts w:ascii="Calibri" w:eastAsia="Times New Roman" w:hAnsi="Calibri"/>
          <w:sz w:val="24"/>
          <w:szCs w:val="24"/>
          <w:lang w:val="fr-FR"/>
        </w:rPr>
        <w:t>.</w:t>
      </w:r>
    </w:p>
    <w:p w14:paraId="6A6A9015" w14:textId="46AC3FEF" w:rsidR="00823ACA" w:rsidRPr="00486013" w:rsidRDefault="00DC4F81" w:rsidP="00DC4F81">
      <w:pPr>
        <w:spacing w:before="0" w:after="0" w:line="259" w:lineRule="auto"/>
        <w:jc w:val="both"/>
        <w:rPr>
          <w:rFonts w:ascii="Calibri" w:eastAsia="Times New Roman" w:hAnsi="Calibri"/>
          <w:sz w:val="24"/>
          <w:szCs w:val="24"/>
          <w:lang w:val="fr-FR"/>
        </w:rPr>
      </w:pPr>
      <w:r w:rsidRPr="00486013">
        <w:rPr>
          <w:rFonts w:ascii="Calibri" w:eastAsia="Times New Roman" w:hAnsi="Calibri"/>
          <w:sz w:val="24"/>
          <w:szCs w:val="24"/>
          <w:lang w:val="fr-FR"/>
        </w:rPr>
        <w:t xml:space="preserve">Se </w:t>
      </w:r>
      <w:proofErr w:type="spellStart"/>
      <w:r w:rsidRPr="00486013">
        <w:rPr>
          <w:rFonts w:ascii="Calibri" w:eastAsia="Times New Roman" w:hAnsi="Calibri"/>
          <w:sz w:val="24"/>
          <w:szCs w:val="24"/>
          <w:lang w:val="fr-FR"/>
        </w:rPr>
        <w:t>acceptă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înscrierea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provizorie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cartea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funciară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doar</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dreptului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proprietate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condiția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depunerii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până</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etapa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etapa</w:t>
      </w:r>
      <w:proofErr w:type="spellEnd"/>
      <w:r w:rsidRPr="00486013">
        <w:rPr>
          <w:rFonts w:ascii="Calibri" w:eastAsia="Times New Roman" w:hAnsi="Calibri"/>
          <w:sz w:val="24"/>
          <w:szCs w:val="24"/>
          <w:lang w:val="fr-FR"/>
        </w:rPr>
        <w:t xml:space="preserve"> de de </w:t>
      </w:r>
      <w:proofErr w:type="spellStart"/>
      <w:r w:rsidRPr="00486013">
        <w:rPr>
          <w:rFonts w:ascii="Calibri" w:eastAsia="Times New Roman" w:hAnsi="Calibri"/>
          <w:sz w:val="24"/>
          <w:szCs w:val="24"/>
          <w:lang w:val="fr-FR"/>
        </w:rPr>
        <w:t>contractare</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unui</w:t>
      </w:r>
      <w:proofErr w:type="spellEnd"/>
      <w:r w:rsidRPr="00486013">
        <w:rPr>
          <w:rFonts w:ascii="Calibri" w:eastAsia="Times New Roman" w:hAnsi="Calibri"/>
          <w:sz w:val="24"/>
          <w:szCs w:val="24"/>
          <w:lang w:val="fr-FR"/>
        </w:rPr>
        <w:t xml:space="preserve"> extras de carte </w:t>
      </w:r>
      <w:proofErr w:type="spellStart"/>
      <w:r w:rsidRPr="00486013">
        <w:rPr>
          <w:rFonts w:ascii="Calibri" w:eastAsia="Times New Roman" w:hAnsi="Calibri"/>
          <w:sz w:val="24"/>
          <w:szCs w:val="24"/>
          <w:lang w:val="fr-FR"/>
        </w:rPr>
        <w:t>funciară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înscrierea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definitivă</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dreptului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proprietate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asupra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imobilului</w:t>
      </w:r>
      <w:proofErr w:type="spellEnd"/>
      <w:r w:rsidRPr="00486013">
        <w:rPr>
          <w:rFonts w:ascii="Calibri" w:eastAsia="Times New Roman" w:hAnsi="Calibri"/>
          <w:sz w:val="24"/>
          <w:szCs w:val="24"/>
          <w:lang w:val="fr-FR"/>
        </w:rPr>
        <w:t xml:space="preserve">.  Nu se </w:t>
      </w:r>
      <w:proofErr w:type="spellStart"/>
      <w:r w:rsidRPr="00486013">
        <w:rPr>
          <w:rFonts w:ascii="Calibri" w:eastAsia="Times New Roman" w:hAnsi="Calibri"/>
          <w:sz w:val="24"/>
          <w:szCs w:val="24"/>
          <w:lang w:val="fr-FR"/>
        </w:rPr>
        <w:t>acceptă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înscrierea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provizorie</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celorlalte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drepturi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reale</w:t>
      </w:r>
      <w:proofErr w:type="spellEnd"/>
      <w:r w:rsidRPr="00486013">
        <w:rPr>
          <w:rFonts w:ascii="Calibri" w:eastAsia="Times New Roman" w:hAnsi="Calibri"/>
          <w:sz w:val="24"/>
          <w:szCs w:val="24"/>
          <w:lang w:val="fr-FR"/>
        </w:rPr>
        <w:t>.</w:t>
      </w:r>
    </w:p>
    <w:p w14:paraId="44EF7319" w14:textId="3CD676A8" w:rsidR="00377879" w:rsidRPr="00486013" w:rsidRDefault="005558DA" w:rsidP="00377879">
      <w:pPr>
        <w:spacing w:before="0" w:after="0" w:line="259" w:lineRule="auto"/>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cazul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administrare</w:t>
      </w:r>
      <w:proofErr w:type="spellEnd"/>
      <w:r w:rsidRPr="00486013">
        <w:rPr>
          <w:rFonts w:ascii="Calibri" w:eastAsia="Times New Roman" w:hAnsi="Calibri"/>
          <w:bCs/>
          <w:sz w:val="24"/>
          <w:szCs w:val="24"/>
          <w:lang w:val="fr-FR"/>
        </w:rPr>
        <w:t xml:space="preserve">, se face </w:t>
      </w:r>
      <w:proofErr w:type="spellStart"/>
      <w:r w:rsidRPr="00486013">
        <w:rPr>
          <w:rFonts w:ascii="Calibri" w:eastAsia="Times New Roman" w:hAnsi="Calibri"/>
          <w:bCs/>
          <w:sz w:val="24"/>
          <w:szCs w:val="24"/>
          <w:lang w:val="fr-FR"/>
        </w:rPr>
        <w:t>referire</w:t>
      </w:r>
      <w:proofErr w:type="spellEnd"/>
      <w:r w:rsidRPr="00486013">
        <w:rPr>
          <w:rFonts w:ascii="Calibri" w:eastAsia="Times New Roman" w:hAnsi="Calibri"/>
          <w:bCs/>
          <w:sz w:val="24"/>
          <w:szCs w:val="24"/>
          <w:lang w:val="fr-FR"/>
        </w:rPr>
        <w:t xml:space="preserve"> la </w:t>
      </w:r>
      <w:proofErr w:type="spellStart"/>
      <w:r w:rsidRPr="00486013">
        <w:rPr>
          <w:rFonts w:ascii="Calibri" w:eastAsia="Times New Roman" w:hAnsi="Calibri"/>
          <w:bCs/>
          <w:sz w:val="24"/>
          <w:szCs w:val="24"/>
          <w:lang w:val="fr-FR"/>
        </w:rPr>
        <w:t>dreptul</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administrare</w:t>
      </w:r>
      <w:proofErr w:type="spellEnd"/>
      <w:r w:rsidRPr="00486013">
        <w:rPr>
          <w:rFonts w:ascii="Calibri" w:eastAsia="Times New Roman" w:hAnsi="Calibri"/>
          <w:bCs/>
          <w:sz w:val="24"/>
          <w:szCs w:val="24"/>
          <w:lang w:val="fr-FR"/>
        </w:rPr>
        <w:t xml:space="preserve">, </w:t>
      </w:r>
      <w:proofErr w:type="gramStart"/>
      <w:r w:rsidRPr="00486013">
        <w:rPr>
          <w:rFonts w:ascii="Calibri" w:eastAsia="Times New Roman" w:hAnsi="Calibri"/>
          <w:bCs/>
          <w:sz w:val="24"/>
          <w:szCs w:val="24"/>
          <w:lang w:val="fr-FR"/>
        </w:rPr>
        <w:t>ca</w:t>
      </w:r>
      <w:proofErr w:type="gram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w:t>
      </w:r>
      <w:proofErr w:type="spellEnd"/>
      <w:r w:rsidRPr="00486013">
        <w:rPr>
          <w:rFonts w:ascii="Calibri" w:eastAsia="Times New Roman" w:hAnsi="Calibri"/>
          <w:bCs/>
          <w:sz w:val="24"/>
          <w:szCs w:val="24"/>
          <w:lang w:val="fr-FR"/>
        </w:rPr>
        <w:t xml:space="preserve"> real, </w:t>
      </w:r>
      <w:proofErr w:type="spellStart"/>
      <w:r w:rsidRPr="00486013">
        <w:rPr>
          <w:rFonts w:ascii="Calibri" w:eastAsia="Times New Roman" w:hAnsi="Calibri"/>
          <w:bCs/>
          <w:sz w:val="24"/>
          <w:szCs w:val="24"/>
          <w:lang w:val="fr-FR"/>
        </w:rPr>
        <w:t>aferent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proprietăţii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prevăzut</w:t>
      </w:r>
      <w:proofErr w:type="spellEnd"/>
      <w:r w:rsidRPr="00486013">
        <w:rPr>
          <w:rFonts w:ascii="Calibri" w:eastAsia="Times New Roman" w:hAnsi="Calibri"/>
          <w:bCs/>
          <w:sz w:val="24"/>
          <w:szCs w:val="24"/>
          <w:lang w:val="fr-FR"/>
        </w:rPr>
        <w:t xml:space="preserve"> de art. 866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Legea</w:t>
      </w:r>
      <w:proofErr w:type="spellEnd"/>
      <w:r w:rsidRPr="00486013">
        <w:rPr>
          <w:rFonts w:ascii="Calibri" w:eastAsia="Times New Roman" w:hAnsi="Calibri"/>
          <w:bCs/>
          <w:sz w:val="24"/>
          <w:szCs w:val="24"/>
          <w:lang w:val="fr-FR"/>
        </w:rPr>
        <w:t xml:space="preserve"> nr. 287/2009 </w:t>
      </w:r>
      <w:proofErr w:type="spellStart"/>
      <w:r w:rsidRPr="00486013">
        <w:rPr>
          <w:rFonts w:ascii="Calibri" w:eastAsia="Times New Roman" w:hAnsi="Calibri"/>
          <w:bCs/>
          <w:sz w:val="24"/>
          <w:szCs w:val="24"/>
          <w:lang w:val="fr-FR"/>
        </w:rPr>
        <w:t>privind</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Codul</w:t>
      </w:r>
      <w:proofErr w:type="spellEnd"/>
      <w:r w:rsidRPr="00486013">
        <w:rPr>
          <w:rFonts w:ascii="Calibri" w:eastAsia="Times New Roman" w:hAnsi="Calibri"/>
          <w:bCs/>
          <w:sz w:val="24"/>
          <w:szCs w:val="24"/>
          <w:lang w:val="fr-FR"/>
        </w:rPr>
        <w:t xml:space="preserve"> Civil, </w:t>
      </w:r>
      <w:proofErr w:type="spellStart"/>
      <w:r w:rsidRPr="00486013">
        <w:rPr>
          <w:rFonts w:ascii="Calibri" w:eastAsia="Times New Roman" w:hAnsi="Calibri"/>
          <w:bCs/>
          <w:sz w:val="24"/>
          <w:szCs w:val="24"/>
          <w:lang w:val="fr-FR"/>
        </w:rPr>
        <w:t>republicată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modificările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completările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ulterioare</w:t>
      </w:r>
      <w:proofErr w:type="spellEnd"/>
      <w:r w:rsidRPr="00486013">
        <w:rPr>
          <w:rFonts w:ascii="Calibri" w:eastAsia="Times New Roman" w:hAnsi="Calibri"/>
          <w:bCs/>
          <w:sz w:val="24"/>
          <w:szCs w:val="24"/>
          <w:lang w:val="fr-FR"/>
        </w:rPr>
        <w:t>.</w:t>
      </w:r>
    </w:p>
    <w:p w14:paraId="1D8CDCF1" w14:textId="77777777" w:rsidR="00377879" w:rsidRPr="00486013" w:rsidRDefault="00377879" w:rsidP="00377879">
      <w:pPr>
        <w:spacing w:before="0" w:after="0" w:line="259" w:lineRule="auto"/>
        <w:jc w:val="both"/>
        <w:rPr>
          <w:rFonts w:ascii="Calibri" w:eastAsia="Times New Roman" w:hAnsi="Calibri"/>
          <w:bCs/>
          <w:sz w:val="24"/>
          <w:szCs w:val="24"/>
          <w:lang w:val="fr-FR"/>
        </w:rPr>
      </w:pPr>
    </w:p>
    <w:p w14:paraId="5DE9C1C6" w14:textId="5C1BD909" w:rsidR="005558DA" w:rsidRPr="00486013" w:rsidRDefault="005558DA" w:rsidP="005558DA">
      <w:pPr>
        <w:spacing w:before="0" w:after="0" w:line="256" w:lineRule="auto"/>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Este </w:t>
      </w:r>
      <w:proofErr w:type="spellStart"/>
      <w:r w:rsidRPr="00486013">
        <w:rPr>
          <w:rFonts w:ascii="Calibri" w:eastAsia="Times New Roman" w:hAnsi="Calibri"/>
          <w:bCs/>
          <w:sz w:val="24"/>
          <w:szCs w:val="24"/>
          <w:lang w:val="fr-FR"/>
        </w:rPr>
        <w:t>obligatorie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menţinerea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dreptului</w:t>
      </w:r>
      <w:proofErr w:type="spellEnd"/>
      <w:r w:rsidRPr="00486013">
        <w:rPr>
          <w:rFonts w:ascii="Calibri" w:eastAsia="Times New Roman" w:hAnsi="Calibri"/>
          <w:bCs/>
          <w:sz w:val="24"/>
          <w:szCs w:val="24"/>
          <w:lang w:val="fr-FR"/>
        </w:rPr>
        <w:t xml:space="preserve"> real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imobilului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toată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durabilitate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investiţiei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respectiv</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menţinere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obligatorie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investiției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după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finalizarea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implementării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minim</w:t>
      </w:r>
      <w:proofErr w:type="spellEnd"/>
      <w:r w:rsidRPr="00486013">
        <w:rPr>
          <w:rFonts w:ascii="Calibri" w:eastAsia="Times New Roman" w:hAnsi="Calibri"/>
          <w:bCs/>
          <w:sz w:val="24"/>
          <w:szCs w:val="24"/>
          <w:lang w:val="fr-FR"/>
        </w:rPr>
        <w:t xml:space="preserve"> 5 </w:t>
      </w:r>
      <w:proofErr w:type="spellStart"/>
      <w:r w:rsidRPr="00486013">
        <w:rPr>
          <w:rFonts w:ascii="Calibri" w:eastAsia="Times New Roman" w:hAnsi="Calibri"/>
          <w:bCs/>
          <w:sz w:val="24"/>
          <w:szCs w:val="24"/>
          <w:lang w:val="fr-FR"/>
        </w:rPr>
        <w:t>ani</w:t>
      </w:r>
      <w:proofErr w:type="spellEnd"/>
      <w:r w:rsidRPr="00486013">
        <w:rPr>
          <w:rFonts w:ascii="Calibri" w:eastAsia="Times New Roman" w:hAnsi="Calibri"/>
          <w:bCs/>
          <w:sz w:val="24"/>
          <w:szCs w:val="24"/>
          <w:lang w:val="fr-FR"/>
        </w:rPr>
        <w:t xml:space="preserve"> de la </w:t>
      </w:r>
      <w:proofErr w:type="spellStart"/>
      <w:r w:rsidRPr="00486013">
        <w:rPr>
          <w:rFonts w:ascii="Calibri" w:eastAsia="Times New Roman" w:hAnsi="Calibri"/>
          <w:bCs/>
          <w:sz w:val="24"/>
          <w:szCs w:val="24"/>
          <w:lang w:val="fr-FR"/>
        </w:rPr>
        <w:t>efectuarea</w:t>
      </w:r>
      <w:proofErr w:type="spellEnd"/>
      <w:r w:rsidRPr="00486013">
        <w:rPr>
          <w:rFonts w:ascii="Calibri" w:eastAsia="Times New Roman" w:hAnsi="Calibri"/>
          <w:bCs/>
          <w:sz w:val="24"/>
          <w:szCs w:val="24"/>
          <w:lang w:val="fr-FR"/>
        </w:rPr>
        <w:t xml:space="preserve"> de AM a </w:t>
      </w:r>
      <w:proofErr w:type="spellStart"/>
      <w:r w:rsidRPr="00486013">
        <w:rPr>
          <w:rFonts w:ascii="Calibri" w:eastAsia="Times New Roman" w:hAnsi="Calibri"/>
          <w:bCs/>
          <w:sz w:val="24"/>
          <w:szCs w:val="24"/>
          <w:lang w:val="fr-FR"/>
        </w:rPr>
        <w:t>plății</w:t>
      </w:r>
      <w:proofErr w:type="spellEnd"/>
      <w:r w:rsidRPr="00486013">
        <w:rPr>
          <w:rFonts w:ascii="Calibri" w:eastAsia="Times New Roman" w:hAnsi="Calibri"/>
          <w:bCs/>
          <w:sz w:val="24"/>
          <w:szCs w:val="24"/>
          <w:lang w:val="fr-FR"/>
        </w:rPr>
        <w:t xml:space="preserve"> finale </w:t>
      </w:r>
      <w:proofErr w:type="spellStart"/>
      <w:r w:rsidRPr="00486013">
        <w:rPr>
          <w:rFonts w:ascii="Calibri" w:eastAsia="Times New Roman" w:hAnsi="Calibri"/>
          <w:bCs/>
          <w:sz w:val="24"/>
          <w:szCs w:val="24"/>
          <w:lang w:val="fr-FR"/>
        </w:rPr>
        <w:t>catre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beneficiar</w:t>
      </w:r>
      <w:proofErr w:type="spellEnd"/>
      <w:r w:rsidRPr="00486013">
        <w:rPr>
          <w:rFonts w:ascii="Calibri" w:eastAsia="Times New Roman" w:hAnsi="Calibri"/>
          <w:bCs/>
          <w:sz w:val="24"/>
          <w:szCs w:val="24"/>
          <w:lang w:val="fr-FR"/>
        </w:rPr>
        <w:t>).</w:t>
      </w:r>
    </w:p>
    <w:p w14:paraId="6BBBAE3B" w14:textId="77777777" w:rsidR="005558DA" w:rsidRPr="00486013" w:rsidRDefault="005558DA" w:rsidP="005558DA">
      <w:pPr>
        <w:spacing w:before="0" w:after="0" w:line="256" w:lineRule="auto"/>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Prin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implementare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 xml:space="preserve"> se </w:t>
      </w:r>
      <w:proofErr w:type="spellStart"/>
      <w:r w:rsidRPr="00486013">
        <w:rPr>
          <w:rFonts w:ascii="Calibri" w:eastAsia="Times New Roman" w:hAnsi="Calibri"/>
          <w:bCs/>
          <w:sz w:val="24"/>
          <w:szCs w:val="24"/>
          <w:lang w:val="fr-FR"/>
        </w:rPr>
        <w:t>înţelege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care se </w:t>
      </w:r>
      <w:proofErr w:type="spellStart"/>
      <w:r w:rsidRPr="00486013">
        <w:rPr>
          <w:rFonts w:ascii="Calibri" w:eastAsia="Times New Roman" w:hAnsi="Calibri"/>
          <w:bCs/>
          <w:sz w:val="24"/>
          <w:szCs w:val="24"/>
          <w:lang w:val="fr-FR"/>
        </w:rPr>
        <w:t>finalizează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toate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activităţile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aferente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w:t>
      </w:r>
    </w:p>
    <w:p w14:paraId="1A17FD74" w14:textId="77777777" w:rsidR="005558DA" w:rsidRPr="00486013" w:rsidRDefault="005558DA" w:rsidP="005558DA">
      <w:pPr>
        <w:spacing w:before="0" w:after="0" w:line="256" w:lineRule="auto"/>
        <w:jc w:val="both"/>
        <w:rPr>
          <w:rFonts w:ascii="Calibri" w:eastAsia="Times New Roman" w:hAnsi="Calibri"/>
          <w:bCs/>
          <w:sz w:val="24"/>
          <w:szCs w:val="24"/>
          <w:lang w:val="fr-FR"/>
        </w:rPr>
      </w:pPr>
    </w:p>
    <w:p w14:paraId="256313E6" w14:textId="77777777" w:rsidR="005558DA" w:rsidRPr="00486013" w:rsidRDefault="005558DA" w:rsidP="005558DA">
      <w:pPr>
        <w:spacing w:before="0" w:after="0" w:line="256" w:lineRule="auto"/>
        <w:jc w:val="both"/>
        <w:rPr>
          <w:rFonts w:ascii="Calibri" w:eastAsia="Times New Roman" w:hAnsi="Calibri"/>
          <w:bCs/>
          <w:sz w:val="24"/>
          <w:szCs w:val="24"/>
          <w:lang w:val="fr-FR"/>
        </w:rPr>
      </w:pPr>
      <w:proofErr w:type="spellStart"/>
      <w:proofErr w:type="gramStart"/>
      <w:r w:rsidRPr="00486013">
        <w:rPr>
          <w:rFonts w:ascii="Calibri" w:eastAsia="Times New Roman" w:hAnsi="Calibri"/>
          <w:bCs/>
          <w:sz w:val="24"/>
          <w:szCs w:val="24"/>
          <w:lang w:val="fr-FR"/>
        </w:rPr>
        <w:t>Notă</w:t>
      </w:r>
      <w:proofErr w:type="spellEnd"/>
      <w:r w:rsidRPr="00486013">
        <w:rPr>
          <w:rFonts w:ascii="Calibri" w:eastAsia="Times New Roman" w:hAnsi="Calibri"/>
          <w:bCs/>
          <w:sz w:val="24"/>
          <w:szCs w:val="24"/>
          <w:lang w:val="fr-FR"/>
        </w:rPr>
        <w:t>!</w:t>
      </w:r>
      <w:proofErr w:type="gram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Dacă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parcursul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perioadei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implementare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contractului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durabilitate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acestuia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sunt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afectate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condițiile</w:t>
      </w:r>
      <w:proofErr w:type="spellEnd"/>
      <w:r w:rsidRPr="00486013">
        <w:rPr>
          <w:rFonts w:ascii="Calibri" w:eastAsia="Times New Roman" w:hAnsi="Calibri"/>
          <w:bCs/>
          <w:sz w:val="24"/>
          <w:szCs w:val="24"/>
          <w:lang w:val="fr-FR"/>
        </w:rPr>
        <w:t xml:space="preserve"> de construire/</w:t>
      </w:r>
      <w:proofErr w:type="spellStart"/>
      <w:r w:rsidRPr="00486013">
        <w:rPr>
          <w:rFonts w:ascii="Calibri" w:eastAsia="Times New Roman" w:hAnsi="Calibri"/>
          <w:bCs/>
          <w:sz w:val="24"/>
          <w:szCs w:val="24"/>
          <w:lang w:val="fr-FR"/>
        </w:rPr>
        <w:t>exploatare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infrastructurii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imobilului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aferent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beneficiarul</w:t>
      </w:r>
      <w:proofErr w:type="spellEnd"/>
      <w:r w:rsidRPr="00486013">
        <w:rPr>
          <w:rFonts w:ascii="Calibri" w:eastAsia="Times New Roman" w:hAnsi="Calibri"/>
          <w:bCs/>
          <w:sz w:val="24"/>
          <w:szCs w:val="24"/>
          <w:lang w:val="fr-FR"/>
        </w:rPr>
        <w:t xml:space="preserve"> are </w:t>
      </w:r>
      <w:proofErr w:type="spellStart"/>
      <w:r w:rsidRPr="00486013">
        <w:rPr>
          <w:rFonts w:ascii="Calibri" w:eastAsia="Times New Roman" w:hAnsi="Calibri"/>
          <w:bCs/>
          <w:sz w:val="24"/>
          <w:szCs w:val="24"/>
          <w:lang w:val="fr-FR"/>
        </w:rPr>
        <w:t>obligația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contractuală</w:t>
      </w:r>
      <w:proofErr w:type="spellEnd"/>
      <w:r w:rsidRPr="00486013">
        <w:rPr>
          <w:rFonts w:ascii="Calibri" w:eastAsia="Times New Roman" w:hAnsi="Calibri"/>
          <w:bCs/>
          <w:sz w:val="24"/>
          <w:szCs w:val="24"/>
          <w:lang w:val="fr-FR"/>
        </w:rPr>
        <w:t xml:space="preserve"> </w:t>
      </w:r>
      <w:proofErr w:type="gramStart"/>
      <w:r w:rsidRPr="00486013">
        <w:rPr>
          <w:rFonts w:ascii="Calibri" w:eastAsia="Times New Roman" w:hAnsi="Calibri"/>
          <w:bCs/>
          <w:sz w:val="24"/>
          <w:szCs w:val="24"/>
          <w:lang w:val="fr-FR"/>
        </w:rPr>
        <w:t>de a</w:t>
      </w:r>
      <w:proofErr w:type="gram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returna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finanțarea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nerambursabilă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acordată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precum</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penalități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dacă</w:t>
      </w:r>
      <w:proofErr w:type="spellEnd"/>
      <w:r w:rsidRPr="00486013">
        <w:rPr>
          <w:rFonts w:ascii="Calibri" w:eastAsia="Times New Roman" w:hAnsi="Calibri"/>
          <w:bCs/>
          <w:sz w:val="24"/>
          <w:szCs w:val="24"/>
          <w:lang w:val="fr-FR"/>
        </w:rPr>
        <w:t xml:space="preserve"> este </w:t>
      </w:r>
      <w:proofErr w:type="spellStart"/>
      <w:r w:rsidRPr="00486013">
        <w:rPr>
          <w:rFonts w:ascii="Calibri" w:eastAsia="Times New Roman" w:hAnsi="Calibri"/>
          <w:bCs/>
          <w:sz w:val="24"/>
          <w:szCs w:val="24"/>
          <w:lang w:val="fr-FR"/>
        </w:rPr>
        <w:t>cazul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conformitate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prevederile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contractuale</w:t>
      </w:r>
      <w:proofErr w:type="spellEnd"/>
      <w:r w:rsidRPr="00486013">
        <w:rPr>
          <w:rFonts w:ascii="Calibri" w:eastAsia="Times New Roman" w:hAnsi="Calibri"/>
          <w:bCs/>
          <w:sz w:val="24"/>
          <w:szCs w:val="24"/>
          <w:lang w:val="fr-FR"/>
        </w:rPr>
        <w:t>.</w:t>
      </w:r>
    </w:p>
    <w:p w14:paraId="538FAF10" w14:textId="77777777" w:rsidR="005624B8" w:rsidRPr="00486013" w:rsidRDefault="005624B8" w:rsidP="005558DA">
      <w:pPr>
        <w:spacing w:before="0" w:after="0" w:line="256" w:lineRule="auto"/>
        <w:jc w:val="both"/>
        <w:rPr>
          <w:rFonts w:ascii="Calibri" w:eastAsia="Times New Roman" w:hAnsi="Calibri"/>
          <w:bCs/>
          <w:sz w:val="24"/>
          <w:szCs w:val="24"/>
          <w:lang w:val="fr-FR"/>
        </w:rPr>
      </w:pPr>
    </w:p>
    <w:p w14:paraId="2A8895E1" w14:textId="7843C58A" w:rsidR="005558DA" w:rsidRPr="00486013" w:rsidRDefault="005558DA" w:rsidP="005558DA">
      <w:pPr>
        <w:spacing w:before="0" w:after="0" w:line="256" w:lineRule="auto"/>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proiectele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investiții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care este </w:t>
      </w:r>
      <w:proofErr w:type="spellStart"/>
      <w:r w:rsidRPr="00486013">
        <w:rPr>
          <w:rFonts w:ascii="Calibri" w:eastAsia="Times New Roman" w:hAnsi="Calibri"/>
          <w:bCs/>
          <w:sz w:val="24"/>
          <w:szCs w:val="24"/>
          <w:lang w:val="fr-FR"/>
        </w:rPr>
        <w:t>necesară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obținerea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autorizației</w:t>
      </w:r>
      <w:proofErr w:type="spellEnd"/>
      <w:r w:rsidRPr="00486013">
        <w:rPr>
          <w:rFonts w:ascii="Calibri" w:eastAsia="Times New Roman" w:hAnsi="Calibri"/>
          <w:bCs/>
          <w:sz w:val="24"/>
          <w:szCs w:val="24"/>
          <w:lang w:val="fr-FR"/>
        </w:rPr>
        <w:t xml:space="preserve"> de construire, </w:t>
      </w:r>
      <w:proofErr w:type="spellStart"/>
      <w:r w:rsidRPr="00486013">
        <w:rPr>
          <w:rFonts w:ascii="Calibri" w:eastAsia="Times New Roman" w:hAnsi="Calibri"/>
          <w:bCs/>
          <w:sz w:val="24"/>
          <w:szCs w:val="24"/>
          <w:lang w:val="fr-FR"/>
        </w:rPr>
        <w:t>solicitantul</w:t>
      </w:r>
      <w:proofErr w:type="spellEnd"/>
      <w:r w:rsidRPr="00486013">
        <w:rPr>
          <w:rFonts w:ascii="Calibri" w:eastAsia="Times New Roman" w:hAnsi="Calibri"/>
          <w:bCs/>
          <w:sz w:val="24"/>
          <w:szCs w:val="24"/>
          <w:lang w:val="fr-FR"/>
        </w:rPr>
        <w:t xml:space="preserve"> are </w:t>
      </w:r>
      <w:proofErr w:type="spellStart"/>
      <w:r w:rsidRPr="00486013">
        <w:rPr>
          <w:rFonts w:ascii="Calibri" w:eastAsia="Times New Roman" w:hAnsi="Calibri"/>
          <w:bCs/>
          <w:sz w:val="24"/>
          <w:szCs w:val="24"/>
          <w:lang w:val="fr-FR"/>
        </w:rPr>
        <w:t>obligația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condițiile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la </w:t>
      </w:r>
      <w:proofErr w:type="spellStart"/>
      <w:r w:rsidRPr="00486013">
        <w:rPr>
          <w:rFonts w:ascii="Calibri" w:eastAsia="Times New Roman" w:hAnsi="Calibri"/>
          <w:bCs/>
          <w:sz w:val="24"/>
          <w:szCs w:val="24"/>
          <w:lang w:val="fr-FR"/>
        </w:rPr>
        <w:t>termenele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Ghidul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etapa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contractare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respectiv</w:t>
      </w:r>
      <w:proofErr w:type="spellEnd"/>
      <w:r w:rsidRPr="00486013">
        <w:rPr>
          <w:rFonts w:ascii="Calibri" w:eastAsia="Times New Roman" w:hAnsi="Calibri"/>
          <w:bCs/>
          <w:sz w:val="24"/>
          <w:szCs w:val="24"/>
          <w:lang w:val="fr-FR"/>
        </w:rPr>
        <w:t xml:space="preserve"> nu mai </w:t>
      </w:r>
      <w:proofErr w:type="spellStart"/>
      <w:r w:rsidRPr="00486013">
        <w:rPr>
          <w:rFonts w:ascii="Calibri" w:eastAsia="Times New Roman" w:hAnsi="Calibri"/>
          <w:bCs/>
          <w:sz w:val="24"/>
          <w:szCs w:val="24"/>
          <w:lang w:val="fr-FR"/>
        </w:rPr>
        <w:t>târziu</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semnarea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contractului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gramStart"/>
      <w:r w:rsidRPr="00486013">
        <w:rPr>
          <w:rFonts w:ascii="Calibri" w:eastAsia="Times New Roman" w:hAnsi="Calibri"/>
          <w:bCs/>
          <w:sz w:val="24"/>
          <w:szCs w:val="24"/>
          <w:lang w:val="fr-FR"/>
        </w:rPr>
        <w:t>de a</w:t>
      </w:r>
      <w:proofErr w:type="gramEnd"/>
      <w:r w:rsidRPr="00486013">
        <w:rPr>
          <w:rFonts w:ascii="Calibri" w:eastAsia="Times New Roman" w:hAnsi="Calibri"/>
          <w:bCs/>
          <w:sz w:val="24"/>
          <w:szCs w:val="24"/>
          <w:lang w:val="fr-FR"/>
        </w:rPr>
        <w:t xml:space="preserve"> face </w:t>
      </w:r>
      <w:proofErr w:type="spellStart"/>
      <w:r w:rsidRPr="00486013">
        <w:rPr>
          <w:rFonts w:ascii="Calibri" w:eastAsia="Times New Roman" w:hAnsi="Calibri"/>
          <w:bCs/>
          <w:sz w:val="24"/>
          <w:szCs w:val="24"/>
          <w:lang w:val="fr-FR"/>
        </w:rPr>
        <w:lastRenderedPageBreak/>
        <w:t>dovada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unui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w:t>
      </w:r>
      <w:proofErr w:type="spellEnd"/>
      <w:r w:rsidRPr="00486013">
        <w:rPr>
          <w:rFonts w:ascii="Calibri" w:eastAsia="Times New Roman" w:hAnsi="Calibri"/>
          <w:bCs/>
          <w:sz w:val="24"/>
          <w:szCs w:val="24"/>
          <w:lang w:val="fr-FR"/>
        </w:rPr>
        <w:t xml:space="preserve"> real.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situația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etapa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contractare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beneficiarul</w:t>
      </w:r>
      <w:proofErr w:type="spellEnd"/>
      <w:r w:rsidRPr="00486013">
        <w:rPr>
          <w:rFonts w:ascii="Calibri" w:eastAsia="Times New Roman" w:hAnsi="Calibri"/>
          <w:bCs/>
          <w:sz w:val="24"/>
          <w:szCs w:val="24"/>
          <w:lang w:val="fr-FR"/>
        </w:rPr>
        <w:t xml:space="preserve"> nu </w:t>
      </w:r>
      <w:proofErr w:type="spellStart"/>
      <w:r w:rsidRPr="00486013">
        <w:rPr>
          <w:rFonts w:ascii="Calibri" w:eastAsia="Times New Roman" w:hAnsi="Calibri"/>
          <w:bCs/>
          <w:sz w:val="24"/>
          <w:szCs w:val="24"/>
          <w:lang w:val="fr-FR"/>
        </w:rPr>
        <w:t>demonstrează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că</w:t>
      </w:r>
      <w:proofErr w:type="spellEnd"/>
      <w:r w:rsidRPr="00486013">
        <w:rPr>
          <w:rFonts w:ascii="Calibri" w:eastAsia="Times New Roman" w:hAnsi="Calibri"/>
          <w:bCs/>
          <w:sz w:val="24"/>
          <w:szCs w:val="24"/>
          <w:lang w:val="fr-FR"/>
        </w:rPr>
        <w:t xml:space="preserve"> este </w:t>
      </w:r>
      <w:proofErr w:type="spellStart"/>
      <w:r w:rsidRPr="00486013">
        <w:rPr>
          <w:rFonts w:ascii="Calibri" w:eastAsia="Times New Roman" w:hAnsi="Calibri"/>
          <w:bCs/>
          <w:sz w:val="24"/>
          <w:szCs w:val="24"/>
          <w:lang w:val="fr-FR"/>
        </w:rPr>
        <w:t>titularul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dreptului</w:t>
      </w:r>
      <w:proofErr w:type="spellEnd"/>
      <w:r w:rsidRPr="00486013">
        <w:rPr>
          <w:rFonts w:ascii="Calibri" w:eastAsia="Times New Roman" w:hAnsi="Calibri"/>
          <w:bCs/>
          <w:sz w:val="24"/>
          <w:szCs w:val="24"/>
          <w:lang w:val="fr-FR"/>
        </w:rPr>
        <w:t xml:space="preserve"> real </w:t>
      </w:r>
      <w:proofErr w:type="spellStart"/>
      <w:r w:rsidRPr="00486013">
        <w:rPr>
          <w:rFonts w:ascii="Calibri" w:eastAsia="Times New Roman" w:hAnsi="Calibri"/>
          <w:bCs/>
          <w:sz w:val="24"/>
          <w:szCs w:val="24"/>
          <w:lang w:val="fr-FR"/>
        </w:rPr>
        <w:t>solicitat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ghid</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cererea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poate</w:t>
      </w:r>
      <w:proofErr w:type="spellEnd"/>
      <w:r w:rsidRPr="00486013">
        <w:rPr>
          <w:rFonts w:ascii="Calibri" w:eastAsia="Times New Roman" w:hAnsi="Calibri"/>
          <w:bCs/>
          <w:sz w:val="24"/>
          <w:szCs w:val="24"/>
          <w:lang w:val="fr-FR"/>
        </w:rPr>
        <w:t xml:space="preserve"> fi </w:t>
      </w:r>
      <w:proofErr w:type="spellStart"/>
      <w:r w:rsidRPr="00486013">
        <w:rPr>
          <w:rFonts w:ascii="Calibri" w:eastAsia="Times New Roman" w:hAnsi="Calibri"/>
          <w:bCs/>
          <w:sz w:val="24"/>
          <w:szCs w:val="24"/>
          <w:lang w:val="fr-FR"/>
        </w:rPr>
        <w:t>respinsă</w:t>
      </w:r>
      <w:proofErr w:type="spellEnd"/>
      <w:r w:rsidRPr="00486013">
        <w:rPr>
          <w:rFonts w:ascii="Calibri" w:eastAsia="Times New Roman" w:hAnsi="Calibri"/>
          <w:bCs/>
          <w:sz w:val="24"/>
          <w:szCs w:val="24"/>
          <w:lang w:val="fr-FR"/>
        </w:rPr>
        <w:t>.</w:t>
      </w:r>
    </w:p>
    <w:p w14:paraId="54EA9E45" w14:textId="77777777" w:rsidR="005558DA" w:rsidRPr="00486013" w:rsidRDefault="005558DA" w:rsidP="005558DA">
      <w:pPr>
        <w:spacing w:before="0" w:after="0" w:line="256" w:lineRule="auto"/>
        <w:jc w:val="both"/>
        <w:rPr>
          <w:rFonts w:ascii="Calibri" w:eastAsia="Times New Roman" w:hAnsi="Calibri"/>
          <w:bCs/>
          <w:sz w:val="24"/>
          <w:szCs w:val="24"/>
          <w:lang w:val="fr-FR"/>
        </w:rPr>
      </w:pPr>
    </w:p>
    <w:p w14:paraId="47C6AC7C" w14:textId="40437DF4" w:rsidR="005558DA" w:rsidRPr="00486013" w:rsidRDefault="005558DA" w:rsidP="005558DA">
      <w:pPr>
        <w:spacing w:before="0" w:after="0" w:line="256" w:lineRule="auto"/>
        <w:jc w:val="both"/>
        <w:rPr>
          <w:rFonts w:ascii="Calibri" w:eastAsia="Times New Roman" w:hAnsi="Calibri"/>
          <w:bCs/>
          <w:sz w:val="24"/>
          <w:szCs w:val="24"/>
          <w:lang w:val="fr-FR"/>
        </w:rPr>
      </w:pPr>
      <w:proofErr w:type="spellStart"/>
      <w:proofErr w:type="gramStart"/>
      <w:r w:rsidRPr="00486013">
        <w:rPr>
          <w:rFonts w:ascii="Calibri" w:eastAsia="Times New Roman" w:hAnsi="Calibri"/>
          <w:bCs/>
          <w:sz w:val="24"/>
          <w:szCs w:val="24"/>
          <w:lang w:val="fr-FR"/>
        </w:rPr>
        <w:t>Notă</w:t>
      </w:r>
      <w:proofErr w:type="spellEnd"/>
      <w:r w:rsidRPr="00486013">
        <w:rPr>
          <w:rFonts w:ascii="Calibri" w:eastAsia="Times New Roman" w:hAnsi="Calibri"/>
          <w:bCs/>
          <w:sz w:val="24"/>
          <w:szCs w:val="24"/>
          <w:lang w:val="fr-FR"/>
        </w:rPr>
        <w:t>!</w:t>
      </w:r>
      <w:proofErr w:type="gram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proiectele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investiții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bunurile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imobile</w:t>
      </w:r>
      <w:proofErr w:type="spellEnd"/>
      <w:r w:rsidRPr="00486013">
        <w:rPr>
          <w:rFonts w:ascii="Calibri" w:eastAsia="Times New Roman" w:hAnsi="Calibri"/>
          <w:bCs/>
          <w:sz w:val="24"/>
          <w:szCs w:val="24"/>
          <w:lang w:val="fr-FR"/>
        </w:rPr>
        <w:t xml:space="preserve"> care fac </w:t>
      </w:r>
      <w:proofErr w:type="spellStart"/>
      <w:r w:rsidRPr="00486013">
        <w:rPr>
          <w:rFonts w:ascii="Calibri" w:eastAsia="Times New Roman" w:hAnsi="Calibri"/>
          <w:bCs/>
          <w:sz w:val="24"/>
          <w:szCs w:val="24"/>
          <w:lang w:val="fr-FR"/>
        </w:rPr>
        <w:t>obiectul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cererii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trebuie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îndeplinească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mod </w:t>
      </w:r>
      <w:proofErr w:type="spellStart"/>
      <w:r w:rsidRPr="00486013">
        <w:rPr>
          <w:rFonts w:ascii="Calibri" w:eastAsia="Times New Roman" w:hAnsi="Calibri"/>
          <w:bCs/>
          <w:sz w:val="24"/>
          <w:szCs w:val="24"/>
          <w:lang w:val="fr-FR"/>
        </w:rPr>
        <w:t>cumulativ</w:t>
      </w:r>
      <w:proofErr w:type="spellEnd"/>
      <w:r w:rsidRPr="00486013">
        <w:rPr>
          <w:rFonts w:ascii="Calibri" w:eastAsia="Times New Roman" w:hAnsi="Calibri"/>
          <w:bCs/>
          <w:sz w:val="24"/>
          <w:szCs w:val="24"/>
          <w:lang w:val="fr-FR"/>
        </w:rPr>
        <w:t xml:space="preserve">, nu mai </w:t>
      </w:r>
      <w:proofErr w:type="spellStart"/>
      <w:r w:rsidRPr="00486013">
        <w:rPr>
          <w:rFonts w:ascii="Calibri" w:eastAsia="Times New Roman" w:hAnsi="Calibri"/>
          <w:bCs/>
          <w:sz w:val="24"/>
          <w:szCs w:val="24"/>
          <w:lang w:val="fr-FR"/>
        </w:rPr>
        <w:t>târziu</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semnarea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contractului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emiterea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deciziei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după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caz</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următoarele</w:t>
      </w:r>
      <w:proofErr w:type="spellEnd"/>
      <w:r w:rsidRPr="00486013">
        <w:rPr>
          <w:rFonts w:ascii="Calibri" w:eastAsia="Times New Roman" w:hAnsi="Calibri"/>
          <w:bCs/>
          <w:sz w:val="24"/>
          <w:szCs w:val="24"/>
          <w:lang w:val="fr-FR"/>
        </w:rPr>
        <w:t xml:space="preserve"> </w:t>
      </w:r>
      <w:proofErr w:type="spellStart"/>
      <w:proofErr w:type="gramStart"/>
      <w:r w:rsidRPr="00486013">
        <w:rPr>
          <w:rFonts w:ascii="Calibri" w:eastAsia="Times New Roman" w:hAnsi="Calibri"/>
          <w:bCs/>
          <w:sz w:val="24"/>
          <w:szCs w:val="24"/>
          <w:lang w:val="fr-FR"/>
        </w:rPr>
        <w:t>condiții</w:t>
      </w:r>
      <w:proofErr w:type="spellEnd"/>
      <w:r w:rsidRPr="00486013">
        <w:rPr>
          <w:rFonts w:ascii="Calibri" w:eastAsia="Times New Roman" w:hAnsi="Calibri"/>
          <w:bCs/>
          <w:sz w:val="24"/>
          <w:szCs w:val="24"/>
          <w:lang w:val="fr-FR"/>
        </w:rPr>
        <w:t>:</w:t>
      </w:r>
      <w:proofErr w:type="gramEnd"/>
    </w:p>
    <w:p w14:paraId="2BD3EEB5" w14:textId="77777777" w:rsidR="005558DA" w:rsidRPr="00486013" w:rsidRDefault="005558DA" w:rsidP="00681B8A">
      <w:pPr>
        <w:spacing w:before="0" w:after="0" w:line="256" w:lineRule="auto"/>
        <w:ind w:left="708"/>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a.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fie </w:t>
      </w:r>
      <w:proofErr w:type="spellStart"/>
      <w:r w:rsidRPr="00486013">
        <w:rPr>
          <w:rFonts w:ascii="Calibri" w:eastAsia="Times New Roman" w:hAnsi="Calibri"/>
          <w:bCs/>
          <w:sz w:val="24"/>
          <w:szCs w:val="24"/>
          <w:lang w:val="fr-FR"/>
        </w:rPr>
        <w:t>libere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orice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sarcini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interdicții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incompatibile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activităților</w:t>
      </w:r>
      <w:proofErr w:type="spellEnd"/>
      <w:r w:rsidRPr="00486013">
        <w:rPr>
          <w:rFonts w:ascii="Calibri" w:eastAsia="Times New Roman" w:hAnsi="Calibri"/>
          <w:bCs/>
          <w:sz w:val="24"/>
          <w:szCs w:val="24"/>
          <w:lang w:val="fr-FR"/>
        </w:rPr>
        <w:t xml:space="preserve"> </w:t>
      </w:r>
      <w:proofErr w:type="spellStart"/>
      <w:proofErr w:type="gram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w:t>
      </w:r>
      <w:proofErr w:type="gramEnd"/>
    </w:p>
    <w:p w14:paraId="7C79718A" w14:textId="77777777" w:rsidR="005558DA" w:rsidRPr="00486013" w:rsidRDefault="005558DA" w:rsidP="00681B8A">
      <w:pPr>
        <w:spacing w:before="0" w:after="0" w:line="256" w:lineRule="auto"/>
        <w:ind w:left="708"/>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b.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nu </w:t>
      </w:r>
      <w:proofErr w:type="spellStart"/>
      <w:r w:rsidRPr="00486013">
        <w:rPr>
          <w:rFonts w:ascii="Calibri" w:eastAsia="Times New Roman" w:hAnsi="Calibri"/>
          <w:bCs/>
          <w:sz w:val="24"/>
          <w:szCs w:val="24"/>
          <w:lang w:val="fr-FR"/>
        </w:rPr>
        <w:t>facă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obiectul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unor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garanții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cesionări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nici</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unei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w:t>
      </w:r>
      <w:proofErr w:type="spellEnd"/>
      <w:r w:rsidRPr="00486013">
        <w:rPr>
          <w:rFonts w:ascii="Calibri" w:eastAsia="Times New Roman" w:hAnsi="Calibri"/>
          <w:bCs/>
          <w:sz w:val="24"/>
          <w:szCs w:val="24"/>
          <w:lang w:val="fr-FR"/>
        </w:rPr>
        <w:t xml:space="preserve"> forme de </w:t>
      </w:r>
      <w:proofErr w:type="spellStart"/>
      <w:r w:rsidRPr="00486013">
        <w:rPr>
          <w:rFonts w:ascii="Calibri" w:eastAsia="Times New Roman" w:hAnsi="Calibri"/>
          <w:bCs/>
          <w:sz w:val="24"/>
          <w:szCs w:val="24"/>
          <w:lang w:val="fr-FR"/>
        </w:rPr>
        <w:t>sarcini</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ar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putea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afecta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w:t>
      </w:r>
      <w:proofErr w:type="spellEnd"/>
      <w:r w:rsidRPr="00486013">
        <w:rPr>
          <w:rFonts w:ascii="Calibri" w:eastAsia="Times New Roman" w:hAnsi="Calibri"/>
          <w:bCs/>
          <w:sz w:val="24"/>
          <w:szCs w:val="24"/>
          <w:lang w:val="fr-FR"/>
        </w:rPr>
        <w:t xml:space="preserve"> </w:t>
      </w:r>
      <w:proofErr w:type="spellStart"/>
      <w:proofErr w:type="gramStart"/>
      <w:r w:rsidRPr="00486013">
        <w:rPr>
          <w:rFonts w:ascii="Calibri" w:eastAsia="Times New Roman" w:hAnsi="Calibri"/>
          <w:bCs/>
          <w:sz w:val="24"/>
          <w:szCs w:val="24"/>
          <w:lang w:val="fr-FR"/>
        </w:rPr>
        <w:t>invocat</w:t>
      </w:r>
      <w:proofErr w:type="spellEnd"/>
      <w:r w:rsidRPr="00486013">
        <w:rPr>
          <w:rFonts w:ascii="Calibri" w:eastAsia="Times New Roman" w:hAnsi="Calibri"/>
          <w:bCs/>
          <w:sz w:val="24"/>
          <w:szCs w:val="24"/>
          <w:lang w:val="fr-FR"/>
        </w:rPr>
        <w:t>;</w:t>
      </w:r>
      <w:proofErr w:type="gramEnd"/>
    </w:p>
    <w:p w14:paraId="5A05A887" w14:textId="77777777" w:rsidR="005558DA" w:rsidRPr="00486013" w:rsidRDefault="005558DA" w:rsidP="00681B8A">
      <w:pPr>
        <w:spacing w:before="0" w:after="0" w:line="256" w:lineRule="auto"/>
        <w:ind w:left="708"/>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c.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nu </w:t>
      </w:r>
      <w:proofErr w:type="spellStart"/>
      <w:r w:rsidRPr="00486013">
        <w:rPr>
          <w:rFonts w:ascii="Calibri" w:eastAsia="Times New Roman" w:hAnsi="Calibri"/>
          <w:bCs/>
          <w:sz w:val="24"/>
          <w:szCs w:val="24"/>
          <w:lang w:val="fr-FR"/>
        </w:rPr>
        <w:t>facă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obiectul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unor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litigii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având</w:t>
      </w:r>
      <w:proofErr w:type="spellEnd"/>
      <w:r w:rsidRPr="00486013">
        <w:rPr>
          <w:rFonts w:ascii="Calibri" w:eastAsia="Times New Roman" w:hAnsi="Calibri"/>
          <w:bCs/>
          <w:sz w:val="24"/>
          <w:szCs w:val="24"/>
          <w:lang w:val="fr-FR"/>
        </w:rPr>
        <w:t xml:space="preserve"> ca </w:t>
      </w:r>
      <w:proofErr w:type="spellStart"/>
      <w:r w:rsidRPr="00486013">
        <w:rPr>
          <w:rFonts w:ascii="Calibri" w:eastAsia="Times New Roman" w:hAnsi="Calibri"/>
          <w:bCs/>
          <w:sz w:val="24"/>
          <w:szCs w:val="24"/>
          <w:lang w:val="fr-FR"/>
        </w:rPr>
        <w:t>obiect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invocat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către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aflate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curs</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soluționare</w:t>
      </w:r>
      <w:proofErr w:type="spellEnd"/>
      <w:r w:rsidRPr="00486013">
        <w:rPr>
          <w:rFonts w:ascii="Calibri" w:eastAsia="Times New Roman" w:hAnsi="Calibri"/>
          <w:bCs/>
          <w:sz w:val="24"/>
          <w:szCs w:val="24"/>
          <w:lang w:val="fr-FR"/>
        </w:rPr>
        <w:t xml:space="preserve"> la </w:t>
      </w:r>
      <w:proofErr w:type="spellStart"/>
      <w:r w:rsidRPr="00486013">
        <w:rPr>
          <w:rFonts w:ascii="Calibri" w:eastAsia="Times New Roman" w:hAnsi="Calibri"/>
          <w:bCs/>
          <w:sz w:val="24"/>
          <w:szCs w:val="24"/>
          <w:lang w:val="fr-FR"/>
        </w:rPr>
        <w:t>instanțele</w:t>
      </w:r>
      <w:proofErr w:type="spellEnd"/>
      <w:r w:rsidRPr="00486013">
        <w:rPr>
          <w:rFonts w:ascii="Calibri" w:eastAsia="Times New Roman" w:hAnsi="Calibri"/>
          <w:bCs/>
          <w:sz w:val="24"/>
          <w:szCs w:val="24"/>
          <w:lang w:val="fr-FR"/>
        </w:rPr>
        <w:t xml:space="preserve"> </w:t>
      </w:r>
      <w:proofErr w:type="spellStart"/>
      <w:proofErr w:type="gramStart"/>
      <w:r w:rsidRPr="00486013">
        <w:rPr>
          <w:rFonts w:ascii="Calibri" w:eastAsia="Times New Roman" w:hAnsi="Calibri"/>
          <w:bCs/>
          <w:sz w:val="24"/>
          <w:szCs w:val="24"/>
          <w:lang w:val="fr-FR"/>
        </w:rPr>
        <w:t>judecătorești</w:t>
      </w:r>
      <w:proofErr w:type="spellEnd"/>
      <w:r w:rsidRPr="00486013">
        <w:rPr>
          <w:rFonts w:ascii="Calibri" w:eastAsia="Times New Roman" w:hAnsi="Calibri"/>
          <w:bCs/>
          <w:sz w:val="24"/>
          <w:szCs w:val="24"/>
          <w:lang w:val="fr-FR"/>
        </w:rPr>
        <w:t>;</w:t>
      </w:r>
      <w:proofErr w:type="gramEnd"/>
    </w:p>
    <w:p w14:paraId="261F2460" w14:textId="77777777" w:rsidR="005558DA" w:rsidRPr="00486013" w:rsidRDefault="005558DA" w:rsidP="00681B8A">
      <w:pPr>
        <w:spacing w:before="0" w:after="0" w:line="256" w:lineRule="auto"/>
        <w:ind w:left="708"/>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d.  </w:t>
      </w:r>
      <w:proofErr w:type="spellStart"/>
      <w:proofErr w:type="gramStart"/>
      <w:r w:rsidRPr="00486013">
        <w:rPr>
          <w:rFonts w:ascii="Calibri" w:eastAsia="Times New Roman" w:hAnsi="Calibri"/>
          <w:bCs/>
          <w:sz w:val="24"/>
          <w:szCs w:val="24"/>
          <w:lang w:val="fr-FR"/>
        </w:rPr>
        <w:t>să</w:t>
      </w:r>
      <w:proofErr w:type="spellEnd"/>
      <w:proofErr w:type="gramEnd"/>
      <w:r w:rsidRPr="00486013">
        <w:rPr>
          <w:rFonts w:ascii="Calibri" w:eastAsia="Times New Roman" w:hAnsi="Calibri"/>
          <w:bCs/>
          <w:sz w:val="24"/>
          <w:szCs w:val="24"/>
          <w:lang w:val="fr-FR"/>
        </w:rPr>
        <w:t xml:space="preserve"> nu </w:t>
      </w:r>
      <w:proofErr w:type="spellStart"/>
      <w:r w:rsidRPr="00486013">
        <w:rPr>
          <w:rFonts w:ascii="Calibri" w:eastAsia="Times New Roman" w:hAnsi="Calibri"/>
          <w:bCs/>
          <w:sz w:val="24"/>
          <w:szCs w:val="24"/>
          <w:lang w:val="fr-FR"/>
        </w:rPr>
        <w:t>facă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obiectul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revendicărilor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potrivit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unor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legi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speciale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materie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comun</w:t>
      </w:r>
      <w:proofErr w:type="spellEnd"/>
      <w:r w:rsidRPr="00486013">
        <w:rPr>
          <w:rFonts w:ascii="Calibri" w:eastAsia="Times New Roman" w:hAnsi="Calibri"/>
          <w:bCs/>
          <w:sz w:val="24"/>
          <w:szCs w:val="24"/>
          <w:lang w:val="fr-FR"/>
        </w:rPr>
        <w:t>.</w:t>
      </w:r>
    </w:p>
    <w:p w14:paraId="19849D9A" w14:textId="77777777" w:rsidR="00043F9B" w:rsidRPr="00486013" w:rsidRDefault="00043F9B" w:rsidP="00043F9B">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Pentru elementele de mai sus, nu vor conduce la respingerea cererii de finanțare din procesul de evaluare, selecție și contractare, acele limite ale dreptului de proprietate care nu sunt incompatibile cu realizarea activităților proiectului, asupra bunurilor imobile  care fac obiectul cererii de finantare (de ex. servituți legale, servitutea de trecere cu piciorul etc). </w:t>
      </w:r>
    </w:p>
    <w:p w14:paraId="0F9EECE6" w14:textId="77777777" w:rsidR="00043F9B" w:rsidRPr="00486013" w:rsidRDefault="00043F9B" w:rsidP="00043F9B">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De asemenea, in perioada de implementare si in perioada in care se asigura caracterul durabil al proiectului, nu vor conduce la rezilierea contractului de finantare acele limite ale dreptului de proprietate care nu sunt incompatibile cu realizarea activităților proiectului, asupra bunurilor imobile  care fac obiectul cererii de finantare.</w:t>
      </w:r>
    </w:p>
    <w:p w14:paraId="46B47163" w14:textId="77777777" w:rsidR="005558DA" w:rsidRPr="00486013" w:rsidRDefault="005558DA" w:rsidP="005558DA">
      <w:pPr>
        <w:spacing w:before="0" w:after="0" w:line="256" w:lineRule="auto"/>
        <w:jc w:val="both"/>
        <w:rPr>
          <w:rFonts w:ascii="Calibri" w:eastAsia="Times New Roman" w:hAnsi="Calibri"/>
          <w:bCs/>
          <w:sz w:val="24"/>
          <w:szCs w:val="24"/>
          <w:lang w:val="fr-FR"/>
        </w:rPr>
      </w:pPr>
    </w:p>
    <w:p w14:paraId="136EB04B" w14:textId="77777777" w:rsidR="005558DA" w:rsidRPr="00486013" w:rsidRDefault="005558DA" w:rsidP="005558DA">
      <w:pPr>
        <w:spacing w:before="0" w:after="0" w:line="256" w:lineRule="auto"/>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De </w:t>
      </w:r>
      <w:proofErr w:type="spellStart"/>
      <w:r w:rsidRPr="00486013">
        <w:rPr>
          <w:rFonts w:ascii="Calibri" w:eastAsia="Times New Roman" w:hAnsi="Calibri"/>
          <w:bCs/>
          <w:sz w:val="24"/>
          <w:szCs w:val="24"/>
          <w:lang w:val="fr-FR"/>
        </w:rPr>
        <w:t>asemenea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cadrul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acestor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apeluri</w:t>
      </w:r>
      <w:proofErr w:type="spellEnd"/>
      <w:r w:rsidRPr="00486013">
        <w:rPr>
          <w:rFonts w:ascii="Calibri" w:eastAsia="Times New Roman" w:hAnsi="Calibri"/>
          <w:bCs/>
          <w:sz w:val="24"/>
          <w:szCs w:val="24"/>
          <w:lang w:val="fr-FR"/>
        </w:rPr>
        <w:t xml:space="preserve"> de proiecte, nu se </w:t>
      </w:r>
      <w:proofErr w:type="spellStart"/>
      <w:r w:rsidRPr="00486013">
        <w:rPr>
          <w:rFonts w:ascii="Calibri" w:eastAsia="Times New Roman" w:hAnsi="Calibri"/>
          <w:bCs/>
          <w:sz w:val="24"/>
          <w:szCs w:val="24"/>
          <w:lang w:val="fr-FR"/>
        </w:rPr>
        <w:t>consideră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sarcină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interdicție</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afectează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implementarea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conducă</w:t>
      </w:r>
      <w:proofErr w:type="spellEnd"/>
      <w:r w:rsidRPr="00486013">
        <w:rPr>
          <w:rFonts w:ascii="Calibri" w:eastAsia="Times New Roman" w:hAnsi="Calibri"/>
          <w:bCs/>
          <w:sz w:val="24"/>
          <w:szCs w:val="24"/>
          <w:lang w:val="fr-FR"/>
        </w:rPr>
        <w:t xml:space="preserve"> la </w:t>
      </w:r>
      <w:proofErr w:type="spellStart"/>
      <w:r w:rsidRPr="00486013">
        <w:rPr>
          <w:rFonts w:ascii="Calibri" w:eastAsia="Times New Roman" w:hAnsi="Calibri"/>
          <w:bCs/>
          <w:sz w:val="24"/>
          <w:szCs w:val="24"/>
          <w:lang w:val="fr-FR"/>
        </w:rPr>
        <w:t>respingerea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cererii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procesul</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evaluare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selecție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w:t>
      </w:r>
      <w:proofErr w:type="spellStart"/>
      <w:proofErr w:type="gramStart"/>
      <w:r w:rsidRPr="00486013">
        <w:rPr>
          <w:rFonts w:ascii="Calibri" w:eastAsia="Times New Roman" w:hAnsi="Calibri"/>
          <w:bCs/>
          <w:sz w:val="24"/>
          <w:szCs w:val="24"/>
          <w:lang w:val="fr-FR"/>
        </w:rPr>
        <w:t>contractare</w:t>
      </w:r>
      <w:proofErr w:type="spellEnd"/>
      <w:r w:rsidRPr="00486013">
        <w:rPr>
          <w:rFonts w:ascii="Calibri" w:eastAsia="Times New Roman" w:hAnsi="Calibri"/>
          <w:bCs/>
          <w:sz w:val="24"/>
          <w:szCs w:val="24"/>
          <w:lang w:val="fr-FR"/>
        </w:rPr>
        <w:t>:</w:t>
      </w:r>
      <w:proofErr w:type="gramEnd"/>
      <w:r w:rsidRPr="00486013">
        <w:rPr>
          <w:rFonts w:ascii="Calibri" w:eastAsia="Times New Roman" w:hAnsi="Calibri"/>
          <w:bCs/>
          <w:sz w:val="24"/>
          <w:szCs w:val="24"/>
          <w:lang w:val="fr-FR"/>
        </w:rPr>
        <w:t xml:space="preserve"> </w:t>
      </w:r>
    </w:p>
    <w:p w14:paraId="186DF21C" w14:textId="77777777" w:rsidR="005558DA" w:rsidRPr="00486013" w:rsidRDefault="005558DA" w:rsidP="00E07D7E">
      <w:pPr>
        <w:pStyle w:val="ListParagraph"/>
        <w:numPr>
          <w:ilvl w:val="0"/>
          <w:numId w:val="48"/>
        </w:numPr>
        <w:spacing w:before="0" w:after="0" w:line="256" w:lineRule="auto"/>
        <w:jc w:val="both"/>
        <w:rPr>
          <w:rFonts w:ascii="Calibri" w:eastAsia="Times New Roman" w:hAnsi="Calibri"/>
          <w:bCs/>
          <w:sz w:val="24"/>
          <w:szCs w:val="24"/>
          <w:lang w:val="fr-FR"/>
        </w:rPr>
      </w:pPr>
      <w:proofErr w:type="spellStart"/>
      <w:proofErr w:type="gramStart"/>
      <w:r w:rsidRPr="00486013">
        <w:rPr>
          <w:rFonts w:ascii="Calibri" w:eastAsia="Times New Roman" w:hAnsi="Calibri"/>
          <w:bCs/>
          <w:sz w:val="24"/>
          <w:szCs w:val="24"/>
          <w:lang w:val="fr-FR"/>
        </w:rPr>
        <w:t>închirierea</w:t>
      </w:r>
      <w:proofErr w:type="spellEnd"/>
      <w:proofErr w:type="gram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darea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folosință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gratuită</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concesiunea</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unor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suprafețe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teren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condiția</w:t>
      </w:r>
      <w:proofErr w:type="spellEnd"/>
      <w:r w:rsidRPr="00486013">
        <w:rPr>
          <w:rFonts w:ascii="Calibri" w:eastAsia="Times New Roman" w:hAnsi="Calibri"/>
          <w:bCs/>
          <w:sz w:val="24"/>
          <w:szCs w:val="24"/>
          <w:lang w:val="fr-FR"/>
        </w:rPr>
        <w:t xml:space="preserve"> ca </w:t>
      </w:r>
      <w:proofErr w:type="spellStart"/>
      <w:r w:rsidRPr="00486013">
        <w:rPr>
          <w:rFonts w:ascii="Calibri" w:eastAsia="Times New Roman" w:hAnsi="Calibri"/>
          <w:bCs/>
          <w:sz w:val="24"/>
          <w:szCs w:val="24"/>
          <w:lang w:val="fr-FR"/>
        </w:rPr>
        <w:t>respectivele</w:t>
      </w:r>
      <w:proofErr w:type="spellEnd"/>
      <w:r w:rsidRPr="00486013">
        <w:rPr>
          <w:rFonts w:ascii="Calibri" w:eastAsia="Times New Roman" w:hAnsi="Calibri"/>
          <w:bCs/>
          <w:sz w:val="24"/>
          <w:szCs w:val="24"/>
          <w:lang w:val="fr-FR"/>
        </w:rPr>
        <w:t xml:space="preserve"> limite ale </w:t>
      </w:r>
      <w:proofErr w:type="spellStart"/>
      <w:r w:rsidRPr="00486013">
        <w:rPr>
          <w:rFonts w:ascii="Calibri" w:eastAsia="Times New Roman" w:hAnsi="Calibri"/>
          <w:bCs/>
          <w:sz w:val="24"/>
          <w:szCs w:val="24"/>
          <w:lang w:val="fr-FR"/>
        </w:rPr>
        <w:t>dreptului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proprietate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să</w:t>
      </w:r>
      <w:proofErr w:type="spellEnd"/>
      <w:r w:rsidRPr="00486013">
        <w:rPr>
          <w:rFonts w:ascii="Calibri" w:eastAsia="Times New Roman" w:hAnsi="Calibri"/>
          <w:bCs/>
          <w:sz w:val="24"/>
          <w:szCs w:val="24"/>
          <w:lang w:val="fr-FR"/>
        </w:rPr>
        <w:t xml:space="preserve"> nu fie </w:t>
      </w:r>
      <w:proofErr w:type="spellStart"/>
      <w:r w:rsidRPr="00486013">
        <w:rPr>
          <w:rFonts w:ascii="Calibri" w:eastAsia="Times New Roman" w:hAnsi="Calibri"/>
          <w:bCs/>
          <w:sz w:val="24"/>
          <w:szCs w:val="24"/>
          <w:lang w:val="fr-FR"/>
        </w:rPr>
        <w:t>incompatibile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activităților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implementarea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proiectului</w:t>
      </w:r>
      <w:proofErr w:type="spellEnd"/>
      <w:r w:rsidRPr="00486013">
        <w:rPr>
          <w:rFonts w:ascii="Calibri" w:eastAsia="Times New Roman" w:hAnsi="Calibri"/>
          <w:bCs/>
          <w:sz w:val="24"/>
          <w:szCs w:val="24"/>
          <w:lang w:val="fr-FR"/>
        </w:rPr>
        <w:t>.</w:t>
      </w:r>
    </w:p>
    <w:p w14:paraId="4CEDCCE0" w14:textId="77777777" w:rsidR="005558DA" w:rsidRPr="00486013" w:rsidRDefault="005558DA" w:rsidP="005558DA">
      <w:pPr>
        <w:spacing w:before="0" w:after="0" w:line="256" w:lineRule="auto"/>
        <w:jc w:val="both"/>
        <w:rPr>
          <w:rFonts w:ascii="Calibri" w:eastAsia="Times New Roman" w:hAnsi="Calibri"/>
          <w:bCs/>
          <w:sz w:val="24"/>
          <w:szCs w:val="24"/>
          <w:lang w:val="fr-FR"/>
        </w:rPr>
      </w:pPr>
    </w:p>
    <w:p w14:paraId="59D989C3" w14:textId="77777777" w:rsidR="005558DA" w:rsidRPr="00486013" w:rsidRDefault="005558DA" w:rsidP="005558DA">
      <w:pPr>
        <w:spacing w:before="0" w:after="0" w:line="256" w:lineRule="auto"/>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Fiecare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caz</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parte va fi </w:t>
      </w:r>
      <w:proofErr w:type="spellStart"/>
      <w:r w:rsidRPr="00486013">
        <w:rPr>
          <w:rFonts w:ascii="Calibri" w:eastAsia="Times New Roman" w:hAnsi="Calibri"/>
          <w:bCs/>
          <w:sz w:val="24"/>
          <w:szCs w:val="24"/>
          <w:lang w:val="fr-FR"/>
        </w:rPr>
        <w:t>analizat</w:t>
      </w:r>
      <w:proofErr w:type="spellEnd"/>
      <w:r w:rsidRPr="00486013">
        <w:rPr>
          <w:rFonts w:ascii="Calibri" w:eastAsia="Times New Roman" w:hAnsi="Calibri"/>
          <w:bCs/>
          <w:sz w:val="24"/>
          <w:szCs w:val="24"/>
          <w:lang w:val="fr-FR"/>
        </w:rPr>
        <w:t xml:space="preserve"> la </w:t>
      </w:r>
      <w:proofErr w:type="spellStart"/>
      <w:r w:rsidRPr="00486013">
        <w:rPr>
          <w:rFonts w:ascii="Calibri" w:eastAsia="Times New Roman" w:hAnsi="Calibri"/>
          <w:bCs/>
          <w:sz w:val="24"/>
          <w:szCs w:val="24"/>
          <w:lang w:val="fr-FR"/>
        </w:rPr>
        <w:t>nivelul</w:t>
      </w:r>
      <w:proofErr w:type="spellEnd"/>
      <w:r w:rsidRPr="00486013">
        <w:rPr>
          <w:rFonts w:ascii="Calibri" w:eastAsia="Times New Roman" w:hAnsi="Calibri"/>
          <w:bCs/>
          <w:sz w:val="24"/>
          <w:szCs w:val="24"/>
          <w:lang w:val="fr-FR"/>
        </w:rPr>
        <w:t xml:space="preserve"> AM PR SE,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cadrul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etapei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verificare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conformității</w:t>
      </w:r>
      <w:proofErr w:type="spellEnd"/>
      <w:r w:rsidRPr="00486013">
        <w:rPr>
          <w:rFonts w:ascii="Calibri" w:eastAsia="Times New Roman" w:hAnsi="Calibri"/>
          <w:bCs/>
          <w:sz w:val="24"/>
          <w:szCs w:val="24"/>
          <w:lang w:val="fr-FR"/>
        </w:rPr>
        <w:t xml:space="preserve"> administrative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eligibilității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Garanțiile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imobilelor</w:t>
      </w:r>
      <w:proofErr w:type="spellEnd"/>
      <w:r w:rsidRPr="00486013">
        <w:rPr>
          <w:rFonts w:ascii="Calibri" w:eastAsia="Times New Roman" w:hAnsi="Calibri"/>
          <w:bCs/>
          <w:sz w:val="24"/>
          <w:szCs w:val="24"/>
          <w:lang w:val="fr-FR"/>
        </w:rPr>
        <w:t xml:space="preserve"> (ex. </w:t>
      </w:r>
      <w:proofErr w:type="spellStart"/>
      <w:r w:rsidRPr="00486013">
        <w:rPr>
          <w:rFonts w:ascii="Calibri" w:eastAsia="Times New Roman" w:hAnsi="Calibri"/>
          <w:bCs/>
          <w:sz w:val="24"/>
          <w:szCs w:val="24"/>
          <w:lang w:val="fr-FR"/>
        </w:rPr>
        <w:t>ipoteca</w:t>
      </w:r>
      <w:proofErr w:type="spellEnd"/>
      <w:r w:rsidRPr="00486013">
        <w:rPr>
          <w:rFonts w:ascii="Calibri" w:eastAsia="Times New Roman" w:hAnsi="Calibri"/>
          <w:bCs/>
          <w:sz w:val="24"/>
          <w:szCs w:val="24"/>
          <w:lang w:val="fr-FR"/>
        </w:rPr>
        <w:t xml:space="preserve"> etc.) </w:t>
      </w:r>
      <w:proofErr w:type="spellStart"/>
      <w:r w:rsidRPr="00486013">
        <w:rPr>
          <w:rFonts w:ascii="Calibri" w:eastAsia="Times New Roman" w:hAnsi="Calibri"/>
          <w:bCs/>
          <w:sz w:val="24"/>
          <w:szCs w:val="24"/>
          <w:lang w:val="fr-FR"/>
        </w:rPr>
        <w:t>sunt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considerate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incompatibile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proiectelor</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investiții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cadrul</w:t>
      </w:r>
      <w:proofErr w:type="spellEnd"/>
      <w:r w:rsidRPr="00486013">
        <w:rPr>
          <w:rFonts w:ascii="Calibri" w:eastAsia="Times New Roman" w:hAnsi="Calibri"/>
          <w:bCs/>
          <w:sz w:val="24"/>
          <w:szCs w:val="24"/>
          <w:lang w:val="fr-FR"/>
        </w:rPr>
        <w:t xml:space="preserve"> PR Sud-Est 2021-2027.</w:t>
      </w:r>
    </w:p>
    <w:p w14:paraId="0986D642" w14:textId="77777777" w:rsidR="005558DA" w:rsidRPr="00486013" w:rsidRDefault="005558DA" w:rsidP="005558DA">
      <w:pPr>
        <w:spacing w:before="0" w:after="0" w:line="256" w:lineRule="auto"/>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accepțiunea</w:t>
      </w:r>
      <w:proofErr w:type="spellEnd"/>
      <w:r w:rsidRPr="00486013">
        <w:rPr>
          <w:rFonts w:ascii="Calibri" w:eastAsia="Times New Roman" w:hAnsi="Calibri"/>
          <w:bCs/>
          <w:sz w:val="24"/>
          <w:szCs w:val="24"/>
          <w:lang w:val="fr-FR"/>
        </w:rPr>
        <w:t xml:space="preserve"> AM PR SE nu este </w:t>
      </w:r>
      <w:proofErr w:type="spellStart"/>
      <w:r w:rsidRPr="00486013">
        <w:rPr>
          <w:rFonts w:ascii="Calibri" w:eastAsia="Times New Roman" w:hAnsi="Calibri"/>
          <w:bCs/>
          <w:sz w:val="24"/>
          <w:szCs w:val="24"/>
          <w:lang w:val="fr-FR"/>
        </w:rPr>
        <w:t>considerată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sarcină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dreptul</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administrare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înscris</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cartea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funciară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şi</w:t>
      </w:r>
      <w:proofErr w:type="spellEnd"/>
      <w:r w:rsidRPr="00486013">
        <w:rPr>
          <w:rFonts w:ascii="Calibri" w:eastAsia="Times New Roman" w:hAnsi="Calibri"/>
          <w:bCs/>
          <w:sz w:val="24"/>
          <w:szCs w:val="24"/>
          <w:lang w:val="fr-FR"/>
        </w:rPr>
        <w:t xml:space="preserve"> care nu </w:t>
      </w:r>
      <w:proofErr w:type="spellStart"/>
      <w:r w:rsidRPr="00486013">
        <w:rPr>
          <w:rFonts w:ascii="Calibri" w:eastAsia="Times New Roman" w:hAnsi="Calibri"/>
          <w:bCs/>
          <w:sz w:val="24"/>
          <w:szCs w:val="24"/>
          <w:lang w:val="fr-FR"/>
        </w:rPr>
        <w:t>afectează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condiţiile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implementare</w:t>
      </w:r>
      <w:proofErr w:type="spellEnd"/>
      <w:r w:rsidRPr="00486013">
        <w:rPr>
          <w:rFonts w:ascii="Calibri" w:eastAsia="Times New Roman" w:hAnsi="Calibri"/>
          <w:bCs/>
          <w:sz w:val="24"/>
          <w:szCs w:val="24"/>
          <w:lang w:val="fr-FR"/>
        </w:rPr>
        <w:t xml:space="preserve">. </w:t>
      </w:r>
    </w:p>
    <w:p w14:paraId="56278631" w14:textId="77777777" w:rsidR="001868B7" w:rsidRPr="00486013" w:rsidRDefault="001868B7" w:rsidP="008F55D4">
      <w:pPr>
        <w:spacing w:before="0" w:after="0" w:line="256" w:lineRule="auto"/>
        <w:jc w:val="both"/>
        <w:rPr>
          <w:rFonts w:ascii="Calibri" w:hAnsi="Calibri"/>
          <w:b/>
          <w:sz w:val="24"/>
          <w:szCs w:val="24"/>
          <w:lang w:val="fr-FR"/>
        </w:rPr>
      </w:pPr>
    </w:p>
    <w:p w14:paraId="54F9CB88" w14:textId="73A95417" w:rsidR="00377879" w:rsidRPr="00486013" w:rsidRDefault="00377879" w:rsidP="00E07D7E">
      <w:pPr>
        <w:pStyle w:val="ListParagraph"/>
        <w:numPr>
          <w:ilvl w:val="0"/>
          <w:numId w:val="41"/>
        </w:numPr>
        <w:autoSpaceDE w:val="0"/>
        <w:autoSpaceDN w:val="0"/>
        <w:adjustRightInd w:val="0"/>
        <w:spacing w:before="0" w:after="0" w:line="259" w:lineRule="auto"/>
        <w:jc w:val="both"/>
        <w:rPr>
          <w:rFonts w:ascii="Calibri" w:hAnsi="Calibri"/>
          <w:b/>
          <w:bCs/>
          <w:sz w:val="24"/>
          <w:szCs w:val="24"/>
          <w:lang w:val="fr-FR" w:eastAsia="en-GB"/>
        </w:rPr>
      </w:pPr>
      <w:proofErr w:type="spellStart"/>
      <w:r w:rsidRPr="00486013">
        <w:rPr>
          <w:rFonts w:ascii="Calibri" w:hAnsi="Calibri"/>
          <w:b/>
          <w:bCs/>
          <w:sz w:val="24"/>
          <w:szCs w:val="24"/>
          <w:lang w:val="fr-FR" w:eastAsia="en-GB"/>
        </w:rPr>
        <w:lastRenderedPageBreak/>
        <w:t>Solicitantul</w:t>
      </w:r>
      <w:proofErr w:type="spellEnd"/>
      <w:r w:rsidRPr="00486013">
        <w:rPr>
          <w:rFonts w:ascii="Calibri" w:hAnsi="Calibri"/>
          <w:b/>
          <w:bCs/>
          <w:sz w:val="24"/>
          <w:szCs w:val="24"/>
          <w:lang w:val="fr-FR" w:eastAsia="en-GB"/>
        </w:rPr>
        <w:t>/</w:t>
      </w:r>
      <w:proofErr w:type="spellStart"/>
      <w:r w:rsidRPr="00486013">
        <w:rPr>
          <w:rFonts w:ascii="Calibri" w:hAnsi="Calibri"/>
          <w:b/>
          <w:bCs/>
          <w:sz w:val="24"/>
          <w:szCs w:val="24"/>
          <w:lang w:val="fr-FR" w:eastAsia="en-GB"/>
        </w:rPr>
        <w:t>partenerii</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dovedește</w:t>
      </w:r>
      <w:proofErr w:type="spellEnd"/>
      <w:r w:rsidRPr="00486013">
        <w:rPr>
          <w:rFonts w:ascii="Calibri" w:hAnsi="Calibri"/>
          <w:b/>
          <w:bCs/>
          <w:sz w:val="24"/>
          <w:szCs w:val="24"/>
          <w:lang w:val="fr-FR" w:eastAsia="en-GB"/>
        </w:rPr>
        <w:t>/</w:t>
      </w:r>
      <w:proofErr w:type="spellStart"/>
      <w:r w:rsidRPr="00486013">
        <w:rPr>
          <w:rFonts w:ascii="Calibri" w:hAnsi="Calibri"/>
          <w:b/>
          <w:bCs/>
          <w:sz w:val="24"/>
          <w:szCs w:val="24"/>
          <w:lang w:val="fr-FR" w:eastAsia="en-GB"/>
        </w:rPr>
        <w:t>dovedesc</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că</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poate</w:t>
      </w:r>
      <w:proofErr w:type="spellEnd"/>
      <w:r w:rsidRPr="00486013">
        <w:rPr>
          <w:rFonts w:ascii="Calibri" w:hAnsi="Calibri"/>
          <w:b/>
          <w:bCs/>
          <w:sz w:val="24"/>
          <w:szCs w:val="24"/>
          <w:lang w:val="fr-FR" w:eastAsia="en-GB"/>
        </w:rPr>
        <w:t xml:space="preserve">/pot </w:t>
      </w:r>
      <w:proofErr w:type="spellStart"/>
      <w:r w:rsidRPr="00486013">
        <w:rPr>
          <w:rFonts w:ascii="Calibri" w:hAnsi="Calibri"/>
          <w:b/>
          <w:bCs/>
          <w:sz w:val="24"/>
          <w:szCs w:val="24"/>
          <w:lang w:val="fr-FR" w:eastAsia="en-GB"/>
        </w:rPr>
        <w:t>să</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asigure</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caracterul</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durabil</w:t>
      </w:r>
      <w:proofErr w:type="spellEnd"/>
      <w:r w:rsidRPr="00486013">
        <w:rPr>
          <w:rFonts w:ascii="Calibri" w:hAnsi="Calibri"/>
          <w:b/>
          <w:bCs/>
          <w:sz w:val="24"/>
          <w:szCs w:val="24"/>
          <w:lang w:val="fr-FR" w:eastAsia="en-GB"/>
        </w:rPr>
        <w:t xml:space="preserve"> al </w:t>
      </w:r>
      <w:proofErr w:type="spellStart"/>
      <w:r w:rsidRPr="00486013">
        <w:rPr>
          <w:rFonts w:ascii="Calibri" w:hAnsi="Calibri"/>
          <w:b/>
          <w:bCs/>
          <w:sz w:val="24"/>
          <w:szCs w:val="24"/>
          <w:lang w:val="fr-FR" w:eastAsia="en-GB"/>
        </w:rPr>
        <w:t>investiției</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în</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conformitate</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cu</w:t>
      </w:r>
      <w:proofErr w:type="spellEnd"/>
      <w:r w:rsidRPr="00486013">
        <w:rPr>
          <w:rFonts w:ascii="Calibri" w:hAnsi="Calibri"/>
          <w:b/>
          <w:bCs/>
          <w:sz w:val="24"/>
          <w:szCs w:val="24"/>
          <w:lang w:val="fr-FR" w:eastAsia="en-GB"/>
        </w:rPr>
        <w:t xml:space="preserve"> art. 65 </w:t>
      </w:r>
      <w:proofErr w:type="spellStart"/>
      <w:r w:rsidRPr="00486013">
        <w:rPr>
          <w:rFonts w:ascii="Calibri" w:hAnsi="Calibri"/>
          <w:b/>
          <w:bCs/>
          <w:sz w:val="24"/>
          <w:szCs w:val="24"/>
          <w:lang w:val="fr-FR" w:eastAsia="en-GB"/>
        </w:rPr>
        <w:t>din</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Regulamentul</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Parlamentului</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European</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şi</w:t>
      </w:r>
      <w:proofErr w:type="spellEnd"/>
      <w:r w:rsidRPr="00486013">
        <w:rPr>
          <w:rFonts w:ascii="Calibri" w:hAnsi="Calibri"/>
          <w:b/>
          <w:bCs/>
          <w:sz w:val="24"/>
          <w:szCs w:val="24"/>
          <w:lang w:val="fr-FR" w:eastAsia="en-GB"/>
        </w:rPr>
        <w:t xml:space="preserve"> al </w:t>
      </w:r>
      <w:proofErr w:type="spellStart"/>
      <w:r w:rsidRPr="00486013">
        <w:rPr>
          <w:rFonts w:ascii="Calibri" w:hAnsi="Calibri"/>
          <w:b/>
          <w:bCs/>
          <w:sz w:val="24"/>
          <w:szCs w:val="24"/>
          <w:lang w:val="fr-FR" w:eastAsia="en-GB"/>
        </w:rPr>
        <w:t>Consiliului</w:t>
      </w:r>
      <w:proofErr w:type="spellEnd"/>
      <w:r w:rsidRPr="00486013">
        <w:rPr>
          <w:rFonts w:ascii="Calibri" w:hAnsi="Calibri"/>
          <w:b/>
          <w:bCs/>
          <w:sz w:val="24"/>
          <w:szCs w:val="24"/>
          <w:lang w:val="fr-FR" w:eastAsia="en-GB"/>
        </w:rPr>
        <w:t xml:space="preserve"> nr. </w:t>
      </w:r>
      <w:r w:rsidR="00D22DE9" w:rsidRPr="00486013">
        <w:rPr>
          <w:rFonts w:ascii="Calibri" w:hAnsi="Calibri"/>
          <w:b/>
          <w:bCs/>
          <w:sz w:val="24"/>
          <w:szCs w:val="24"/>
          <w:lang w:val="fr-FR" w:eastAsia="en-GB"/>
        </w:rPr>
        <w:t>2021/1060</w:t>
      </w:r>
    </w:p>
    <w:p w14:paraId="0E020D81" w14:textId="79CDE2D2" w:rsidR="00377879" w:rsidRPr="00486013" w:rsidRDefault="00377879" w:rsidP="00377879">
      <w:pPr>
        <w:autoSpaceDE w:val="0"/>
        <w:autoSpaceDN w:val="0"/>
        <w:adjustRightInd w:val="0"/>
        <w:spacing w:before="0" w:after="0"/>
        <w:jc w:val="both"/>
        <w:rPr>
          <w:rFonts w:ascii="Calibri" w:hAnsi="Calibri"/>
          <w:sz w:val="24"/>
          <w:szCs w:val="24"/>
          <w:lang w:val="fr-FR" w:eastAsia="en-GB"/>
        </w:rPr>
      </w:pP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pentru</w:t>
      </w:r>
      <w:proofErr w:type="spellEnd"/>
      <w:r w:rsidRPr="00486013">
        <w:rPr>
          <w:rFonts w:ascii="Calibri" w:hAnsi="Calibri"/>
          <w:sz w:val="24"/>
          <w:szCs w:val="24"/>
          <w:lang w:val="fr-FR" w:eastAsia="en-GB"/>
        </w:rPr>
        <w:t xml:space="preserve"> care este </w:t>
      </w:r>
      <w:proofErr w:type="spellStart"/>
      <w:r w:rsidRPr="00486013">
        <w:rPr>
          <w:rFonts w:ascii="Calibri" w:hAnsi="Calibri"/>
          <w:sz w:val="24"/>
          <w:szCs w:val="24"/>
          <w:lang w:val="fr-FR" w:eastAsia="en-GB"/>
        </w:rPr>
        <w:t>conferit</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dreptul</w:t>
      </w:r>
      <w:proofErr w:type="spellEnd"/>
      <w:r w:rsidR="00176355" w:rsidRPr="00486013">
        <w:rPr>
          <w:rFonts w:ascii="Calibri" w:hAnsi="Calibri"/>
          <w:sz w:val="24"/>
          <w:szCs w:val="24"/>
          <w:lang w:val="fr-FR" w:eastAsia="en-GB"/>
        </w:rPr>
        <w:t xml:space="preserve"> </w:t>
      </w:r>
      <w:proofErr w:type="spellStart"/>
      <w:r w:rsidR="00176355" w:rsidRPr="00486013">
        <w:rPr>
          <w:rFonts w:ascii="Calibri" w:hAnsi="Calibri"/>
          <w:sz w:val="24"/>
          <w:szCs w:val="24"/>
          <w:lang w:val="fr-FR" w:eastAsia="en-GB"/>
        </w:rPr>
        <w:t>solicitat</w:t>
      </w:r>
      <w:proofErr w:type="spellEnd"/>
      <w:r w:rsidR="00176355" w:rsidRPr="00486013">
        <w:rPr>
          <w:rFonts w:ascii="Calibri" w:hAnsi="Calibri"/>
          <w:sz w:val="24"/>
          <w:szCs w:val="24"/>
          <w:lang w:val="fr-FR" w:eastAsia="en-GB"/>
        </w:rPr>
        <w:t xml:space="preserve"> de </w:t>
      </w:r>
      <w:proofErr w:type="spellStart"/>
      <w:r w:rsidR="00176355" w:rsidRPr="00486013">
        <w:rPr>
          <w:rFonts w:ascii="Calibri" w:hAnsi="Calibri"/>
          <w:sz w:val="24"/>
          <w:szCs w:val="24"/>
          <w:lang w:val="fr-FR" w:eastAsia="en-GB"/>
        </w:rPr>
        <w:t>ghid</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asupra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imobilului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obiect</w:t>
      </w:r>
      <w:proofErr w:type="spellEnd"/>
      <w:r w:rsidRPr="00486013">
        <w:rPr>
          <w:rFonts w:ascii="Calibri" w:hAnsi="Calibri"/>
          <w:sz w:val="24"/>
          <w:szCs w:val="24"/>
          <w:lang w:val="fr-FR" w:eastAsia="en-GB"/>
        </w:rPr>
        <w:t xml:space="preserve"> al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solicitanților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eligibili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w:t>
      </w:r>
      <w:proofErr w:type="spellStart"/>
      <w:r w:rsidRPr="00486013">
        <w:rPr>
          <w:rFonts w:ascii="Calibri" w:hAnsi="Calibri"/>
          <w:sz w:val="24"/>
          <w:szCs w:val="24"/>
          <w:lang w:val="fr-FR" w:eastAsia="en-GB"/>
        </w:rPr>
        <w:t>sau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partenerilor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acestora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trebuie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să</w:t>
      </w:r>
      <w:proofErr w:type="spellEnd"/>
      <w:r w:rsidRPr="00486013">
        <w:rPr>
          <w:rFonts w:ascii="Calibri" w:hAnsi="Calibri"/>
          <w:sz w:val="24"/>
          <w:szCs w:val="24"/>
          <w:lang w:val="fr-FR" w:eastAsia="en-GB"/>
        </w:rPr>
        <w:t xml:space="preserve"> fie </w:t>
      </w:r>
      <w:proofErr w:type="spellStart"/>
      <w:r w:rsidRPr="00486013">
        <w:rPr>
          <w:rFonts w:ascii="Calibri" w:hAnsi="Calibri"/>
          <w:sz w:val="24"/>
          <w:szCs w:val="24"/>
          <w:lang w:val="fr-FR" w:eastAsia="en-GB"/>
        </w:rPr>
        <w:t>acoperitoare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pentru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durată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menționată</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articolul</w:t>
      </w:r>
      <w:proofErr w:type="spellEnd"/>
      <w:r w:rsidRPr="00486013">
        <w:rPr>
          <w:rFonts w:ascii="Calibri" w:hAnsi="Calibri"/>
          <w:sz w:val="24"/>
          <w:szCs w:val="24"/>
          <w:lang w:val="fr-FR" w:eastAsia="en-GB"/>
        </w:rPr>
        <w:t xml:space="preserve"> 65 </w:t>
      </w:r>
      <w:proofErr w:type="spellStart"/>
      <w:r w:rsidRPr="00486013">
        <w:rPr>
          <w:rFonts w:ascii="Calibri" w:hAnsi="Calibri"/>
          <w:sz w:val="24"/>
          <w:szCs w:val="24"/>
          <w:lang w:val="fr-FR" w:eastAsia="en-GB"/>
        </w:rPr>
        <w:t>din</w:t>
      </w:r>
      <w:proofErr w:type="spellEnd"/>
      <w:r w:rsidRPr="00486013">
        <w:rPr>
          <w:rFonts w:ascii="Calibri" w:hAnsi="Calibri"/>
          <w:sz w:val="24"/>
          <w:szCs w:val="24"/>
          <w:lang w:val="fr-FR" w:eastAsia="en-GB"/>
        </w:rPr>
        <w:t xml:space="preserve"> RDC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vederea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asigurării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caracterului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durabil</w:t>
      </w:r>
      <w:proofErr w:type="spellEnd"/>
      <w:r w:rsidRPr="00486013">
        <w:rPr>
          <w:rFonts w:ascii="Calibri" w:hAnsi="Calibri"/>
          <w:sz w:val="24"/>
          <w:szCs w:val="24"/>
          <w:lang w:val="fr-FR" w:eastAsia="en-GB"/>
        </w:rPr>
        <w:t xml:space="preserve"> al </w:t>
      </w:r>
      <w:proofErr w:type="spellStart"/>
      <w:r w:rsidRPr="00486013">
        <w:rPr>
          <w:rFonts w:ascii="Calibri" w:hAnsi="Calibri"/>
          <w:sz w:val="24"/>
          <w:szCs w:val="24"/>
          <w:lang w:val="fr-FR" w:eastAsia="en-GB"/>
        </w:rPr>
        <w:t>investiției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respectiv</w:t>
      </w:r>
      <w:proofErr w:type="spellEnd"/>
      <w:r w:rsidRPr="00486013">
        <w:rPr>
          <w:rFonts w:ascii="Calibri" w:hAnsi="Calibri"/>
          <w:sz w:val="24"/>
          <w:szCs w:val="24"/>
          <w:lang w:val="fr-FR" w:eastAsia="en-GB"/>
        </w:rPr>
        <w:t xml:space="preserve"> o </w:t>
      </w:r>
      <w:proofErr w:type="spellStart"/>
      <w:r w:rsidRPr="00486013">
        <w:rPr>
          <w:rFonts w:ascii="Calibri" w:hAnsi="Calibri"/>
          <w:sz w:val="24"/>
          <w:szCs w:val="24"/>
          <w:lang w:val="fr-FR" w:eastAsia="en-GB"/>
        </w:rPr>
        <w:t>perioadă</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cinci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ani</w:t>
      </w:r>
      <w:proofErr w:type="spellEnd"/>
      <w:r w:rsidRPr="00486013">
        <w:rPr>
          <w:rFonts w:ascii="Calibri" w:hAnsi="Calibri"/>
          <w:sz w:val="24"/>
          <w:szCs w:val="24"/>
          <w:lang w:val="fr-FR" w:eastAsia="en-GB"/>
        </w:rPr>
        <w:t xml:space="preserve"> de la data </w:t>
      </w:r>
      <w:proofErr w:type="spellStart"/>
      <w:r w:rsidRPr="00486013">
        <w:rPr>
          <w:rFonts w:ascii="Calibri" w:hAnsi="Calibri"/>
          <w:sz w:val="24"/>
          <w:szCs w:val="24"/>
          <w:lang w:val="fr-FR" w:eastAsia="en-GB"/>
        </w:rPr>
        <w:t>efectuării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plății</w:t>
      </w:r>
      <w:proofErr w:type="spellEnd"/>
      <w:r w:rsidRPr="00486013">
        <w:rPr>
          <w:rFonts w:ascii="Calibri" w:hAnsi="Calibri"/>
          <w:sz w:val="24"/>
          <w:szCs w:val="24"/>
          <w:lang w:val="fr-FR" w:eastAsia="en-GB"/>
        </w:rPr>
        <w:t xml:space="preserve"> finale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cadrul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contractului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Această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perioadă</w:t>
      </w:r>
      <w:proofErr w:type="spellEnd"/>
      <w:r w:rsidRPr="00486013">
        <w:rPr>
          <w:rFonts w:ascii="Calibri" w:hAnsi="Calibri"/>
          <w:sz w:val="24"/>
          <w:szCs w:val="24"/>
          <w:lang w:val="fr-FR" w:eastAsia="en-GB"/>
        </w:rPr>
        <w:t xml:space="preserve"> se va calcula </w:t>
      </w:r>
      <w:proofErr w:type="spellStart"/>
      <w:r w:rsidRPr="00486013">
        <w:rPr>
          <w:rFonts w:ascii="Calibri" w:hAnsi="Calibri"/>
          <w:sz w:val="24"/>
          <w:szCs w:val="24"/>
          <w:lang w:val="fr-FR" w:eastAsia="en-GB"/>
        </w:rPr>
        <w:t>estimativ</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luându</w:t>
      </w:r>
      <w:proofErr w:type="spellEnd"/>
      <w:r w:rsidRPr="00486013">
        <w:rPr>
          <w:rFonts w:ascii="Calibri" w:hAnsi="Calibri"/>
          <w:sz w:val="24"/>
          <w:szCs w:val="24"/>
          <w:lang w:val="fr-FR" w:eastAsia="en-GB"/>
        </w:rPr>
        <w:t xml:space="preserve">-se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considerare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derulării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procesului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evaluare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selecție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contractare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implementare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respectiv</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efectuare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plății</w:t>
      </w:r>
      <w:proofErr w:type="spellEnd"/>
      <w:r w:rsidRPr="00486013">
        <w:rPr>
          <w:rFonts w:ascii="Calibri" w:hAnsi="Calibri"/>
          <w:sz w:val="24"/>
          <w:szCs w:val="24"/>
          <w:lang w:val="fr-FR" w:eastAsia="en-GB"/>
        </w:rPr>
        <w:t xml:space="preserve"> finale, la care se </w:t>
      </w:r>
      <w:proofErr w:type="spellStart"/>
      <w:r w:rsidRPr="00486013">
        <w:rPr>
          <w:rFonts w:ascii="Calibri" w:hAnsi="Calibri"/>
          <w:sz w:val="24"/>
          <w:szCs w:val="24"/>
          <w:lang w:val="fr-FR" w:eastAsia="en-GB"/>
        </w:rPr>
        <w:t>adaugă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de 5 </w:t>
      </w:r>
      <w:proofErr w:type="spellStart"/>
      <w:r w:rsidRPr="00486013">
        <w:rPr>
          <w:rFonts w:ascii="Calibri" w:hAnsi="Calibri"/>
          <w:sz w:val="24"/>
          <w:szCs w:val="24"/>
          <w:lang w:val="fr-FR" w:eastAsia="en-GB"/>
        </w:rPr>
        <w:t>ani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anterior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menţionată</w:t>
      </w:r>
      <w:proofErr w:type="spellEnd"/>
      <w:r w:rsidRPr="00486013">
        <w:rPr>
          <w:rFonts w:ascii="Calibri" w:hAnsi="Calibri"/>
          <w:sz w:val="24"/>
          <w:szCs w:val="24"/>
          <w:lang w:val="fr-FR" w:eastAsia="en-GB"/>
        </w:rPr>
        <w:t xml:space="preserve">. </w:t>
      </w:r>
    </w:p>
    <w:p w14:paraId="7FCCD351" w14:textId="77777777" w:rsidR="00377879" w:rsidRPr="00486013" w:rsidRDefault="00377879" w:rsidP="00377879">
      <w:pPr>
        <w:autoSpaceDE w:val="0"/>
        <w:autoSpaceDN w:val="0"/>
        <w:adjustRightInd w:val="0"/>
        <w:spacing w:before="0" w:after="0"/>
        <w:jc w:val="both"/>
        <w:rPr>
          <w:rFonts w:ascii="Calibri" w:hAnsi="Calibri"/>
          <w:sz w:val="24"/>
          <w:szCs w:val="24"/>
          <w:lang w:val="fr-FR" w:eastAsia="en-GB"/>
        </w:rPr>
      </w:pPr>
    </w:p>
    <w:p w14:paraId="6FD3D93D" w14:textId="069A5D22" w:rsidR="00377879" w:rsidRPr="00486013" w:rsidRDefault="00377879" w:rsidP="00377879">
      <w:pPr>
        <w:spacing w:before="0" w:after="0" w:line="259" w:lineRule="auto"/>
        <w:jc w:val="both"/>
        <w:rPr>
          <w:rFonts w:ascii="Calibri" w:eastAsia="SimSun" w:hAnsi="Calibri"/>
          <w:sz w:val="24"/>
          <w:szCs w:val="24"/>
          <w:lang w:val="fr-FR"/>
        </w:rPr>
      </w:pPr>
      <w:proofErr w:type="spellStart"/>
      <w:r w:rsidRPr="00486013">
        <w:rPr>
          <w:rFonts w:ascii="Calibri" w:eastAsia="SimSun" w:hAnsi="Calibri"/>
          <w:sz w:val="24"/>
          <w:szCs w:val="24"/>
          <w:lang w:val="fr-FR"/>
        </w:rPr>
        <w:t>Solicitantul</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în</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cazul</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în</w:t>
      </w:r>
      <w:proofErr w:type="spellEnd"/>
      <w:r w:rsidRPr="00486013">
        <w:rPr>
          <w:rFonts w:ascii="Calibri" w:eastAsia="SimSun" w:hAnsi="Calibri"/>
          <w:sz w:val="24"/>
          <w:szCs w:val="24"/>
          <w:lang w:val="fr-FR"/>
        </w:rPr>
        <w:t xml:space="preserve"> care va </w:t>
      </w:r>
      <w:proofErr w:type="spellStart"/>
      <w:r w:rsidRPr="00486013">
        <w:rPr>
          <w:rFonts w:ascii="Calibri" w:eastAsia="SimSun" w:hAnsi="Calibri"/>
          <w:sz w:val="24"/>
          <w:szCs w:val="24"/>
          <w:lang w:val="fr-FR"/>
        </w:rPr>
        <w:t>primi</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finanțare</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din</w:t>
      </w:r>
      <w:proofErr w:type="spellEnd"/>
      <w:r w:rsidRPr="00486013">
        <w:rPr>
          <w:rFonts w:ascii="Calibri" w:eastAsia="SimSun" w:hAnsi="Calibri"/>
          <w:sz w:val="24"/>
          <w:szCs w:val="24"/>
          <w:lang w:val="fr-FR"/>
        </w:rPr>
        <w:t xml:space="preserve"> </w:t>
      </w:r>
      <w:r w:rsidR="00681B8A" w:rsidRPr="00486013">
        <w:rPr>
          <w:rFonts w:ascii="Calibri" w:eastAsia="SimSun" w:hAnsi="Calibri"/>
          <w:sz w:val="24"/>
          <w:szCs w:val="24"/>
          <w:lang w:val="fr-FR"/>
        </w:rPr>
        <w:t xml:space="preserve">PR SE </w:t>
      </w:r>
      <w:r w:rsidRPr="00486013">
        <w:rPr>
          <w:rFonts w:ascii="Calibri" w:eastAsia="Times New Roman" w:hAnsi="Calibri"/>
          <w:sz w:val="24"/>
          <w:szCs w:val="24"/>
          <w:lang w:val="fr-FR"/>
        </w:rPr>
        <w:t>2021-2027</w:t>
      </w:r>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pentru</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investiţii</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în</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infrastructură</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trebuie</w:t>
      </w:r>
      <w:proofErr w:type="spellEnd"/>
      <w:r w:rsidRPr="00486013">
        <w:rPr>
          <w:rFonts w:ascii="Calibri" w:eastAsia="SimSun" w:hAnsi="Calibri"/>
          <w:sz w:val="24"/>
          <w:szCs w:val="24"/>
          <w:lang w:val="fr-FR"/>
        </w:rPr>
        <w:t xml:space="preserve"> ca in </w:t>
      </w:r>
      <w:proofErr w:type="spellStart"/>
      <w:r w:rsidRPr="00486013">
        <w:rPr>
          <w:rFonts w:ascii="Calibri" w:eastAsia="SimSun" w:hAnsi="Calibri"/>
          <w:sz w:val="24"/>
          <w:szCs w:val="24"/>
          <w:lang w:val="fr-FR"/>
        </w:rPr>
        <w:t>perioada</w:t>
      </w:r>
      <w:proofErr w:type="spellEnd"/>
      <w:r w:rsidRPr="00486013">
        <w:rPr>
          <w:rFonts w:ascii="Calibri" w:eastAsia="SimSun" w:hAnsi="Calibri"/>
          <w:sz w:val="24"/>
          <w:szCs w:val="24"/>
          <w:lang w:val="fr-FR"/>
        </w:rPr>
        <w:t xml:space="preserve"> de </w:t>
      </w:r>
      <w:proofErr w:type="spellStart"/>
      <w:proofErr w:type="gramStart"/>
      <w:r w:rsidRPr="00486013">
        <w:rPr>
          <w:rFonts w:ascii="Calibri" w:eastAsia="SimSun" w:hAnsi="Calibri"/>
          <w:sz w:val="24"/>
          <w:szCs w:val="24"/>
          <w:lang w:val="fr-FR"/>
        </w:rPr>
        <w:t>durabilitate</w:t>
      </w:r>
      <w:proofErr w:type="spellEnd"/>
      <w:r w:rsidRPr="00486013">
        <w:rPr>
          <w:rFonts w:ascii="Calibri" w:eastAsia="SimSun" w:hAnsi="Calibri"/>
          <w:sz w:val="24"/>
          <w:szCs w:val="24"/>
          <w:lang w:val="fr-FR"/>
        </w:rPr>
        <w:t>:</w:t>
      </w:r>
      <w:proofErr w:type="gramEnd"/>
      <w:r w:rsidRPr="00486013">
        <w:rPr>
          <w:rFonts w:ascii="Calibri" w:eastAsia="SimSun" w:hAnsi="Calibri"/>
          <w:sz w:val="24"/>
          <w:szCs w:val="24"/>
          <w:lang w:val="fr-FR"/>
        </w:rPr>
        <w:t xml:space="preserve"> </w:t>
      </w:r>
    </w:p>
    <w:p w14:paraId="2D41DB18" w14:textId="77777777" w:rsidR="00377879" w:rsidRPr="00486013" w:rsidRDefault="00377879" w:rsidP="00E07D7E">
      <w:pPr>
        <w:numPr>
          <w:ilvl w:val="0"/>
          <w:numId w:val="20"/>
        </w:numPr>
        <w:spacing w:before="0" w:after="0" w:line="259" w:lineRule="auto"/>
        <w:contextualSpacing/>
        <w:jc w:val="both"/>
        <w:rPr>
          <w:rFonts w:ascii="Calibri" w:eastAsia="SimSun" w:hAnsi="Calibri"/>
          <w:sz w:val="24"/>
          <w:szCs w:val="24"/>
          <w:lang w:val="en-GB"/>
        </w:rPr>
      </w:pPr>
      <w:proofErr w:type="spellStart"/>
      <w:r w:rsidRPr="00486013">
        <w:rPr>
          <w:rFonts w:ascii="Calibri" w:eastAsia="SimSun" w:hAnsi="Calibri"/>
          <w:sz w:val="24"/>
          <w:szCs w:val="24"/>
          <w:lang w:val="en-GB"/>
        </w:rPr>
        <w:t>să</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menţină</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investiţia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realizată</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asigurând</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mentenanţa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şi</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serviciile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asociate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necesare</w:t>
      </w:r>
      <w:proofErr w:type="spellEnd"/>
      <w:r w:rsidRPr="00486013">
        <w:rPr>
          <w:rFonts w:ascii="Calibri" w:eastAsia="SimSun" w:hAnsi="Calibri"/>
          <w:sz w:val="24"/>
          <w:szCs w:val="24"/>
          <w:lang w:val="en-GB"/>
        </w:rPr>
        <w:t xml:space="preserve">); </w:t>
      </w:r>
    </w:p>
    <w:p w14:paraId="527EEAC7" w14:textId="605531FE" w:rsidR="00377879" w:rsidRPr="00486013" w:rsidRDefault="00377879" w:rsidP="00E07D7E">
      <w:pPr>
        <w:numPr>
          <w:ilvl w:val="0"/>
          <w:numId w:val="20"/>
        </w:numPr>
        <w:spacing w:before="0" w:after="0" w:line="259" w:lineRule="auto"/>
        <w:contextualSpacing/>
        <w:jc w:val="both"/>
        <w:rPr>
          <w:rFonts w:ascii="Calibri" w:eastAsia="SimSun" w:hAnsi="Calibri"/>
          <w:sz w:val="24"/>
          <w:szCs w:val="24"/>
          <w:lang w:val="en-GB"/>
        </w:rPr>
      </w:pPr>
      <w:proofErr w:type="spellStart"/>
      <w:r w:rsidRPr="00486013">
        <w:rPr>
          <w:rFonts w:ascii="Calibri" w:eastAsia="SimSun" w:hAnsi="Calibri"/>
          <w:sz w:val="24"/>
          <w:szCs w:val="24"/>
          <w:lang w:val="en-GB"/>
        </w:rPr>
        <w:t>să</w:t>
      </w:r>
      <w:proofErr w:type="spellEnd"/>
      <w:r w:rsidRPr="00486013">
        <w:rPr>
          <w:rFonts w:ascii="Calibri" w:eastAsia="SimSun" w:hAnsi="Calibri"/>
          <w:sz w:val="24"/>
          <w:szCs w:val="24"/>
          <w:lang w:val="en-GB"/>
        </w:rPr>
        <w:t xml:space="preserve"> nu </w:t>
      </w:r>
      <w:proofErr w:type="spellStart"/>
      <w:r w:rsidRPr="00486013">
        <w:rPr>
          <w:rFonts w:ascii="Calibri" w:eastAsia="SimSun" w:hAnsi="Calibri"/>
          <w:sz w:val="24"/>
          <w:szCs w:val="24"/>
          <w:lang w:val="en-GB"/>
        </w:rPr>
        <w:t>realizeze</w:t>
      </w:r>
      <w:proofErr w:type="spellEnd"/>
      <w:r w:rsidRPr="00486013">
        <w:rPr>
          <w:rFonts w:ascii="Calibri" w:eastAsia="SimSun" w:hAnsi="Calibri"/>
          <w:sz w:val="24"/>
          <w:szCs w:val="24"/>
          <w:lang w:val="en-GB"/>
        </w:rPr>
        <w:t xml:space="preserve"> o </w:t>
      </w:r>
      <w:proofErr w:type="spellStart"/>
      <w:r w:rsidRPr="00486013">
        <w:rPr>
          <w:rFonts w:ascii="Calibri" w:eastAsia="SimSun" w:hAnsi="Calibri"/>
          <w:sz w:val="24"/>
          <w:szCs w:val="24"/>
          <w:lang w:val="en-GB"/>
        </w:rPr>
        <w:t>modificare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asupra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calităţii</w:t>
      </w:r>
      <w:proofErr w:type="spellEnd"/>
      <w:r w:rsidRPr="00486013">
        <w:rPr>
          <w:rFonts w:ascii="Calibri" w:eastAsia="SimSun" w:hAnsi="Calibri"/>
          <w:sz w:val="24"/>
          <w:szCs w:val="24"/>
          <w:lang w:val="en-GB"/>
        </w:rPr>
        <w:t xml:space="preserve"> date de </w:t>
      </w:r>
      <w:proofErr w:type="spellStart"/>
      <w:r w:rsidRPr="00486013">
        <w:rPr>
          <w:rFonts w:ascii="Calibri" w:eastAsia="SimSun" w:hAnsi="Calibri"/>
          <w:sz w:val="24"/>
          <w:szCs w:val="24"/>
          <w:lang w:val="en-GB"/>
        </w:rPr>
        <w:t>dreptul</w:t>
      </w:r>
      <w:proofErr w:type="spellEnd"/>
      <w:r w:rsidRPr="00486013">
        <w:rPr>
          <w:rFonts w:ascii="Calibri" w:eastAsia="SimSun" w:hAnsi="Calibri"/>
          <w:sz w:val="24"/>
          <w:szCs w:val="24"/>
          <w:lang w:val="en-GB"/>
        </w:rPr>
        <w:t xml:space="preserve"> real </w:t>
      </w:r>
      <w:proofErr w:type="spellStart"/>
      <w:r w:rsidRPr="00486013">
        <w:rPr>
          <w:rFonts w:ascii="Calibri" w:eastAsia="SimSun" w:hAnsi="Calibri"/>
          <w:sz w:val="24"/>
          <w:szCs w:val="24"/>
          <w:lang w:val="en-GB"/>
        </w:rPr>
        <w:t>detinut</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asupra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infrastructurii</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decât</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în</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condițiile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prevăzute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în</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contractul</w:t>
      </w:r>
      <w:proofErr w:type="spellEnd"/>
      <w:r w:rsidRPr="00486013">
        <w:rPr>
          <w:rFonts w:ascii="Calibri" w:eastAsia="SimSun" w:hAnsi="Calibri"/>
          <w:sz w:val="24"/>
          <w:szCs w:val="24"/>
          <w:lang w:val="en-GB"/>
        </w:rPr>
        <w:t xml:space="preserve"> de </w:t>
      </w:r>
      <w:proofErr w:type="spellStart"/>
      <w:r w:rsidRPr="00486013">
        <w:rPr>
          <w:rFonts w:ascii="Calibri" w:eastAsia="SimSun" w:hAnsi="Calibri"/>
          <w:sz w:val="24"/>
          <w:szCs w:val="24"/>
          <w:lang w:val="en-GB"/>
        </w:rPr>
        <w:t>finanțare</w:t>
      </w:r>
      <w:proofErr w:type="spellEnd"/>
      <w:r w:rsidRPr="00486013">
        <w:rPr>
          <w:rFonts w:ascii="Calibri" w:eastAsia="SimSun" w:hAnsi="Calibri"/>
          <w:sz w:val="24"/>
          <w:szCs w:val="24"/>
          <w:lang w:val="en-GB"/>
        </w:rPr>
        <w:t xml:space="preserve">; </w:t>
      </w:r>
    </w:p>
    <w:p w14:paraId="6A01C3EF" w14:textId="77777777" w:rsidR="00377879" w:rsidRPr="00486013" w:rsidRDefault="00377879" w:rsidP="00E07D7E">
      <w:pPr>
        <w:numPr>
          <w:ilvl w:val="0"/>
          <w:numId w:val="20"/>
        </w:numPr>
        <w:spacing w:before="0" w:after="0" w:line="259" w:lineRule="auto"/>
        <w:contextualSpacing/>
        <w:jc w:val="both"/>
        <w:rPr>
          <w:rFonts w:ascii="Calibri" w:eastAsia="SimSun" w:hAnsi="Calibri"/>
          <w:sz w:val="24"/>
          <w:szCs w:val="24"/>
          <w:lang w:val="fr-FR"/>
        </w:rPr>
      </w:pPr>
      <w:proofErr w:type="spellStart"/>
      <w:r w:rsidRPr="00486013">
        <w:rPr>
          <w:rFonts w:ascii="Calibri" w:eastAsia="SimSun" w:hAnsi="Calibri"/>
          <w:sz w:val="24"/>
          <w:szCs w:val="24"/>
          <w:lang w:val="en-GB"/>
        </w:rPr>
        <w:t>să</w:t>
      </w:r>
      <w:proofErr w:type="spellEnd"/>
      <w:r w:rsidRPr="00486013">
        <w:rPr>
          <w:rFonts w:ascii="Calibri" w:eastAsia="SimSun" w:hAnsi="Calibri"/>
          <w:sz w:val="24"/>
          <w:szCs w:val="24"/>
          <w:lang w:val="en-GB"/>
        </w:rPr>
        <w:t xml:space="preserve"> nu </w:t>
      </w:r>
      <w:proofErr w:type="spellStart"/>
      <w:r w:rsidRPr="00486013">
        <w:rPr>
          <w:rFonts w:ascii="Calibri" w:eastAsia="SimSun" w:hAnsi="Calibri"/>
          <w:sz w:val="24"/>
          <w:szCs w:val="24"/>
          <w:lang w:val="en-GB"/>
        </w:rPr>
        <w:t>realizeze</w:t>
      </w:r>
      <w:proofErr w:type="spellEnd"/>
      <w:r w:rsidRPr="00486013">
        <w:rPr>
          <w:rFonts w:ascii="Calibri" w:eastAsia="SimSun" w:hAnsi="Calibri"/>
          <w:sz w:val="24"/>
          <w:szCs w:val="24"/>
          <w:lang w:val="en-GB"/>
        </w:rPr>
        <w:t xml:space="preserve"> o </w:t>
      </w:r>
      <w:proofErr w:type="spellStart"/>
      <w:r w:rsidRPr="00486013">
        <w:rPr>
          <w:rFonts w:ascii="Calibri" w:eastAsia="SimSun" w:hAnsi="Calibri"/>
          <w:sz w:val="24"/>
          <w:szCs w:val="24"/>
          <w:lang w:val="en-GB"/>
        </w:rPr>
        <w:t>modificare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substanțială</w:t>
      </w:r>
      <w:proofErr w:type="spellEnd"/>
      <w:r w:rsidRPr="00486013">
        <w:rPr>
          <w:rFonts w:ascii="Calibri" w:eastAsia="SimSun" w:hAnsi="Calibri"/>
          <w:sz w:val="24"/>
          <w:szCs w:val="24"/>
          <w:lang w:val="en-GB"/>
        </w:rPr>
        <w:t xml:space="preserve"> care </w:t>
      </w:r>
      <w:proofErr w:type="spellStart"/>
      <w:r w:rsidRPr="00486013">
        <w:rPr>
          <w:rFonts w:ascii="Calibri" w:eastAsia="SimSun" w:hAnsi="Calibri"/>
          <w:sz w:val="24"/>
          <w:szCs w:val="24"/>
          <w:lang w:val="en-GB"/>
        </w:rPr>
        <w:t>afectează</w:t>
      </w:r>
      <w:proofErr w:type="spellEnd"/>
      <w:r w:rsidRPr="00486013">
        <w:rPr>
          <w:rFonts w:ascii="Calibri" w:eastAsia="SimSun" w:hAnsi="Calibri"/>
          <w:sz w:val="24"/>
          <w:szCs w:val="24"/>
          <w:lang w:val="en-GB"/>
        </w:rPr>
        <w:t xml:space="preserve"> natura, </w:t>
      </w:r>
      <w:proofErr w:type="spellStart"/>
      <w:r w:rsidRPr="00486013">
        <w:rPr>
          <w:rFonts w:ascii="Calibri" w:eastAsia="SimSun" w:hAnsi="Calibri"/>
          <w:sz w:val="24"/>
          <w:szCs w:val="24"/>
          <w:lang w:val="en-GB"/>
        </w:rPr>
        <w:t>obiectivele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sau</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condițiile</w:t>
      </w:r>
      <w:proofErr w:type="spellEnd"/>
      <w:r w:rsidRPr="00486013">
        <w:rPr>
          <w:rFonts w:ascii="Calibri" w:eastAsia="SimSun" w:hAnsi="Calibri"/>
          <w:sz w:val="24"/>
          <w:szCs w:val="24"/>
          <w:lang w:val="en-GB"/>
        </w:rPr>
        <w:t xml:space="preserve"> de </w:t>
      </w:r>
      <w:proofErr w:type="spellStart"/>
      <w:r w:rsidRPr="00486013">
        <w:rPr>
          <w:rFonts w:ascii="Calibri" w:eastAsia="SimSun" w:hAnsi="Calibri"/>
          <w:sz w:val="24"/>
          <w:szCs w:val="24"/>
          <w:lang w:val="en-GB"/>
        </w:rPr>
        <w:t>realizare</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și</w:t>
      </w:r>
      <w:proofErr w:type="spellEnd"/>
      <w:r w:rsidRPr="00486013">
        <w:rPr>
          <w:rFonts w:ascii="Calibri" w:eastAsia="SimSun" w:hAnsi="Calibri"/>
          <w:sz w:val="24"/>
          <w:szCs w:val="24"/>
          <w:lang w:val="en-GB"/>
        </w:rPr>
        <w:t xml:space="preserve"> care </w:t>
      </w:r>
      <w:proofErr w:type="spellStart"/>
      <w:r w:rsidRPr="00486013">
        <w:rPr>
          <w:rFonts w:ascii="Calibri" w:eastAsia="SimSun" w:hAnsi="Calibri"/>
          <w:sz w:val="24"/>
          <w:szCs w:val="24"/>
          <w:lang w:val="en-GB"/>
        </w:rPr>
        <w:t>ar</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determina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subminarea</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obiectivelor</w:t>
      </w:r>
      <w:proofErr w:type="spellEnd"/>
      <w:r w:rsidRPr="00486013">
        <w:rPr>
          <w:rFonts w:ascii="Calibri" w:eastAsia="SimSun" w:hAnsi="Calibri"/>
          <w:sz w:val="24"/>
          <w:szCs w:val="24"/>
          <w:lang w:val="en-GB"/>
        </w:rPr>
        <w:t xml:space="preserve"> </w:t>
      </w:r>
      <w:proofErr w:type="spellStart"/>
      <w:r w:rsidRPr="00486013">
        <w:rPr>
          <w:rFonts w:ascii="Calibri" w:eastAsia="SimSun" w:hAnsi="Calibri"/>
          <w:sz w:val="24"/>
          <w:szCs w:val="24"/>
          <w:lang w:val="en-GB"/>
        </w:rPr>
        <w:t>inițiale</w:t>
      </w:r>
      <w:proofErr w:type="spellEnd"/>
      <w:r w:rsidRPr="00486013">
        <w:rPr>
          <w:rFonts w:ascii="Calibri" w:eastAsia="SimSun" w:hAnsi="Calibri"/>
          <w:sz w:val="24"/>
          <w:szCs w:val="24"/>
          <w:lang w:val="en-GB"/>
        </w:rPr>
        <w:t xml:space="preserve"> ale </w:t>
      </w:r>
      <w:proofErr w:type="spellStart"/>
      <w:r w:rsidRPr="00486013">
        <w:rPr>
          <w:rFonts w:ascii="Calibri" w:eastAsia="SimSun" w:hAnsi="Calibri"/>
          <w:sz w:val="24"/>
          <w:szCs w:val="24"/>
          <w:lang w:val="en-GB"/>
        </w:rPr>
        <w:t>investiţiei</w:t>
      </w:r>
      <w:proofErr w:type="spellEnd"/>
      <w:r w:rsidRPr="00486013">
        <w:rPr>
          <w:rFonts w:ascii="Calibri" w:eastAsia="SimSun" w:hAnsi="Calibri"/>
          <w:sz w:val="24"/>
          <w:szCs w:val="24"/>
          <w:lang w:val="en-GB"/>
        </w:rPr>
        <w:t>.</w:t>
      </w:r>
      <w:r w:rsidRPr="00486013">
        <w:rPr>
          <w:rFonts w:ascii="Calibri" w:eastAsia="SimSun" w:hAnsi="Calibri"/>
          <w:b/>
          <w:bCs/>
          <w:sz w:val="24"/>
          <w:szCs w:val="24"/>
          <w:lang w:val="en-GB"/>
        </w:rPr>
        <w:t xml:space="preserve"> </w:t>
      </w:r>
      <w:proofErr w:type="spellStart"/>
      <w:r w:rsidRPr="00486013">
        <w:rPr>
          <w:rFonts w:ascii="Calibri" w:eastAsia="SimSun" w:hAnsi="Calibri"/>
          <w:sz w:val="24"/>
          <w:szCs w:val="24"/>
          <w:lang w:val="fr-FR"/>
        </w:rPr>
        <w:t>Aceste</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elemente</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constituie</w:t>
      </w:r>
      <w:proofErr w:type="spellEnd"/>
      <w:r w:rsidRPr="00486013">
        <w:rPr>
          <w:rFonts w:ascii="Calibri" w:eastAsia="SimSun" w:hAnsi="Calibri"/>
          <w:sz w:val="24"/>
          <w:szCs w:val="24"/>
          <w:lang w:val="fr-FR"/>
        </w:rPr>
        <w:t xml:space="preserve"> </w:t>
      </w:r>
      <w:proofErr w:type="spellStart"/>
      <w:r w:rsidRPr="00486013">
        <w:rPr>
          <w:rFonts w:ascii="Calibri" w:eastAsia="SimSun" w:hAnsi="Calibri"/>
          <w:sz w:val="24"/>
          <w:szCs w:val="24"/>
          <w:lang w:val="fr-FR"/>
        </w:rPr>
        <w:t>clauze</w:t>
      </w:r>
      <w:proofErr w:type="spellEnd"/>
      <w:r w:rsidRPr="00486013">
        <w:rPr>
          <w:rFonts w:ascii="Calibri" w:eastAsia="SimSun" w:hAnsi="Calibri"/>
          <w:sz w:val="24"/>
          <w:szCs w:val="24"/>
          <w:lang w:val="fr-FR"/>
        </w:rPr>
        <w:t xml:space="preserve"> de </w:t>
      </w:r>
      <w:proofErr w:type="spellStart"/>
      <w:r w:rsidRPr="00486013">
        <w:rPr>
          <w:rFonts w:ascii="Calibri" w:eastAsia="SimSun" w:hAnsi="Calibri"/>
          <w:sz w:val="24"/>
          <w:szCs w:val="24"/>
          <w:lang w:val="fr-FR"/>
        </w:rPr>
        <w:t>reziliere</w:t>
      </w:r>
      <w:proofErr w:type="spellEnd"/>
      <w:r w:rsidRPr="00486013">
        <w:rPr>
          <w:rFonts w:ascii="Calibri" w:eastAsia="SimSun" w:hAnsi="Calibri"/>
          <w:sz w:val="24"/>
          <w:szCs w:val="24"/>
          <w:lang w:val="fr-FR"/>
        </w:rPr>
        <w:t xml:space="preserve"> a </w:t>
      </w:r>
      <w:proofErr w:type="spellStart"/>
      <w:r w:rsidRPr="00486013">
        <w:rPr>
          <w:rFonts w:ascii="Calibri" w:eastAsia="SimSun" w:hAnsi="Calibri"/>
          <w:sz w:val="24"/>
          <w:szCs w:val="24"/>
          <w:lang w:val="fr-FR"/>
        </w:rPr>
        <w:t>contractelor</w:t>
      </w:r>
      <w:proofErr w:type="spellEnd"/>
      <w:r w:rsidRPr="00486013">
        <w:rPr>
          <w:rFonts w:ascii="Calibri" w:eastAsia="SimSun" w:hAnsi="Calibri"/>
          <w:sz w:val="24"/>
          <w:szCs w:val="24"/>
          <w:lang w:val="fr-FR"/>
        </w:rPr>
        <w:t xml:space="preserve"> de </w:t>
      </w:r>
      <w:proofErr w:type="spellStart"/>
      <w:r w:rsidRPr="00486013">
        <w:rPr>
          <w:rFonts w:ascii="Calibri" w:eastAsia="SimSun" w:hAnsi="Calibri"/>
          <w:sz w:val="24"/>
          <w:szCs w:val="24"/>
          <w:lang w:val="fr-FR"/>
        </w:rPr>
        <w:t>finanțare</w:t>
      </w:r>
      <w:proofErr w:type="spellEnd"/>
      <w:r w:rsidRPr="00486013">
        <w:rPr>
          <w:rFonts w:ascii="Calibri" w:eastAsia="SimSun" w:hAnsi="Calibri"/>
          <w:sz w:val="24"/>
          <w:szCs w:val="24"/>
          <w:lang w:val="fr-FR"/>
        </w:rPr>
        <w:t>.</w:t>
      </w:r>
    </w:p>
    <w:p w14:paraId="60C69A63" w14:textId="77777777" w:rsidR="00377879" w:rsidRPr="00486013" w:rsidRDefault="00377879" w:rsidP="00377879">
      <w:pPr>
        <w:autoSpaceDE w:val="0"/>
        <w:autoSpaceDN w:val="0"/>
        <w:adjustRightInd w:val="0"/>
        <w:spacing w:before="0" w:after="0" w:line="259" w:lineRule="auto"/>
        <w:jc w:val="both"/>
        <w:rPr>
          <w:rFonts w:ascii="Calibri" w:hAnsi="Calibri"/>
          <w:sz w:val="24"/>
          <w:szCs w:val="24"/>
          <w:lang w:val="fr-FR" w:eastAsia="en-GB"/>
        </w:rPr>
      </w:pPr>
    </w:p>
    <w:p w14:paraId="71757860" w14:textId="293104C8" w:rsidR="001868B7" w:rsidRPr="00486013" w:rsidRDefault="00377879" w:rsidP="00377879">
      <w:pPr>
        <w:autoSpaceDE w:val="0"/>
        <w:autoSpaceDN w:val="0"/>
        <w:adjustRightInd w:val="0"/>
        <w:spacing w:before="0" w:after="0" w:line="259" w:lineRule="auto"/>
        <w:jc w:val="both"/>
        <w:rPr>
          <w:rFonts w:ascii="Calibri" w:hAnsi="Calibri"/>
          <w:sz w:val="24"/>
          <w:szCs w:val="24"/>
          <w:lang w:val="fr-FR" w:eastAsia="en-GB"/>
        </w:rPr>
      </w:pPr>
      <w:proofErr w:type="spellStart"/>
      <w:proofErr w:type="gramStart"/>
      <w:r w:rsidRPr="00486013">
        <w:rPr>
          <w:rFonts w:ascii="Calibri" w:hAnsi="Calibri"/>
          <w:b/>
          <w:bCs/>
          <w:sz w:val="24"/>
          <w:szCs w:val="24"/>
          <w:lang w:val="fr-FR" w:eastAsia="en-GB"/>
        </w:rPr>
        <w:t>Notă</w:t>
      </w:r>
      <w:proofErr w:type="spellEnd"/>
      <w:r w:rsidRPr="00486013">
        <w:rPr>
          <w:rFonts w:ascii="Calibri" w:hAnsi="Calibri"/>
          <w:b/>
          <w:bCs/>
          <w:sz w:val="24"/>
          <w:szCs w:val="24"/>
          <w:lang w:val="fr-FR" w:eastAsia="en-GB"/>
        </w:rPr>
        <w:t>!</w:t>
      </w:r>
      <w:proofErr w:type="gramEnd"/>
      <w:r w:rsidRPr="00486013">
        <w:rPr>
          <w:rFonts w:ascii="Calibri" w:hAnsi="Calibri"/>
          <w:b/>
          <w:bCs/>
          <w:sz w:val="24"/>
          <w:szCs w:val="24"/>
          <w:lang w:val="fr-FR" w:eastAsia="en-GB"/>
        </w:rPr>
        <w:t xml:space="preserve"> </w:t>
      </w:r>
      <w:r w:rsidRPr="00486013">
        <w:rPr>
          <w:rFonts w:ascii="Calibri" w:hAnsi="Calibri"/>
          <w:sz w:val="24"/>
          <w:szCs w:val="24"/>
          <w:lang w:val="fr-FR" w:eastAsia="en-GB"/>
        </w:rPr>
        <w:t xml:space="preserve">Din </w:t>
      </w:r>
      <w:proofErr w:type="spellStart"/>
      <w:r w:rsidRPr="00486013">
        <w:rPr>
          <w:rFonts w:ascii="Calibri" w:hAnsi="Calibri"/>
          <w:sz w:val="24"/>
          <w:szCs w:val="24"/>
          <w:lang w:val="fr-FR" w:eastAsia="en-GB"/>
        </w:rPr>
        <w:t>documentele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privind</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dreptul</w:t>
      </w:r>
      <w:proofErr w:type="spellEnd"/>
      <w:r w:rsidRPr="00486013">
        <w:rPr>
          <w:rFonts w:ascii="Calibri" w:hAnsi="Calibri"/>
          <w:sz w:val="24"/>
          <w:szCs w:val="24"/>
          <w:lang w:val="fr-FR" w:eastAsia="en-GB"/>
        </w:rPr>
        <w:t xml:space="preserve"> </w:t>
      </w:r>
      <w:proofErr w:type="spellStart"/>
      <w:r w:rsidR="00A906A3" w:rsidRPr="00486013">
        <w:rPr>
          <w:rFonts w:ascii="Calibri" w:hAnsi="Calibri"/>
          <w:sz w:val="24"/>
          <w:szCs w:val="24"/>
          <w:lang w:val="fr-FR" w:eastAsia="en-GB"/>
        </w:rPr>
        <w:t>solicitat</w:t>
      </w:r>
      <w:proofErr w:type="spellEnd"/>
      <w:r w:rsidR="00A906A3" w:rsidRPr="00486013">
        <w:rPr>
          <w:rFonts w:ascii="Calibri" w:hAnsi="Calibri"/>
          <w:sz w:val="24"/>
          <w:szCs w:val="24"/>
          <w:lang w:val="fr-FR" w:eastAsia="en-GB"/>
        </w:rPr>
        <w:t xml:space="preserve"> de </w:t>
      </w:r>
      <w:proofErr w:type="spellStart"/>
      <w:r w:rsidR="00A906A3" w:rsidRPr="00486013">
        <w:rPr>
          <w:rFonts w:ascii="Calibri" w:hAnsi="Calibri"/>
          <w:sz w:val="24"/>
          <w:szCs w:val="24"/>
          <w:lang w:val="fr-FR" w:eastAsia="en-GB"/>
        </w:rPr>
        <w:t>ghid</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asupra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imobilului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trebuie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reiasă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faptul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acesta</w:t>
      </w:r>
      <w:proofErr w:type="spellEnd"/>
      <w:r w:rsidRPr="00486013">
        <w:rPr>
          <w:rFonts w:ascii="Calibri" w:hAnsi="Calibri"/>
          <w:sz w:val="24"/>
          <w:szCs w:val="24"/>
          <w:lang w:val="fr-FR" w:eastAsia="en-GB"/>
        </w:rPr>
        <w:t xml:space="preserve"> este </w:t>
      </w:r>
      <w:proofErr w:type="spellStart"/>
      <w:r w:rsidRPr="00486013">
        <w:rPr>
          <w:rFonts w:ascii="Calibri" w:hAnsi="Calibri"/>
          <w:sz w:val="24"/>
          <w:szCs w:val="24"/>
          <w:lang w:val="fr-FR" w:eastAsia="en-GB"/>
        </w:rPr>
        <w:t>menţinut</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w:t>
      </w:r>
      <w:proofErr w:type="spellEnd"/>
      <w:r w:rsidRPr="00486013">
        <w:rPr>
          <w:rFonts w:ascii="Calibri" w:hAnsi="Calibri"/>
          <w:sz w:val="24"/>
          <w:szCs w:val="24"/>
          <w:lang w:val="fr-FR" w:eastAsia="en-GB"/>
        </w:rPr>
        <w:t xml:space="preserve"> </w:t>
      </w:r>
      <w:proofErr w:type="spellStart"/>
      <w:r w:rsidRPr="00486013">
        <w:rPr>
          <w:rFonts w:ascii="Calibri" w:hAnsi="Calibri"/>
          <w:i/>
          <w:iCs/>
          <w:sz w:val="24"/>
          <w:szCs w:val="24"/>
          <w:lang w:val="fr-FR" w:eastAsia="en-GB"/>
        </w:rPr>
        <w:t>toată</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perioada</w:t>
      </w:r>
      <w:proofErr w:type="spellEnd"/>
      <w:r w:rsidRPr="00486013">
        <w:rPr>
          <w:rFonts w:ascii="Calibri" w:hAnsi="Calibri"/>
          <w:i/>
          <w:iCs/>
          <w:sz w:val="24"/>
          <w:szCs w:val="24"/>
          <w:lang w:val="fr-FR" w:eastAsia="en-GB"/>
        </w:rPr>
        <w:t xml:space="preserve"> de </w:t>
      </w:r>
      <w:proofErr w:type="spellStart"/>
      <w:r w:rsidRPr="00486013">
        <w:rPr>
          <w:rFonts w:ascii="Calibri" w:hAnsi="Calibri"/>
          <w:i/>
          <w:iCs/>
          <w:sz w:val="24"/>
          <w:szCs w:val="24"/>
          <w:lang w:val="fr-FR" w:eastAsia="en-GB"/>
        </w:rPr>
        <w:t>durabilitate</w:t>
      </w:r>
      <w:proofErr w:type="spellEnd"/>
      <w:r w:rsidRPr="00486013">
        <w:rPr>
          <w:rFonts w:ascii="Calibri" w:hAnsi="Calibri"/>
          <w:i/>
          <w:iCs/>
          <w:sz w:val="24"/>
          <w:szCs w:val="24"/>
          <w:lang w:val="fr-FR" w:eastAsia="en-GB"/>
        </w:rPr>
        <w:t xml:space="preserve"> a </w:t>
      </w:r>
      <w:proofErr w:type="spellStart"/>
      <w:r w:rsidRPr="00486013">
        <w:rPr>
          <w:rFonts w:ascii="Calibri" w:hAnsi="Calibri"/>
          <w:i/>
          <w:iCs/>
          <w:sz w:val="24"/>
          <w:szCs w:val="24"/>
          <w:lang w:val="fr-FR" w:eastAsia="en-GB"/>
        </w:rPr>
        <w:t>investiţiei</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în</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conformitate</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cu</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prevederile</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articolulului</w:t>
      </w:r>
      <w:proofErr w:type="spellEnd"/>
      <w:r w:rsidRPr="00486013">
        <w:rPr>
          <w:rFonts w:ascii="Calibri" w:hAnsi="Calibri"/>
          <w:i/>
          <w:iCs/>
          <w:sz w:val="24"/>
          <w:szCs w:val="24"/>
          <w:lang w:val="fr-FR" w:eastAsia="en-GB"/>
        </w:rPr>
        <w:t xml:space="preserve"> 65 </w:t>
      </w:r>
      <w:proofErr w:type="spellStart"/>
      <w:r w:rsidRPr="00486013">
        <w:rPr>
          <w:rFonts w:ascii="Calibri" w:hAnsi="Calibri"/>
          <w:i/>
          <w:iCs/>
          <w:sz w:val="24"/>
          <w:szCs w:val="24"/>
          <w:lang w:val="fr-FR" w:eastAsia="en-GB"/>
        </w:rPr>
        <w:t>din</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Regulamentul</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Parlamentului</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European</w:t>
      </w:r>
      <w:proofErr w:type="spellEnd"/>
      <w:r w:rsidRPr="00486013">
        <w:rPr>
          <w:rFonts w:ascii="Calibri" w:hAnsi="Calibri"/>
          <w:i/>
          <w:iCs/>
          <w:sz w:val="24"/>
          <w:szCs w:val="24"/>
          <w:lang w:val="fr-FR" w:eastAsia="en-GB"/>
        </w:rPr>
        <w:t xml:space="preserve"> </w:t>
      </w:r>
      <w:proofErr w:type="spellStart"/>
      <w:r w:rsidRPr="00486013">
        <w:rPr>
          <w:rFonts w:ascii="Calibri" w:hAnsi="Calibri"/>
          <w:i/>
          <w:iCs/>
          <w:sz w:val="24"/>
          <w:szCs w:val="24"/>
          <w:lang w:val="fr-FR" w:eastAsia="en-GB"/>
        </w:rPr>
        <w:t>și</w:t>
      </w:r>
      <w:proofErr w:type="spellEnd"/>
      <w:r w:rsidRPr="00486013">
        <w:rPr>
          <w:rFonts w:ascii="Calibri" w:hAnsi="Calibri"/>
          <w:i/>
          <w:iCs/>
          <w:sz w:val="24"/>
          <w:szCs w:val="24"/>
          <w:lang w:val="fr-FR" w:eastAsia="en-GB"/>
        </w:rPr>
        <w:t xml:space="preserve"> al </w:t>
      </w:r>
      <w:proofErr w:type="spellStart"/>
      <w:r w:rsidRPr="00486013">
        <w:rPr>
          <w:rFonts w:ascii="Calibri" w:hAnsi="Calibri"/>
          <w:i/>
          <w:iCs/>
          <w:sz w:val="24"/>
          <w:szCs w:val="24"/>
          <w:lang w:val="fr-FR" w:eastAsia="en-GB"/>
        </w:rPr>
        <w:t>Consiliului</w:t>
      </w:r>
      <w:proofErr w:type="spellEnd"/>
      <w:r w:rsidRPr="00486013">
        <w:rPr>
          <w:rFonts w:ascii="Calibri" w:hAnsi="Calibri"/>
          <w:i/>
          <w:iCs/>
          <w:sz w:val="24"/>
          <w:szCs w:val="24"/>
          <w:lang w:val="fr-FR" w:eastAsia="en-GB"/>
        </w:rPr>
        <w:t xml:space="preserve"> nr. </w:t>
      </w:r>
      <w:r w:rsidR="00D22DE9" w:rsidRPr="00486013">
        <w:rPr>
          <w:rFonts w:ascii="Calibri" w:hAnsi="Calibri"/>
          <w:i/>
          <w:iCs/>
          <w:sz w:val="24"/>
          <w:szCs w:val="24"/>
          <w:lang w:val="fr-FR" w:eastAsia="en-GB"/>
        </w:rPr>
        <w:t>2021/1060</w:t>
      </w:r>
      <w:r w:rsidRPr="00486013">
        <w:rPr>
          <w:rFonts w:ascii="Calibri" w:hAnsi="Calibri"/>
          <w:i/>
          <w:iCs/>
          <w:sz w:val="24"/>
          <w:szCs w:val="24"/>
          <w:lang w:val="fr-FR" w:eastAsia="en-GB"/>
        </w:rPr>
        <w:t xml:space="preserve">. </w:t>
      </w:r>
      <w:r w:rsidRPr="00486013">
        <w:rPr>
          <w:rFonts w:ascii="Calibri" w:hAnsi="Calibri"/>
          <w:sz w:val="24"/>
          <w:szCs w:val="24"/>
          <w:lang w:val="fr-FR" w:eastAsia="en-GB"/>
        </w:rPr>
        <w:t xml:space="preserve">Prin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durabilitate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se </w:t>
      </w:r>
      <w:proofErr w:type="spellStart"/>
      <w:r w:rsidRPr="00486013">
        <w:rPr>
          <w:rFonts w:ascii="Calibri" w:hAnsi="Calibri"/>
          <w:sz w:val="24"/>
          <w:szCs w:val="24"/>
          <w:lang w:val="fr-FR" w:eastAsia="en-GB"/>
        </w:rPr>
        <w:t>înţelege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menţinere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obligatorie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investiției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după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finalizarea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implementării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(minimum 5 (</w:t>
      </w:r>
      <w:proofErr w:type="spellStart"/>
      <w:r w:rsidRPr="00486013">
        <w:rPr>
          <w:rFonts w:ascii="Calibri" w:hAnsi="Calibri"/>
          <w:sz w:val="24"/>
          <w:szCs w:val="24"/>
          <w:lang w:val="fr-FR" w:eastAsia="en-GB"/>
        </w:rPr>
        <w:t>cinci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ani</w:t>
      </w:r>
      <w:proofErr w:type="spellEnd"/>
      <w:r w:rsidRPr="00486013">
        <w:rPr>
          <w:rFonts w:ascii="Calibri" w:hAnsi="Calibri"/>
          <w:sz w:val="24"/>
          <w:szCs w:val="24"/>
          <w:lang w:val="fr-FR" w:eastAsia="en-GB"/>
        </w:rPr>
        <w:t xml:space="preserve"> de la </w:t>
      </w:r>
      <w:proofErr w:type="spellStart"/>
      <w:r w:rsidRPr="00486013">
        <w:rPr>
          <w:rFonts w:ascii="Calibri" w:hAnsi="Calibri"/>
          <w:sz w:val="24"/>
          <w:szCs w:val="24"/>
          <w:lang w:val="fr-FR" w:eastAsia="en-GB"/>
        </w:rPr>
        <w:t>efectuarea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plății</w:t>
      </w:r>
      <w:proofErr w:type="spellEnd"/>
      <w:r w:rsidRPr="00486013">
        <w:rPr>
          <w:rFonts w:ascii="Calibri" w:hAnsi="Calibri"/>
          <w:sz w:val="24"/>
          <w:szCs w:val="24"/>
          <w:lang w:val="fr-FR" w:eastAsia="en-GB"/>
        </w:rPr>
        <w:t xml:space="preserve"> finale). Prin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implementare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se </w:t>
      </w:r>
      <w:proofErr w:type="spellStart"/>
      <w:r w:rsidRPr="00486013">
        <w:rPr>
          <w:rFonts w:ascii="Calibri" w:hAnsi="Calibri"/>
          <w:sz w:val="24"/>
          <w:szCs w:val="24"/>
          <w:lang w:val="fr-FR" w:eastAsia="en-GB"/>
        </w:rPr>
        <w:t>înţelege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perioada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care se </w:t>
      </w:r>
      <w:proofErr w:type="spellStart"/>
      <w:r w:rsidRPr="00486013">
        <w:rPr>
          <w:rFonts w:ascii="Calibri" w:hAnsi="Calibri"/>
          <w:sz w:val="24"/>
          <w:szCs w:val="24"/>
          <w:lang w:val="fr-FR" w:eastAsia="en-GB"/>
        </w:rPr>
        <w:t>finalizează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toate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activităţile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aferente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Drepturile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anterior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menționate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sunt</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acoperitoare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pentru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investiția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propusă</w:t>
      </w:r>
      <w:proofErr w:type="spellEnd"/>
      <w:r w:rsidRPr="00486013">
        <w:rPr>
          <w:rFonts w:ascii="Calibri" w:hAnsi="Calibri"/>
          <w:sz w:val="24"/>
          <w:szCs w:val="24"/>
          <w:lang w:val="fr-FR" w:eastAsia="en-GB"/>
        </w:rPr>
        <w:t xml:space="preserve"> a fi </w:t>
      </w:r>
      <w:proofErr w:type="spellStart"/>
      <w:r w:rsidRPr="00486013">
        <w:rPr>
          <w:rFonts w:ascii="Calibri" w:hAnsi="Calibri"/>
          <w:sz w:val="24"/>
          <w:szCs w:val="24"/>
          <w:lang w:val="fr-FR" w:eastAsia="en-GB"/>
        </w:rPr>
        <w:t>realizată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conformitate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datele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din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cadrul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cererii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val="fr-FR" w:eastAsia="en-GB"/>
        </w:rPr>
        <w:t xml:space="preserve"> </w:t>
      </w:r>
      <w:r w:rsidR="001868B7" w:rsidRPr="00486013">
        <w:rPr>
          <w:rFonts w:ascii="Calibri" w:hAnsi="Calibri"/>
          <w:sz w:val="24"/>
          <w:szCs w:val="24"/>
          <w:lang w:val="fr-FR"/>
        </w:rPr>
        <w:t xml:space="preserve"> </w:t>
      </w:r>
    </w:p>
    <w:p w14:paraId="4297E101" w14:textId="77777777" w:rsidR="001868B7" w:rsidRPr="00486013" w:rsidRDefault="001868B7" w:rsidP="001868B7">
      <w:pPr>
        <w:spacing w:before="0" w:after="0" w:line="256" w:lineRule="auto"/>
        <w:ind w:left="720"/>
        <w:jc w:val="both"/>
        <w:rPr>
          <w:rFonts w:ascii="Calibri" w:hAnsi="Calibri"/>
          <w:b/>
          <w:sz w:val="24"/>
          <w:szCs w:val="24"/>
          <w:lang w:val="fr-FR"/>
        </w:rPr>
      </w:pPr>
    </w:p>
    <w:p w14:paraId="0835D6B6" w14:textId="50C4D4E3" w:rsidR="008E2979" w:rsidRPr="00486013" w:rsidRDefault="008E2979" w:rsidP="00E07D7E">
      <w:pPr>
        <w:pStyle w:val="ListParagraph"/>
        <w:numPr>
          <w:ilvl w:val="0"/>
          <w:numId w:val="41"/>
        </w:numPr>
        <w:autoSpaceDE w:val="0"/>
        <w:autoSpaceDN w:val="0"/>
        <w:adjustRightInd w:val="0"/>
        <w:spacing w:before="0" w:after="0" w:line="259" w:lineRule="auto"/>
        <w:ind w:left="284" w:hanging="284"/>
        <w:jc w:val="both"/>
        <w:rPr>
          <w:rFonts w:ascii="Calibri" w:hAnsi="Calibri"/>
          <w:sz w:val="24"/>
          <w:szCs w:val="24"/>
          <w:lang w:val="fr-FR" w:eastAsia="en-GB"/>
        </w:rPr>
      </w:pPr>
      <w:proofErr w:type="spellStart"/>
      <w:r w:rsidRPr="00486013">
        <w:rPr>
          <w:rFonts w:ascii="Calibri" w:hAnsi="Calibri"/>
          <w:b/>
          <w:bCs/>
          <w:sz w:val="24"/>
          <w:szCs w:val="24"/>
          <w:lang w:val="fr-FR" w:eastAsia="en-GB"/>
        </w:rPr>
        <w:t>Solicitantul</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acesta</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împreună</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cu</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partenerii</w:t>
      </w:r>
      <w:proofErr w:type="spellEnd"/>
      <w:r w:rsidRPr="00486013">
        <w:rPr>
          <w:rFonts w:ascii="Calibri" w:hAnsi="Calibri"/>
          <w:b/>
          <w:bCs/>
          <w:sz w:val="24"/>
          <w:szCs w:val="24"/>
          <w:lang w:val="fr-FR" w:eastAsia="en-GB"/>
        </w:rPr>
        <w:t xml:space="preserve">) are </w:t>
      </w:r>
      <w:proofErr w:type="spellStart"/>
      <w:r w:rsidRPr="00486013">
        <w:rPr>
          <w:rFonts w:ascii="Calibri" w:hAnsi="Calibri"/>
          <w:b/>
          <w:bCs/>
          <w:sz w:val="24"/>
          <w:szCs w:val="24"/>
          <w:lang w:val="fr-FR" w:eastAsia="en-GB"/>
        </w:rPr>
        <w:t>capacitatea</w:t>
      </w:r>
      <w:proofErr w:type="spellEnd"/>
      <w:r w:rsidRPr="00486013">
        <w:rPr>
          <w:rFonts w:ascii="Calibri" w:hAnsi="Calibri"/>
          <w:b/>
          <w:bCs/>
          <w:sz w:val="24"/>
          <w:szCs w:val="24"/>
          <w:lang w:val="fr-FR" w:eastAsia="en-GB"/>
        </w:rPr>
        <w:t xml:space="preserve"> </w:t>
      </w:r>
      <w:proofErr w:type="spellStart"/>
      <w:r w:rsidRPr="00486013">
        <w:rPr>
          <w:rFonts w:ascii="Calibri" w:hAnsi="Calibri"/>
          <w:b/>
          <w:bCs/>
          <w:sz w:val="24"/>
          <w:szCs w:val="24"/>
          <w:lang w:val="fr-FR" w:eastAsia="en-GB"/>
        </w:rPr>
        <w:t>financiară</w:t>
      </w:r>
      <w:proofErr w:type="spellEnd"/>
      <w:r w:rsidRPr="00486013">
        <w:rPr>
          <w:rFonts w:ascii="Calibri" w:hAnsi="Calibri"/>
          <w:b/>
          <w:bCs/>
          <w:sz w:val="24"/>
          <w:szCs w:val="24"/>
          <w:lang w:val="fr-FR" w:eastAsia="en-GB"/>
        </w:rPr>
        <w:t xml:space="preserve"> de a </w:t>
      </w:r>
      <w:proofErr w:type="spellStart"/>
      <w:proofErr w:type="gramStart"/>
      <w:r w:rsidRPr="00486013">
        <w:rPr>
          <w:rFonts w:ascii="Calibri" w:hAnsi="Calibri"/>
          <w:b/>
          <w:bCs/>
          <w:sz w:val="24"/>
          <w:szCs w:val="24"/>
          <w:lang w:val="fr-FR" w:eastAsia="en-GB"/>
        </w:rPr>
        <w:t>asigura</w:t>
      </w:r>
      <w:proofErr w:type="spellEnd"/>
      <w:r w:rsidRPr="00486013">
        <w:rPr>
          <w:rFonts w:ascii="Calibri" w:hAnsi="Calibri"/>
          <w:b/>
          <w:bCs/>
          <w:sz w:val="24"/>
          <w:szCs w:val="24"/>
          <w:lang w:val="fr-FR" w:eastAsia="en-GB"/>
        </w:rPr>
        <w:t>:</w:t>
      </w:r>
      <w:proofErr w:type="gramEnd"/>
      <w:r w:rsidRPr="00486013">
        <w:rPr>
          <w:rFonts w:ascii="Calibri" w:hAnsi="Calibri"/>
          <w:b/>
          <w:bCs/>
          <w:sz w:val="24"/>
          <w:szCs w:val="24"/>
          <w:lang w:val="fr-FR" w:eastAsia="en-GB"/>
        </w:rPr>
        <w:t xml:space="preserve"> </w:t>
      </w:r>
    </w:p>
    <w:p w14:paraId="147AB400" w14:textId="77777777" w:rsidR="008E2979" w:rsidRPr="00486013"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fr-FR" w:eastAsia="en-GB"/>
        </w:rPr>
      </w:pPr>
      <w:proofErr w:type="spellStart"/>
      <w:proofErr w:type="gramStart"/>
      <w:r w:rsidRPr="00486013">
        <w:rPr>
          <w:rFonts w:ascii="Calibri" w:hAnsi="Calibri"/>
          <w:sz w:val="24"/>
          <w:szCs w:val="24"/>
          <w:lang w:val="fr-FR" w:eastAsia="en-GB"/>
        </w:rPr>
        <w:t>contribuția</w:t>
      </w:r>
      <w:proofErr w:type="spellEnd"/>
      <w:proofErr w:type="gram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proprie</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valoarea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eligibilă</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minim</w:t>
      </w:r>
      <w:proofErr w:type="spellEnd"/>
      <w:r w:rsidRPr="00486013">
        <w:rPr>
          <w:rFonts w:ascii="Calibri" w:hAnsi="Calibri"/>
          <w:sz w:val="24"/>
          <w:szCs w:val="24"/>
          <w:lang w:val="fr-FR" w:eastAsia="en-GB"/>
        </w:rPr>
        <w:t xml:space="preserve"> 2% </w:t>
      </w:r>
      <w:proofErr w:type="spellStart"/>
      <w:r w:rsidRPr="00486013">
        <w:rPr>
          <w:rFonts w:ascii="Calibri" w:hAnsi="Calibri"/>
          <w:sz w:val="24"/>
          <w:szCs w:val="24"/>
          <w:lang w:val="fr-FR" w:eastAsia="en-GB"/>
        </w:rPr>
        <w:t>din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valoarea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cheltuielilor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eligibile</w:t>
      </w:r>
      <w:proofErr w:type="spellEnd"/>
      <w:r w:rsidRPr="00486013">
        <w:rPr>
          <w:rFonts w:ascii="Calibri" w:hAnsi="Calibri"/>
          <w:sz w:val="24"/>
          <w:szCs w:val="24"/>
          <w:lang w:val="fr-FR" w:eastAsia="en-GB"/>
        </w:rPr>
        <w:t>);</w:t>
      </w:r>
    </w:p>
    <w:p w14:paraId="42581A19" w14:textId="77777777" w:rsidR="008E2979" w:rsidRPr="00486013"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486013">
        <w:rPr>
          <w:rFonts w:ascii="Calibri" w:hAnsi="Calibri"/>
          <w:sz w:val="24"/>
          <w:szCs w:val="24"/>
          <w:lang w:val="en-GB" w:eastAsia="en-GB"/>
        </w:rPr>
        <w:t>finanțarea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neeligibile</w:t>
      </w:r>
      <w:proofErr w:type="spellEnd"/>
      <w:r w:rsidRPr="00486013">
        <w:rPr>
          <w:rFonts w:ascii="Calibri" w:hAnsi="Calibri"/>
          <w:sz w:val="24"/>
          <w:szCs w:val="24"/>
          <w:lang w:val="en-GB" w:eastAsia="en-GB"/>
        </w:rPr>
        <w:t xml:space="preserve"> ale </w:t>
      </w:r>
      <w:proofErr w:type="spellStart"/>
      <w:r w:rsidRPr="00486013">
        <w:rPr>
          <w:rFonts w:ascii="Calibri" w:hAnsi="Calibri"/>
          <w:sz w:val="24"/>
          <w:szCs w:val="24"/>
          <w:lang w:val="en-GB" w:eastAsia="en-GB"/>
        </w:rPr>
        <w:t>proiectului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unde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este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cazul</w:t>
      </w:r>
      <w:proofErr w:type="spellEnd"/>
      <w:r w:rsidRPr="00486013">
        <w:rPr>
          <w:rFonts w:ascii="Calibri" w:hAnsi="Calibri"/>
          <w:sz w:val="24"/>
          <w:szCs w:val="24"/>
          <w:lang w:val="en-GB" w:eastAsia="en-GB"/>
        </w:rPr>
        <w:t xml:space="preserve">; </w:t>
      </w:r>
    </w:p>
    <w:p w14:paraId="48EE1077" w14:textId="77777777" w:rsidR="008E2979" w:rsidRPr="00486013"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486013">
        <w:rPr>
          <w:rFonts w:ascii="Calibri" w:hAnsi="Calibri"/>
          <w:sz w:val="24"/>
          <w:szCs w:val="24"/>
          <w:lang w:val="en-GB" w:eastAsia="en-GB"/>
        </w:rPr>
        <w:t>resursele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financiare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necesare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implementării</w:t>
      </w:r>
      <w:proofErr w:type="spellEnd"/>
      <w:r w:rsidRPr="00486013">
        <w:rPr>
          <w:rFonts w:ascii="Calibri" w:hAnsi="Calibri"/>
          <w:sz w:val="24"/>
          <w:szCs w:val="24"/>
          <w:lang w:val="en-GB" w:eastAsia="en-GB"/>
        </w:rPr>
        <w:t xml:space="preserve"> optime a </w:t>
      </w:r>
      <w:proofErr w:type="spellStart"/>
      <w:r w:rsidRPr="00486013">
        <w:rPr>
          <w:rFonts w:ascii="Calibri" w:hAnsi="Calibri"/>
          <w:sz w:val="24"/>
          <w:szCs w:val="24"/>
          <w:lang w:val="en-GB" w:eastAsia="en-GB"/>
        </w:rPr>
        <w:t>proiectului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în</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condiţiile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rambursării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ulterioare</w:t>
      </w:r>
      <w:proofErr w:type="spellEnd"/>
      <w:r w:rsidRPr="00486013">
        <w:rPr>
          <w:rFonts w:ascii="Calibri" w:hAnsi="Calibri"/>
          <w:sz w:val="24"/>
          <w:szCs w:val="24"/>
          <w:lang w:val="en-GB" w:eastAsia="en-GB"/>
        </w:rPr>
        <w:t xml:space="preserve"> a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eligibile</w:t>
      </w:r>
      <w:proofErr w:type="spellEnd"/>
      <w:r w:rsidRPr="00486013">
        <w:rPr>
          <w:rFonts w:ascii="Calibri" w:hAnsi="Calibri"/>
          <w:sz w:val="24"/>
          <w:szCs w:val="24"/>
          <w:lang w:val="en-GB" w:eastAsia="en-GB"/>
        </w:rPr>
        <w:t>;</w:t>
      </w:r>
    </w:p>
    <w:p w14:paraId="6FFA87D5" w14:textId="77777777" w:rsidR="008E2979" w:rsidRPr="00486013" w:rsidRDefault="008E2979" w:rsidP="00E07D7E">
      <w:pPr>
        <w:numPr>
          <w:ilvl w:val="0"/>
          <w:numId w:val="52"/>
        </w:numPr>
        <w:autoSpaceDE w:val="0"/>
        <w:autoSpaceDN w:val="0"/>
        <w:adjustRightInd w:val="0"/>
        <w:spacing w:before="0" w:after="0" w:line="259" w:lineRule="auto"/>
        <w:jc w:val="both"/>
        <w:rPr>
          <w:rFonts w:ascii="Calibri" w:hAnsi="Calibri"/>
          <w:sz w:val="24"/>
          <w:szCs w:val="24"/>
          <w:lang w:val="en-GB" w:eastAsia="en-GB"/>
        </w:rPr>
      </w:pPr>
      <w:proofErr w:type="spellStart"/>
      <w:r w:rsidRPr="00486013">
        <w:rPr>
          <w:rFonts w:ascii="Calibri" w:hAnsi="Calibri"/>
          <w:sz w:val="24"/>
          <w:szCs w:val="24"/>
          <w:lang w:val="en-GB" w:eastAsia="en-GB"/>
        </w:rPr>
        <w:lastRenderedPageBreak/>
        <w:t>resursele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financiare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necesare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asigurării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costurilor</w:t>
      </w:r>
      <w:proofErr w:type="spellEnd"/>
      <w:r w:rsidRPr="00486013">
        <w:rPr>
          <w:rFonts w:ascii="Calibri" w:hAnsi="Calibri"/>
          <w:sz w:val="24"/>
          <w:szCs w:val="24"/>
          <w:lang w:val="en-GB" w:eastAsia="en-GB"/>
        </w:rPr>
        <w:t xml:space="preserve"> de </w:t>
      </w:r>
      <w:proofErr w:type="spellStart"/>
      <w:r w:rsidRPr="00486013">
        <w:rPr>
          <w:rFonts w:ascii="Calibri" w:hAnsi="Calibri"/>
          <w:sz w:val="24"/>
          <w:szCs w:val="24"/>
          <w:lang w:val="en-GB" w:eastAsia="en-GB"/>
        </w:rPr>
        <w:t>funcționare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și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întreținere</w:t>
      </w:r>
      <w:proofErr w:type="spellEnd"/>
      <w:r w:rsidRPr="00486013">
        <w:rPr>
          <w:rFonts w:ascii="Calibri" w:hAnsi="Calibri"/>
          <w:sz w:val="24"/>
          <w:szCs w:val="24"/>
          <w:lang w:val="en-GB" w:eastAsia="en-GB"/>
        </w:rPr>
        <w:t xml:space="preserve"> </w:t>
      </w:r>
      <w:proofErr w:type="gramStart"/>
      <w:r w:rsidRPr="00486013">
        <w:rPr>
          <w:rFonts w:ascii="Calibri" w:hAnsi="Calibri"/>
          <w:sz w:val="24"/>
          <w:szCs w:val="24"/>
          <w:lang w:val="en-GB" w:eastAsia="en-GB"/>
        </w:rPr>
        <w:t>a</w:t>
      </w:r>
      <w:proofErr w:type="gram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investiției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și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serviciile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asociate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necesare</w:t>
      </w:r>
      <w:proofErr w:type="spellEnd"/>
      <w:r w:rsidRPr="00486013">
        <w:rPr>
          <w:rFonts w:ascii="Calibri" w:hAnsi="Calibri"/>
          <w:sz w:val="24"/>
          <w:szCs w:val="24"/>
          <w:lang w:val="en-GB" w:eastAsia="en-GB"/>
        </w:rPr>
        <w:t xml:space="preserve">, in </w:t>
      </w:r>
      <w:proofErr w:type="spellStart"/>
      <w:r w:rsidRPr="00486013">
        <w:rPr>
          <w:rFonts w:ascii="Calibri" w:hAnsi="Calibri"/>
          <w:sz w:val="24"/>
          <w:szCs w:val="24"/>
          <w:lang w:val="en-GB" w:eastAsia="en-GB"/>
        </w:rPr>
        <w:t>vederea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asigurării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sustenabilității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financiare</w:t>
      </w:r>
      <w:proofErr w:type="spellEnd"/>
      <w:r w:rsidRPr="00486013">
        <w:rPr>
          <w:rFonts w:ascii="Calibri" w:hAnsi="Calibri"/>
          <w:sz w:val="24"/>
          <w:szCs w:val="24"/>
          <w:lang w:val="en-GB" w:eastAsia="en-GB"/>
        </w:rPr>
        <w:t xml:space="preserve"> a </w:t>
      </w:r>
      <w:proofErr w:type="spellStart"/>
      <w:r w:rsidRPr="00486013">
        <w:rPr>
          <w:rFonts w:ascii="Calibri" w:hAnsi="Calibri"/>
          <w:sz w:val="24"/>
          <w:szCs w:val="24"/>
          <w:lang w:val="en-GB" w:eastAsia="en-GB"/>
        </w:rPr>
        <w:t>acesteia</w:t>
      </w:r>
      <w:proofErr w:type="spellEnd"/>
      <w:r w:rsidRPr="00486013">
        <w:rPr>
          <w:rFonts w:ascii="Calibri" w:hAnsi="Calibri"/>
          <w:sz w:val="24"/>
          <w:szCs w:val="24"/>
          <w:lang w:val="en-GB" w:eastAsia="en-GB"/>
        </w:rPr>
        <w:t xml:space="preserve">, pe </w:t>
      </w:r>
      <w:proofErr w:type="spellStart"/>
      <w:r w:rsidRPr="00486013">
        <w:rPr>
          <w:rFonts w:ascii="Calibri" w:hAnsi="Calibri"/>
          <w:sz w:val="24"/>
          <w:szCs w:val="24"/>
          <w:lang w:val="en-GB" w:eastAsia="en-GB"/>
        </w:rPr>
        <w:t>perioada</w:t>
      </w:r>
      <w:proofErr w:type="spellEnd"/>
      <w:r w:rsidRPr="00486013">
        <w:rPr>
          <w:rFonts w:ascii="Calibri" w:hAnsi="Calibri"/>
          <w:sz w:val="24"/>
          <w:szCs w:val="24"/>
          <w:lang w:val="en-GB" w:eastAsia="en-GB"/>
        </w:rPr>
        <w:t xml:space="preserve"> de </w:t>
      </w:r>
      <w:proofErr w:type="spellStart"/>
      <w:r w:rsidRPr="00486013">
        <w:rPr>
          <w:rFonts w:ascii="Calibri" w:hAnsi="Calibri"/>
          <w:sz w:val="24"/>
          <w:szCs w:val="24"/>
          <w:lang w:val="en-GB" w:eastAsia="en-GB"/>
        </w:rPr>
        <w:t>durabilitate</w:t>
      </w:r>
      <w:proofErr w:type="spellEnd"/>
      <w:r w:rsidRPr="00486013">
        <w:rPr>
          <w:rFonts w:ascii="Calibri" w:hAnsi="Calibri"/>
          <w:sz w:val="24"/>
          <w:szCs w:val="24"/>
          <w:lang w:val="en-GB" w:eastAsia="en-GB"/>
        </w:rPr>
        <w:t xml:space="preserve"> a </w:t>
      </w:r>
      <w:proofErr w:type="spellStart"/>
      <w:r w:rsidRPr="00486013">
        <w:rPr>
          <w:rFonts w:ascii="Calibri" w:hAnsi="Calibri"/>
          <w:sz w:val="24"/>
          <w:szCs w:val="24"/>
          <w:lang w:val="en-GB" w:eastAsia="en-GB"/>
        </w:rPr>
        <w:t>contractului</w:t>
      </w:r>
      <w:proofErr w:type="spellEnd"/>
      <w:r w:rsidRPr="00486013">
        <w:rPr>
          <w:rFonts w:ascii="Calibri" w:hAnsi="Calibri"/>
          <w:sz w:val="24"/>
          <w:szCs w:val="24"/>
          <w:lang w:val="en-GB" w:eastAsia="en-GB"/>
        </w:rPr>
        <w:t xml:space="preserve"> de </w:t>
      </w:r>
      <w:proofErr w:type="spellStart"/>
      <w:r w:rsidRPr="00486013">
        <w:rPr>
          <w:rFonts w:ascii="Calibri" w:hAnsi="Calibri"/>
          <w:sz w:val="24"/>
          <w:szCs w:val="24"/>
          <w:lang w:val="en-GB" w:eastAsia="en-GB"/>
        </w:rPr>
        <w:t>finanțare</w:t>
      </w:r>
      <w:proofErr w:type="spellEnd"/>
      <w:r w:rsidRPr="00486013">
        <w:rPr>
          <w:rFonts w:ascii="Calibri" w:hAnsi="Calibri"/>
          <w:sz w:val="24"/>
          <w:szCs w:val="24"/>
          <w:lang w:val="en-GB" w:eastAsia="en-GB"/>
        </w:rPr>
        <w:t xml:space="preserve">. </w:t>
      </w:r>
    </w:p>
    <w:p w14:paraId="7939F814" w14:textId="77777777" w:rsidR="008E2979" w:rsidRPr="00486013" w:rsidRDefault="008E2979" w:rsidP="008E2979">
      <w:pPr>
        <w:autoSpaceDE w:val="0"/>
        <w:autoSpaceDN w:val="0"/>
        <w:adjustRightInd w:val="0"/>
        <w:spacing w:before="0" w:after="0" w:line="259" w:lineRule="auto"/>
        <w:jc w:val="both"/>
        <w:rPr>
          <w:rFonts w:ascii="Calibri" w:hAnsi="Calibri"/>
          <w:sz w:val="24"/>
          <w:szCs w:val="24"/>
          <w:lang w:val="en-GB" w:eastAsia="en-GB"/>
        </w:rPr>
      </w:pPr>
    </w:p>
    <w:p w14:paraId="3FEF014A" w14:textId="77777777" w:rsidR="008E2979" w:rsidRPr="00486013" w:rsidRDefault="008E2979" w:rsidP="008E2979">
      <w:pPr>
        <w:autoSpaceDE w:val="0"/>
        <w:autoSpaceDN w:val="0"/>
        <w:adjustRightInd w:val="0"/>
        <w:spacing w:before="0" w:after="0" w:line="259" w:lineRule="auto"/>
        <w:jc w:val="both"/>
        <w:rPr>
          <w:rFonts w:ascii="Calibri" w:hAnsi="Calibri"/>
          <w:sz w:val="24"/>
          <w:szCs w:val="24"/>
          <w:lang w:val="fr-FR" w:eastAsia="en-GB"/>
        </w:rPr>
      </w:pPr>
      <w:proofErr w:type="spellStart"/>
      <w:r w:rsidRPr="00486013">
        <w:rPr>
          <w:rFonts w:ascii="Calibri" w:hAnsi="Calibri"/>
          <w:sz w:val="24"/>
          <w:szCs w:val="24"/>
          <w:lang w:val="en-GB" w:eastAsia="en-GB"/>
        </w:rPr>
        <w:t>Solicitantul</w:t>
      </w:r>
      <w:proofErr w:type="spellEnd"/>
      <w:r w:rsidRPr="00486013">
        <w:rPr>
          <w:rFonts w:ascii="Calibri" w:hAnsi="Calibri"/>
          <w:sz w:val="24"/>
          <w:szCs w:val="24"/>
          <w:lang w:val="en-GB" w:eastAsia="en-GB"/>
        </w:rPr>
        <w:t xml:space="preserve"> se </w:t>
      </w:r>
      <w:proofErr w:type="spellStart"/>
      <w:r w:rsidRPr="00486013">
        <w:rPr>
          <w:rFonts w:ascii="Calibri" w:hAnsi="Calibri"/>
          <w:sz w:val="24"/>
          <w:szCs w:val="24"/>
          <w:lang w:val="en-GB" w:eastAsia="en-GB"/>
        </w:rPr>
        <w:t>angajează</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prin</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Declaraţia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unică</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Anexa</w:t>
      </w:r>
      <w:proofErr w:type="spellEnd"/>
      <w:r w:rsidRPr="00486013">
        <w:rPr>
          <w:rFonts w:ascii="Calibri" w:hAnsi="Calibri"/>
          <w:sz w:val="24"/>
          <w:szCs w:val="24"/>
          <w:lang w:val="en-GB" w:eastAsia="en-GB"/>
        </w:rPr>
        <w:t xml:space="preserve"> 4 la </w:t>
      </w:r>
      <w:proofErr w:type="spellStart"/>
      <w:r w:rsidRPr="00486013">
        <w:rPr>
          <w:rFonts w:ascii="Calibri" w:hAnsi="Calibri"/>
          <w:sz w:val="24"/>
          <w:szCs w:val="24"/>
          <w:lang w:val="en-GB" w:eastAsia="en-GB"/>
        </w:rPr>
        <w:t>prezentul</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Ghid</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să</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asigure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contribuția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proprie</w:t>
      </w:r>
      <w:proofErr w:type="spellEnd"/>
      <w:r w:rsidRPr="00486013">
        <w:rPr>
          <w:rFonts w:ascii="Calibri" w:hAnsi="Calibri"/>
          <w:sz w:val="24"/>
          <w:szCs w:val="24"/>
          <w:lang w:val="en-GB" w:eastAsia="en-GB"/>
        </w:rPr>
        <w:t xml:space="preserve"> la </w:t>
      </w:r>
      <w:proofErr w:type="spellStart"/>
      <w:r w:rsidRPr="00486013">
        <w:rPr>
          <w:rFonts w:ascii="Calibri" w:hAnsi="Calibri"/>
          <w:sz w:val="24"/>
          <w:szCs w:val="24"/>
          <w:lang w:val="en-GB" w:eastAsia="en-GB"/>
        </w:rPr>
        <w:t>valoarea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eligibile</w:t>
      </w:r>
      <w:proofErr w:type="spellEnd"/>
      <w:r w:rsidRPr="00486013">
        <w:rPr>
          <w:rFonts w:ascii="Calibri" w:hAnsi="Calibri"/>
          <w:sz w:val="24"/>
          <w:szCs w:val="24"/>
          <w:lang w:val="en-GB" w:eastAsia="en-GB"/>
        </w:rPr>
        <w:t xml:space="preserve">, precum </w:t>
      </w:r>
      <w:proofErr w:type="spellStart"/>
      <w:r w:rsidRPr="00486013">
        <w:rPr>
          <w:rFonts w:ascii="Calibri" w:hAnsi="Calibri"/>
          <w:sz w:val="24"/>
          <w:szCs w:val="24"/>
          <w:lang w:val="en-GB" w:eastAsia="en-GB"/>
        </w:rPr>
        <w:t>și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acoperirea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neeligibile</w:t>
      </w:r>
      <w:proofErr w:type="spellEnd"/>
      <w:r w:rsidRPr="00486013">
        <w:rPr>
          <w:rFonts w:ascii="Calibri" w:hAnsi="Calibri"/>
          <w:sz w:val="24"/>
          <w:szCs w:val="24"/>
          <w:lang w:val="en-GB" w:eastAsia="en-GB"/>
        </w:rPr>
        <w:t xml:space="preserve"> ale </w:t>
      </w:r>
      <w:proofErr w:type="spellStart"/>
      <w:r w:rsidRPr="00486013">
        <w:rPr>
          <w:rFonts w:ascii="Calibri" w:hAnsi="Calibri"/>
          <w:sz w:val="24"/>
          <w:szCs w:val="24"/>
          <w:lang w:val="en-GB" w:eastAsia="en-GB"/>
        </w:rPr>
        <w:t>proiectului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fr-FR" w:eastAsia="en-GB"/>
        </w:rPr>
        <w:t>Astfel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solicitantul</w:t>
      </w:r>
      <w:proofErr w:type="spellEnd"/>
      <w:r w:rsidRPr="00486013">
        <w:rPr>
          <w:rFonts w:ascii="Calibri" w:hAnsi="Calibri"/>
          <w:sz w:val="24"/>
          <w:szCs w:val="24"/>
          <w:lang w:val="fr-FR" w:eastAsia="en-GB"/>
        </w:rPr>
        <w:t xml:space="preserve"> va </w:t>
      </w:r>
      <w:proofErr w:type="spellStart"/>
      <w:r w:rsidRPr="00486013">
        <w:rPr>
          <w:rFonts w:ascii="Calibri" w:hAnsi="Calibri"/>
          <w:sz w:val="24"/>
          <w:szCs w:val="24"/>
          <w:lang w:val="fr-FR" w:eastAsia="en-GB"/>
        </w:rPr>
        <w:t>anexa</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depunerea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cererii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finanţare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Declaraţia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unică</w:t>
      </w:r>
      <w:proofErr w:type="spellEnd"/>
      <w:r w:rsidRPr="00486013">
        <w:rPr>
          <w:rFonts w:ascii="Calibri" w:hAnsi="Calibri"/>
          <w:sz w:val="24"/>
          <w:szCs w:val="24"/>
          <w:lang w:val="fr-FR" w:eastAsia="en-GB"/>
        </w:rPr>
        <w:t>.</w:t>
      </w:r>
    </w:p>
    <w:p w14:paraId="4F114E9F" w14:textId="77777777" w:rsidR="008E2979" w:rsidRPr="00486013" w:rsidRDefault="008E2979" w:rsidP="008E2979">
      <w:pPr>
        <w:autoSpaceDE w:val="0"/>
        <w:autoSpaceDN w:val="0"/>
        <w:adjustRightInd w:val="0"/>
        <w:spacing w:before="0" w:after="0" w:line="259" w:lineRule="auto"/>
        <w:jc w:val="both"/>
        <w:rPr>
          <w:rFonts w:ascii="Calibri" w:hAnsi="Calibri"/>
          <w:sz w:val="24"/>
          <w:szCs w:val="24"/>
          <w:lang w:val="fr-FR" w:eastAsia="en-GB"/>
        </w:rPr>
      </w:pPr>
    </w:p>
    <w:p w14:paraId="47698EE5" w14:textId="635CC968" w:rsidR="001868B7" w:rsidRPr="00486013" w:rsidRDefault="008E2979" w:rsidP="007A5E28">
      <w:pPr>
        <w:autoSpaceDE w:val="0"/>
        <w:autoSpaceDN w:val="0"/>
        <w:adjustRightInd w:val="0"/>
        <w:spacing w:before="0" w:after="0" w:line="259" w:lineRule="auto"/>
        <w:jc w:val="both"/>
        <w:rPr>
          <w:rFonts w:ascii="Calibri" w:hAnsi="Calibri"/>
          <w:sz w:val="24"/>
          <w:szCs w:val="24"/>
          <w:lang w:val="fr-FR" w:eastAsia="en-GB"/>
        </w:rPr>
      </w:pP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etapa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contractare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solicitantul</w:t>
      </w:r>
      <w:proofErr w:type="spellEnd"/>
      <w:r w:rsidRPr="00486013">
        <w:rPr>
          <w:rFonts w:ascii="Calibri" w:hAnsi="Calibri"/>
          <w:sz w:val="24"/>
          <w:szCs w:val="24"/>
          <w:lang w:val="fr-FR" w:eastAsia="en-GB"/>
        </w:rPr>
        <w:t xml:space="preserve"> va </w:t>
      </w:r>
      <w:proofErr w:type="spellStart"/>
      <w:r w:rsidRPr="00486013">
        <w:rPr>
          <w:rFonts w:ascii="Calibri" w:hAnsi="Calibri"/>
          <w:sz w:val="24"/>
          <w:szCs w:val="24"/>
          <w:lang w:val="fr-FR" w:eastAsia="en-GB"/>
        </w:rPr>
        <w:t>transmite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Hotărârea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aprobare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proiectului</w:t>
      </w:r>
      <w:proofErr w:type="spellEnd"/>
      <w:r w:rsidR="008F55D4" w:rsidRPr="00486013">
        <w:rPr>
          <w:rFonts w:ascii="Calibri" w:hAnsi="Calibri"/>
          <w:sz w:val="24"/>
          <w:szCs w:val="24"/>
          <w:lang w:val="fr-FR" w:eastAsia="en-GB"/>
        </w:rPr>
        <w:t xml:space="preserve">. </w:t>
      </w:r>
      <w:r w:rsidRPr="00486013">
        <w:rPr>
          <w:rFonts w:ascii="Calibri" w:hAnsi="Calibri"/>
          <w:sz w:val="24"/>
          <w:szCs w:val="24"/>
          <w:lang w:val="fr-FR" w:eastAsia="en-GB"/>
        </w:rPr>
        <w:t xml:space="preserve">Se va </w:t>
      </w:r>
      <w:proofErr w:type="spellStart"/>
      <w:r w:rsidRPr="00486013">
        <w:rPr>
          <w:rFonts w:ascii="Calibri" w:hAnsi="Calibri"/>
          <w:sz w:val="24"/>
          <w:szCs w:val="24"/>
          <w:lang w:val="fr-FR" w:eastAsia="en-GB"/>
        </w:rPr>
        <w:t>transmite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hotărârea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fiecărui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partener</w:t>
      </w:r>
      <w:proofErr w:type="spellEnd"/>
      <w:r w:rsidRPr="00486013">
        <w:rPr>
          <w:rFonts w:ascii="Calibri" w:hAnsi="Calibri"/>
          <w:sz w:val="24"/>
          <w:szCs w:val="24"/>
          <w:lang w:val="fr-FR" w:eastAsia="en-GB"/>
        </w:rPr>
        <w:t xml:space="preserve"> </w:t>
      </w:r>
      <w:proofErr w:type="gramStart"/>
      <w:r w:rsidRPr="00486013">
        <w:rPr>
          <w:rFonts w:ascii="Calibri" w:hAnsi="Calibri"/>
          <w:sz w:val="24"/>
          <w:szCs w:val="24"/>
          <w:lang w:val="fr-FR" w:eastAsia="en-GB"/>
        </w:rPr>
        <w:t>de</w:t>
      </w:r>
      <w:r w:rsidR="00F83809" w:rsidRPr="00486013">
        <w:rPr>
          <w:rFonts w:ascii="Calibri" w:hAnsi="Calibri"/>
          <w:sz w:val="24"/>
          <w:szCs w:val="24"/>
          <w:lang w:val="fr-FR" w:eastAsia="en-GB"/>
        </w:rPr>
        <w:t xml:space="preserve"> </w:t>
      </w:r>
      <w:r w:rsidRPr="00486013">
        <w:rPr>
          <w:rFonts w:ascii="Calibri" w:hAnsi="Calibri"/>
          <w:sz w:val="24"/>
          <w:szCs w:val="24"/>
          <w:lang w:val="fr-FR" w:eastAsia="en-GB"/>
        </w:rPr>
        <w:t>a</w:t>
      </w:r>
      <w:proofErr w:type="gramEnd"/>
      <w:r w:rsidRPr="00486013">
        <w:rPr>
          <w:rFonts w:ascii="Calibri" w:hAnsi="Calibri"/>
          <w:sz w:val="24"/>
          <w:szCs w:val="24"/>
          <w:lang w:val="fr-FR" w:eastAsia="en-GB"/>
        </w:rPr>
        <w:t xml:space="preserve"> participa la </w:t>
      </w:r>
      <w:proofErr w:type="spellStart"/>
      <w:r w:rsidRPr="00486013">
        <w:rPr>
          <w:rFonts w:ascii="Calibri" w:hAnsi="Calibri"/>
          <w:sz w:val="24"/>
          <w:szCs w:val="24"/>
          <w:lang w:val="fr-FR" w:eastAsia="en-GB"/>
        </w:rPr>
        <w:t>asigurarea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finanţării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indicarea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sumelor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cu</w:t>
      </w:r>
      <w:proofErr w:type="spellEnd"/>
      <w:r w:rsidRPr="00486013">
        <w:rPr>
          <w:rFonts w:ascii="Calibri" w:hAnsi="Calibri"/>
          <w:sz w:val="24"/>
          <w:szCs w:val="24"/>
          <w:lang w:val="fr-FR" w:eastAsia="en-GB"/>
        </w:rPr>
        <w:t xml:space="preserve"> care </w:t>
      </w:r>
      <w:proofErr w:type="spellStart"/>
      <w:r w:rsidRPr="00486013">
        <w:rPr>
          <w:rFonts w:ascii="Calibri" w:hAnsi="Calibri"/>
          <w:sz w:val="24"/>
          <w:szCs w:val="24"/>
          <w:lang w:val="fr-FR" w:eastAsia="en-GB"/>
        </w:rPr>
        <w:t>participă</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acoperirea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fiecărei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categorii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cheltuieli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cazul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care </w:t>
      </w:r>
      <w:proofErr w:type="spellStart"/>
      <w:r w:rsidRPr="00486013">
        <w:rPr>
          <w:rFonts w:ascii="Calibri" w:hAnsi="Calibri"/>
          <w:sz w:val="24"/>
          <w:szCs w:val="24"/>
          <w:lang w:val="fr-FR" w:eastAsia="en-GB"/>
        </w:rPr>
        <w:t>unul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dintre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parteneri</w:t>
      </w:r>
      <w:proofErr w:type="spellEnd"/>
      <w:r w:rsidRPr="00486013">
        <w:rPr>
          <w:rFonts w:ascii="Calibri" w:hAnsi="Calibri"/>
          <w:sz w:val="24"/>
          <w:szCs w:val="24"/>
          <w:lang w:val="fr-FR" w:eastAsia="en-GB"/>
        </w:rPr>
        <w:t xml:space="preserve"> nu are </w:t>
      </w:r>
      <w:proofErr w:type="spellStart"/>
      <w:r w:rsidRPr="00486013">
        <w:rPr>
          <w:rFonts w:ascii="Calibri" w:hAnsi="Calibri"/>
          <w:sz w:val="24"/>
          <w:szCs w:val="24"/>
          <w:lang w:val="fr-FR" w:eastAsia="en-GB"/>
        </w:rPr>
        <w:t>contribuție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financiară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proiect</w:t>
      </w:r>
      <w:proofErr w:type="spellEnd"/>
      <w:r w:rsidRPr="00486013">
        <w:rPr>
          <w:rFonts w:ascii="Calibri" w:hAnsi="Calibri"/>
          <w:sz w:val="24"/>
          <w:szCs w:val="24"/>
          <w:lang w:val="fr-FR" w:eastAsia="en-GB"/>
        </w:rPr>
        <w:t xml:space="preserve">, nu este </w:t>
      </w:r>
      <w:proofErr w:type="spellStart"/>
      <w:r w:rsidRPr="00486013">
        <w:rPr>
          <w:rFonts w:ascii="Calibri" w:hAnsi="Calibri"/>
          <w:sz w:val="24"/>
          <w:szCs w:val="24"/>
          <w:lang w:val="fr-FR" w:eastAsia="en-GB"/>
        </w:rPr>
        <w:t>necesară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depunerea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unei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hotărâri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acest</w:t>
      </w:r>
      <w:proofErr w:type="spellEnd"/>
      <w:r w:rsidRPr="00486013">
        <w:rPr>
          <w:rFonts w:ascii="Calibri" w:hAnsi="Calibri"/>
          <w:sz w:val="24"/>
          <w:szCs w:val="24"/>
          <w:lang w:val="fr-FR" w:eastAsia="en-GB"/>
        </w:rPr>
        <w:t xml:space="preserve"> sens. Prin </w:t>
      </w:r>
      <w:proofErr w:type="spellStart"/>
      <w:r w:rsidRPr="00486013">
        <w:rPr>
          <w:rFonts w:ascii="Calibri" w:hAnsi="Calibri"/>
          <w:sz w:val="24"/>
          <w:szCs w:val="24"/>
          <w:lang w:val="fr-FR" w:eastAsia="en-GB"/>
        </w:rPr>
        <w:t>acordul</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parteneriat</w:t>
      </w:r>
      <w:proofErr w:type="spellEnd"/>
      <w:r w:rsidRPr="00486013">
        <w:rPr>
          <w:rFonts w:ascii="Calibri" w:hAnsi="Calibri"/>
          <w:sz w:val="24"/>
          <w:szCs w:val="24"/>
          <w:lang w:val="fr-FR" w:eastAsia="en-GB"/>
        </w:rPr>
        <w:t xml:space="preserve"> se va </w:t>
      </w:r>
      <w:proofErr w:type="spellStart"/>
      <w:r w:rsidRPr="00486013">
        <w:rPr>
          <w:rFonts w:ascii="Calibri" w:hAnsi="Calibri"/>
          <w:sz w:val="24"/>
          <w:szCs w:val="24"/>
          <w:lang w:val="fr-FR" w:eastAsia="en-GB"/>
        </w:rPr>
        <w:t>stabili</w:t>
      </w:r>
      <w:proofErr w:type="spellEnd"/>
      <w:r w:rsidRPr="00486013">
        <w:rPr>
          <w:rFonts w:ascii="Calibri" w:hAnsi="Calibri"/>
          <w:sz w:val="24"/>
          <w:szCs w:val="24"/>
          <w:lang w:val="fr-FR" w:eastAsia="en-GB"/>
        </w:rPr>
        <w:t xml:space="preserve"> cota parte </w:t>
      </w:r>
      <w:proofErr w:type="spellStart"/>
      <w:r w:rsidRPr="00486013">
        <w:rPr>
          <w:rFonts w:ascii="Calibri" w:hAnsi="Calibri"/>
          <w:sz w:val="24"/>
          <w:szCs w:val="24"/>
          <w:lang w:val="fr-FR" w:eastAsia="en-GB"/>
        </w:rPr>
        <w:t>cu</w:t>
      </w:r>
      <w:proofErr w:type="spellEnd"/>
      <w:r w:rsidRPr="00486013">
        <w:rPr>
          <w:rFonts w:ascii="Calibri" w:hAnsi="Calibri"/>
          <w:sz w:val="24"/>
          <w:szCs w:val="24"/>
          <w:lang w:val="fr-FR" w:eastAsia="en-GB"/>
        </w:rPr>
        <w:t xml:space="preserve"> care va participa </w:t>
      </w:r>
      <w:proofErr w:type="spellStart"/>
      <w:r w:rsidRPr="00486013">
        <w:rPr>
          <w:rFonts w:ascii="Calibri" w:hAnsi="Calibri"/>
          <w:sz w:val="24"/>
          <w:szCs w:val="24"/>
          <w:lang w:val="fr-FR" w:eastAsia="en-GB"/>
        </w:rPr>
        <w:t>fiecare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partener</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asigurarea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contribuţiei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proprii</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solicitantului</w:t>
      </w:r>
      <w:proofErr w:type="spellEnd"/>
      <w:r w:rsidRPr="00486013">
        <w:rPr>
          <w:rFonts w:ascii="Calibri" w:hAnsi="Calibri"/>
          <w:sz w:val="24"/>
          <w:szCs w:val="24"/>
          <w:lang w:val="fr-FR" w:eastAsia="en-GB"/>
        </w:rPr>
        <w:t>.</w:t>
      </w:r>
    </w:p>
    <w:bookmarkEnd w:id="87"/>
    <w:p w14:paraId="07B695A1" w14:textId="77777777" w:rsidR="004F1339" w:rsidRPr="00486013" w:rsidRDefault="004F1339" w:rsidP="000618F6">
      <w:pPr>
        <w:rPr>
          <w:rFonts w:ascii="Calibri" w:hAnsi="Calibri"/>
          <w:sz w:val="24"/>
          <w:szCs w:val="24"/>
        </w:rPr>
      </w:pPr>
    </w:p>
    <w:p w14:paraId="3DC8238C" w14:textId="61C05019" w:rsidR="00A86515" w:rsidRPr="00486013" w:rsidRDefault="0007627B" w:rsidP="00735675">
      <w:pPr>
        <w:pStyle w:val="Heading2"/>
        <w:rPr>
          <w:rFonts w:ascii="Calibri" w:hAnsi="Calibri" w:cs="Calibri"/>
          <w:bCs/>
        </w:rPr>
      </w:pPr>
      <w:bookmarkStart w:id="88" w:name="_Toc154150864"/>
      <w:r w:rsidRPr="00486013">
        <w:rPr>
          <w:rFonts w:ascii="Calibri" w:hAnsi="Calibri" w:cs="Calibri"/>
        </w:rPr>
        <w:t>Categorii de solicitanți eligibili</w:t>
      </w:r>
      <w:bookmarkEnd w:id="88"/>
    </w:p>
    <w:p w14:paraId="61FD7005" w14:textId="77777777" w:rsidR="009C79D7" w:rsidRPr="00486013" w:rsidRDefault="009C79D7" w:rsidP="009C79D7">
      <w:pPr>
        <w:spacing w:before="0" w:after="0"/>
        <w:jc w:val="both"/>
        <w:rPr>
          <w:rFonts w:ascii="Calibri" w:eastAsiaTheme="minorHAnsi" w:hAnsi="Calibri"/>
          <w:sz w:val="24"/>
          <w:szCs w:val="24"/>
        </w:rPr>
      </w:pPr>
    </w:p>
    <w:p w14:paraId="0C4DD1AB" w14:textId="6C36318E" w:rsidR="007A3D34" w:rsidRPr="00486013" w:rsidRDefault="00427BEC" w:rsidP="00E07D7E">
      <w:pPr>
        <w:pStyle w:val="ListParagraph"/>
        <w:numPr>
          <w:ilvl w:val="0"/>
          <w:numId w:val="42"/>
        </w:numPr>
        <w:spacing w:before="0" w:after="0" w:line="256" w:lineRule="auto"/>
        <w:jc w:val="both"/>
        <w:rPr>
          <w:rFonts w:ascii="Calibri" w:hAnsi="Calibri"/>
          <w:b/>
          <w:bCs/>
          <w:sz w:val="24"/>
          <w:szCs w:val="24"/>
          <w:lang w:val="en-GB"/>
        </w:rPr>
      </w:pPr>
      <w:r w:rsidRPr="00486013">
        <w:rPr>
          <w:rFonts w:ascii="Calibri" w:hAnsi="Calibri"/>
          <w:b/>
          <w:bCs/>
          <w:sz w:val="24"/>
          <w:szCs w:val="24"/>
          <w:lang w:val="en-GB"/>
        </w:rPr>
        <w:t xml:space="preserve">Forma de </w:t>
      </w:r>
      <w:proofErr w:type="spellStart"/>
      <w:r w:rsidRPr="00486013">
        <w:rPr>
          <w:rFonts w:ascii="Calibri" w:hAnsi="Calibri"/>
          <w:b/>
          <w:bCs/>
          <w:sz w:val="24"/>
          <w:szCs w:val="24"/>
          <w:lang w:val="en-GB"/>
        </w:rPr>
        <w:t>constituire</w:t>
      </w:r>
      <w:proofErr w:type="spellEnd"/>
      <w:r w:rsidRPr="00486013">
        <w:rPr>
          <w:rFonts w:ascii="Calibri" w:hAnsi="Calibri"/>
          <w:b/>
          <w:bCs/>
          <w:sz w:val="24"/>
          <w:szCs w:val="24"/>
          <w:lang w:val="en-GB"/>
        </w:rPr>
        <w:t xml:space="preserve"> a </w:t>
      </w:r>
      <w:proofErr w:type="spellStart"/>
      <w:r w:rsidRPr="00486013">
        <w:rPr>
          <w:rFonts w:ascii="Calibri" w:hAnsi="Calibri"/>
          <w:b/>
          <w:bCs/>
          <w:sz w:val="24"/>
          <w:szCs w:val="24"/>
          <w:lang w:val="en-GB"/>
        </w:rPr>
        <w:t>solicitantului</w:t>
      </w:r>
      <w:proofErr w:type="spellEnd"/>
    </w:p>
    <w:p w14:paraId="71A56C4E" w14:textId="77777777" w:rsidR="00201F82" w:rsidRPr="00486013"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en-GB" w:eastAsia="ro-RO"/>
        </w:rPr>
      </w:pPr>
      <w:bookmarkStart w:id="89" w:name="_Hlk128663477"/>
      <w:r w:rsidRPr="00486013">
        <w:rPr>
          <w:rFonts w:ascii="Calibri" w:eastAsia="Times New Roman" w:hAnsi="Calibri"/>
          <w:noProof/>
          <w:sz w:val="24"/>
          <w:szCs w:val="24"/>
          <w:lang w:val="en-GB"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7238EEEF" w14:textId="77777777" w:rsidR="00201F82" w:rsidRPr="00486013"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en-GB" w:eastAsia="ro-RO"/>
        </w:rPr>
      </w:pPr>
      <w:r w:rsidRPr="00486013">
        <w:rPr>
          <w:rFonts w:ascii="Calibri" w:eastAsia="Times New Roman" w:hAnsi="Calibri"/>
          <w:noProof/>
          <w:sz w:val="24"/>
          <w:szCs w:val="24"/>
          <w:lang w:val="en-GB"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0D3337BF" w14:textId="77777777" w:rsidR="00201F82" w:rsidRPr="00486013" w:rsidRDefault="00201F82" w:rsidP="00E07D7E">
      <w:pPr>
        <w:numPr>
          <w:ilvl w:val="0"/>
          <w:numId w:val="24"/>
        </w:numPr>
        <w:tabs>
          <w:tab w:val="left" w:pos="180"/>
        </w:tabs>
        <w:spacing w:before="0" w:after="0" w:line="259" w:lineRule="auto"/>
        <w:jc w:val="both"/>
        <w:rPr>
          <w:rFonts w:ascii="Calibri" w:eastAsia="Times New Roman" w:hAnsi="Calibri"/>
          <w:noProof/>
          <w:sz w:val="24"/>
          <w:szCs w:val="24"/>
          <w:lang w:val="fr-FR" w:eastAsia="ro-RO"/>
        </w:rPr>
      </w:pPr>
      <w:r w:rsidRPr="00486013">
        <w:rPr>
          <w:rFonts w:ascii="Calibri" w:hAnsi="Calibri"/>
          <w:sz w:val="24"/>
          <w:szCs w:val="24"/>
        </w:rPr>
        <w:t>Instituții de învățământ de stat (învățământul preșcolar);</w:t>
      </w:r>
    </w:p>
    <w:p w14:paraId="00EE43AD" w14:textId="77777777" w:rsidR="00201F82" w:rsidRPr="00486013" w:rsidRDefault="00201F82" w:rsidP="00E07D7E">
      <w:pPr>
        <w:numPr>
          <w:ilvl w:val="0"/>
          <w:numId w:val="24"/>
        </w:numPr>
        <w:spacing w:before="0" w:after="0" w:line="259" w:lineRule="auto"/>
        <w:jc w:val="both"/>
        <w:rPr>
          <w:rFonts w:ascii="Calibri" w:eastAsia="Times New Roman" w:hAnsi="Calibri"/>
          <w:sz w:val="24"/>
          <w:szCs w:val="24"/>
          <w:lang w:val="en-GB" w:eastAsia="en-GB"/>
        </w:rPr>
      </w:pPr>
      <w:proofErr w:type="spellStart"/>
      <w:r w:rsidRPr="00486013">
        <w:rPr>
          <w:rFonts w:ascii="Calibri" w:eastAsia="Times New Roman" w:hAnsi="Calibri"/>
          <w:sz w:val="24"/>
          <w:szCs w:val="24"/>
          <w:lang w:val="en-GB" w:eastAsia="en-GB"/>
        </w:rPr>
        <w:t>Asociaţiile</w:t>
      </w:r>
      <w:proofErr w:type="spellEnd"/>
      <w:r w:rsidRPr="00486013">
        <w:rPr>
          <w:rFonts w:ascii="Calibri" w:eastAsia="Times New Roman" w:hAnsi="Calibri"/>
          <w:sz w:val="24"/>
          <w:szCs w:val="24"/>
          <w:lang w:val="en-GB" w:eastAsia="en-GB"/>
        </w:rPr>
        <w:t xml:space="preserve"> de Dezvoltare </w:t>
      </w:r>
      <w:proofErr w:type="spellStart"/>
      <w:r w:rsidRPr="00486013">
        <w:rPr>
          <w:rFonts w:ascii="Calibri" w:hAnsi="Calibri"/>
          <w:sz w:val="24"/>
          <w:szCs w:val="24"/>
          <w:lang w:val="en-GB"/>
        </w:rPr>
        <w:t>Intercomunitară</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înfiinţate</w:t>
      </w:r>
      <w:proofErr w:type="spellEnd"/>
      <w:r w:rsidRPr="00486013">
        <w:rPr>
          <w:rFonts w:ascii="Calibri" w:eastAsia="Times New Roman" w:hAnsi="Calibri"/>
          <w:sz w:val="24"/>
          <w:szCs w:val="24"/>
          <w:lang w:val="en-GB" w:eastAsia="en-GB"/>
        </w:rPr>
        <w:t xml:space="preserve"> conform </w:t>
      </w:r>
      <w:proofErr w:type="spellStart"/>
      <w:r w:rsidRPr="00486013">
        <w:rPr>
          <w:rFonts w:ascii="Calibri" w:eastAsia="Times New Roman" w:hAnsi="Calibri"/>
          <w:sz w:val="24"/>
          <w:szCs w:val="24"/>
          <w:lang w:val="en-GB" w:eastAsia="en-GB"/>
        </w:rPr>
        <w:t>prevederilor</w:t>
      </w:r>
      <w:proofErr w:type="spellEnd"/>
      <w:r w:rsidRPr="00486013">
        <w:rPr>
          <w:rFonts w:ascii="Calibri" w:eastAsia="Times New Roman" w:hAnsi="Calibri"/>
          <w:sz w:val="24"/>
          <w:szCs w:val="24"/>
          <w:lang w:val="en-GB" w:eastAsia="en-GB"/>
        </w:rPr>
        <w:t xml:space="preserve"> </w:t>
      </w:r>
      <w:proofErr w:type="spellStart"/>
      <w:r w:rsidRPr="00486013">
        <w:rPr>
          <w:rFonts w:ascii="Calibri" w:eastAsia="Times New Roman" w:hAnsi="Calibri"/>
          <w:sz w:val="24"/>
          <w:szCs w:val="24"/>
          <w:lang w:val="en-GB" w:eastAsia="en-GB"/>
        </w:rPr>
        <w:t>legale</w:t>
      </w:r>
      <w:proofErr w:type="spellEnd"/>
      <w:r w:rsidRPr="00486013">
        <w:rPr>
          <w:rFonts w:ascii="Calibri" w:eastAsia="Times New Roman" w:hAnsi="Calibri"/>
          <w:sz w:val="24"/>
          <w:szCs w:val="24"/>
          <w:lang w:val="en-GB" w:eastAsia="en-GB"/>
        </w:rPr>
        <w:t>.</w:t>
      </w:r>
    </w:p>
    <w:p w14:paraId="4FA6FA8B" w14:textId="77777777" w:rsidR="00201F82" w:rsidRPr="00486013" w:rsidRDefault="00201F82" w:rsidP="00E07D7E">
      <w:pPr>
        <w:numPr>
          <w:ilvl w:val="0"/>
          <w:numId w:val="24"/>
        </w:numPr>
        <w:spacing w:before="0" w:after="0"/>
        <w:contextualSpacing/>
        <w:jc w:val="both"/>
        <w:rPr>
          <w:rFonts w:ascii="Calibri" w:hAnsi="Calibri"/>
          <w:sz w:val="24"/>
          <w:szCs w:val="24"/>
        </w:rPr>
      </w:pPr>
      <w:r w:rsidRPr="00486013">
        <w:rPr>
          <w:rFonts w:ascii="Calibri" w:hAnsi="Calibri"/>
          <w:sz w:val="24"/>
          <w:szCs w:val="24"/>
        </w:rPr>
        <w:t>Parteneriatele între entitățile de mai sus.</w:t>
      </w:r>
    </w:p>
    <w:p w14:paraId="24C04B58" w14:textId="24EEE016" w:rsidR="00E3644C" w:rsidRPr="00486013" w:rsidRDefault="00E3644C" w:rsidP="00E3644C">
      <w:pPr>
        <w:spacing w:before="0" w:after="0" w:line="259" w:lineRule="auto"/>
        <w:ind w:left="720"/>
        <w:jc w:val="both"/>
        <w:rPr>
          <w:rFonts w:ascii="Calibri" w:eastAsia="Times New Roman" w:hAnsi="Calibri"/>
          <w:sz w:val="24"/>
          <w:szCs w:val="24"/>
          <w:lang w:val="fr-FR" w:eastAsia="en-GB"/>
        </w:rPr>
      </w:pPr>
    </w:p>
    <w:p w14:paraId="7B176E73" w14:textId="77777777" w:rsidR="007A3D34" w:rsidRPr="00486013" w:rsidRDefault="007A3D34" w:rsidP="00E3644C">
      <w:pPr>
        <w:spacing w:before="0" w:after="0" w:line="259" w:lineRule="auto"/>
        <w:ind w:left="720"/>
        <w:jc w:val="both"/>
        <w:rPr>
          <w:rFonts w:ascii="Calibri" w:eastAsia="Times New Roman" w:hAnsi="Calibri"/>
          <w:sz w:val="24"/>
          <w:szCs w:val="24"/>
          <w:lang w:val="fr-FR" w:eastAsia="en-GB"/>
        </w:rPr>
      </w:pPr>
    </w:p>
    <w:p w14:paraId="006C7C4A" w14:textId="4885E580" w:rsidR="0020173D" w:rsidRPr="00486013" w:rsidRDefault="0007627B" w:rsidP="00735675">
      <w:pPr>
        <w:pStyle w:val="Heading2"/>
        <w:rPr>
          <w:rFonts w:ascii="Calibri" w:hAnsi="Calibri" w:cs="Calibri"/>
        </w:rPr>
      </w:pPr>
      <w:bookmarkStart w:id="90" w:name="_Toc154150865"/>
      <w:bookmarkEnd w:id="89"/>
      <w:r w:rsidRPr="00486013">
        <w:rPr>
          <w:rFonts w:ascii="Calibri" w:hAnsi="Calibri" w:cs="Calibri"/>
        </w:rPr>
        <w:t>Categorii de parteneri eligibili</w:t>
      </w:r>
      <w:bookmarkEnd w:id="90"/>
    </w:p>
    <w:p w14:paraId="35842A47" w14:textId="03DEB580" w:rsidR="0020173D" w:rsidRPr="00486013" w:rsidRDefault="00C7714D" w:rsidP="0020173D">
      <w:pPr>
        <w:spacing w:before="0" w:after="0"/>
        <w:jc w:val="both"/>
        <w:rPr>
          <w:rFonts w:ascii="Calibri" w:hAnsi="Calibri"/>
          <w:bCs/>
          <w:sz w:val="24"/>
          <w:szCs w:val="24"/>
        </w:rPr>
      </w:pPr>
      <w:r w:rsidRPr="00486013">
        <w:rPr>
          <w:rFonts w:ascii="Calibri" w:hAnsi="Calibri"/>
          <w:bCs/>
          <w:sz w:val="24"/>
          <w:szCs w:val="24"/>
        </w:rPr>
        <w:t xml:space="preserve">Forme asociative între </w:t>
      </w:r>
      <w:r w:rsidR="00445BC1" w:rsidRPr="00486013">
        <w:rPr>
          <w:rFonts w:ascii="Calibri" w:hAnsi="Calibri"/>
          <w:bCs/>
          <w:sz w:val="24"/>
          <w:szCs w:val="24"/>
        </w:rPr>
        <w:t>solicitantii prezentati la punctul 5.1.2.</w:t>
      </w:r>
    </w:p>
    <w:p w14:paraId="2A7F60C9" w14:textId="77777777" w:rsidR="00E3644C" w:rsidRPr="00486013" w:rsidRDefault="00E3644C" w:rsidP="0020173D">
      <w:pPr>
        <w:spacing w:before="0" w:after="0"/>
        <w:jc w:val="both"/>
        <w:rPr>
          <w:rFonts w:ascii="Calibri" w:hAnsi="Calibri"/>
          <w:bCs/>
          <w:sz w:val="24"/>
          <w:szCs w:val="24"/>
        </w:rPr>
      </w:pPr>
    </w:p>
    <w:p w14:paraId="0399C471" w14:textId="241E3EF8" w:rsidR="0007627B" w:rsidRPr="00486013" w:rsidRDefault="0007627B" w:rsidP="00735675">
      <w:pPr>
        <w:pStyle w:val="Heading2"/>
        <w:rPr>
          <w:rFonts w:ascii="Calibri" w:hAnsi="Calibri" w:cs="Calibri"/>
        </w:rPr>
      </w:pPr>
      <w:bookmarkStart w:id="91" w:name="_Toc154150866"/>
      <w:r w:rsidRPr="00486013">
        <w:rPr>
          <w:rFonts w:ascii="Calibri" w:hAnsi="Calibri" w:cs="Calibri"/>
        </w:rPr>
        <w:t>Reguli şi cerinţe privind parteneriatul</w:t>
      </w:r>
      <w:bookmarkEnd w:id="91"/>
      <w:r w:rsidRPr="00486013">
        <w:rPr>
          <w:rFonts w:ascii="Calibri" w:hAnsi="Calibri" w:cs="Calibri"/>
        </w:rPr>
        <w:t xml:space="preserve"> </w:t>
      </w:r>
      <w:r w:rsidR="008228A8" w:rsidRPr="00486013">
        <w:rPr>
          <w:rFonts w:ascii="Calibri" w:hAnsi="Calibri" w:cs="Calibri"/>
        </w:rPr>
        <w:t xml:space="preserve"> </w:t>
      </w:r>
    </w:p>
    <w:p w14:paraId="5536BCC7" w14:textId="77777777" w:rsidR="007A3D34" w:rsidRPr="00486013" w:rsidRDefault="007A3D34" w:rsidP="0020173D">
      <w:pPr>
        <w:spacing w:before="0" w:after="0"/>
        <w:jc w:val="both"/>
        <w:rPr>
          <w:rFonts w:ascii="Calibri" w:hAnsi="Calibri"/>
          <w:sz w:val="24"/>
          <w:szCs w:val="24"/>
        </w:rPr>
      </w:pPr>
    </w:p>
    <w:p w14:paraId="495D964A" w14:textId="2FF50F10" w:rsidR="0020173D" w:rsidRPr="00486013" w:rsidRDefault="00C7714D" w:rsidP="0020173D">
      <w:pPr>
        <w:spacing w:before="0" w:after="0"/>
        <w:jc w:val="both"/>
        <w:rPr>
          <w:rFonts w:ascii="Calibri" w:hAnsi="Calibri"/>
          <w:sz w:val="24"/>
          <w:szCs w:val="24"/>
        </w:rPr>
      </w:pPr>
      <w:r w:rsidRPr="00486013">
        <w:rPr>
          <w:rFonts w:ascii="Calibri" w:hAnsi="Calibri"/>
          <w:sz w:val="24"/>
          <w:szCs w:val="24"/>
        </w:rPr>
        <w:t xml:space="preserve">Liderul parteneriatului va fi reprezentat de unitatea administrativ teritorială. Partenerii vor respecta întru totul legislația specifică și cea generală, inclusiv pe cea în domeniul achizițiilor </w:t>
      </w:r>
      <w:r w:rsidRPr="00486013">
        <w:rPr>
          <w:rFonts w:ascii="Calibri" w:hAnsi="Calibri"/>
          <w:sz w:val="24"/>
          <w:szCs w:val="24"/>
        </w:rPr>
        <w:lastRenderedPageBreak/>
        <w:t>publice, a protecției mediului, egalității de șanse, nediscriminării si accesibilității pentru persoanele cu dizabilităti</w:t>
      </w:r>
      <w:r w:rsidR="008A3C4B" w:rsidRPr="00486013">
        <w:rPr>
          <w:rFonts w:ascii="Calibri" w:hAnsi="Calibri"/>
          <w:sz w:val="24"/>
          <w:szCs w:val="24"/>
        </w:rPr>
        <w:t>.</w:t>
      </w:r>
    </w:p>
    <w:p w14:paraId="674F9A73" w14:textId="73E50C1C" w:rsidR="007A3D34" w:rsidRPr="00486013" w:rsidRDefault="007A3D34" w:rsidP="0020173D">
      <w:pPr>
        <w:spacing w:before="0" w:after="0"/>
        <w:jc w:val="both"/>
        <w:rPr>
          <w:rFonts w:ascii="Calibri" w:hAnsi="Calibri"/>
          <w:sz w:val="24"/>
          <w:szCs w:val="24"/>
        </w:rPr>
      </w:pPr>
    </w:p>
    <w:p w14:paraId="08A9FF86" w14:textId="77777777" w:rsidR="007A3D34" w:rsidRPr="00486013" w:rsidRDefault="007A3D34" w:rsidP="007A3D34">
      <w:pPr>
        <w:spacing w:before="0" w:after="0"/>
        <w:jc w:val="both"/>
        <w:rPr>
          <w:rFonts w:ascii="Calibri" w:hAnsi="Calibri"/>
          <w:sz w:val="24"/>
          <w:szCs w:val="24"/>
        </w:rPr>
      </w:pPr>
      <w:r w:rsidRPr="00486013">
        <w:rPr>
          <w:rFonts w:ascii="Calibri" w:hAnsi="Calibri"/>
          <w:sz w:val="24"/>
          <w:szCs w:val="24"/>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CBC5D97" w14:textId="77777777" w:rsidR="007A3D34" w:rsidRPr="00486013" w:rsidRDefault="007A3D34" w:rsidP="007A3D34">
      <w:pPr>
        <w:spacing w:before="0" w:after="0"/>
        <w:jc w:val="both"/>
        <w:rPr>
          <w:rFonts w:ascii="Calibri" w:hAnsi="Calibri"/>
          <w:sz w:val="24"/>
          <w:szCs w:val="24"/>
        </w:rPr>
      </w:pPr>
    </w:p>
    <w:p w14:paraId="615F669C" w14:textId="77777777" w:rsidR="007A3D34" w:rsidRPr="00486013" w:rsidRDefault="007A3D34" w:rsidP="007A3D34">
      <w:pPr>
        <w:spacing w:before="0" w:after="0"/>
        <w:jc w:val="both"/>
        <w:rPr>
          <w:rFonts w:ascii="Calibri" w:eastAsia="Times New Roman" w:hAnsi="Calibri"/>
          <w:sz w:val="24"/>
          <w:szCs w:val="24"/>
          <w:lang w:val="fr-FR"/>
        </w:rPr>
      </w:pPr>
      <w:r w:rsidRPr="00486013">
        <w:rPr>
          <w:rFonts w:ascii="Calibri" w:hAnsi="Calibri"/>
          <w:sz w:val="24"/>
          <w:szCs w:val="24"/>
        </w:rPr>
        <w:t xml:space="preserve">Membrii parteneriatului trebuie să respecte criteriile de eligibilitate și selectie pe tot parcursul procesului. </w:t>
      </w:r>
      <w:proofErr w:type="spellStart"/>
      <w:r w:rsidRPr="00486013">
        <w:rPr>
          <w:rFonts w:ascii="Calibri" w:eastAsia="Times New Roman" w:hAnsi="Calibri"/>
          <w:sz w:val="24"/>
          <w:szCs w:val="24"/>
          <w:lang w:val="fr-FR"/>
        </w:rPr>
        <w:t>Criteriile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eligibilitate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solicitantului</w:t>
      </w:r>
      <w:proofErr w:type="spellEnd"/>
      <w:r w:rsidRPr="00486013">
        <w:rPr>
          <w:rFonts w:ascii="Calibri" w:eastAsia="Times New Roman" w:hAnsi="Calibri"/>
          <w:sz w:val="24"/>
          <w:szCs w:val="24"/>
          <w:lang w:val="fr-FR"/>
        </w:rPr>
        <w:t xml:space="preserve"> se </w:t>
      </w:r>
      <w:proofErr w:type="spellStart"/>
      <w:r w:rsidRPr="00486013">
        <w:rPr>
          <w:rFonts w:ascii="Calibri" w:eastAsia="Times New Roman" w:hAnsi="Calibri"/>
          <w:sz w:val="24"/>
          <w:szCs w:val="24"/>
          <w:lang w:val="fr-FR"/>
        </w:rPr>
        <w:t>aplică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fiecărui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partener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din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cadrul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acordului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parteneriat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după</w:t>
      </w:r>
      <w:proofErr w:type="spellEnd"/>
      <w:r w:rsidRPr="00486013">
        <w:rPr>
          <w:rFonts w:ascii="Calibri" w:eastAsia="Times New Roman" w:hAnsi="Calibri"/>
          <w:sz w:val="24"/>
          <w:szCs w:val="24"/>
          <w:lang w:val="fr-FR"/>
        </w:rPr>
        <w:t xml:space="preserve"> cum este </w:t>
      </w:r>
      <w:proofErr w:type="spellStart"/>
      <w:r w:rsidRPr="00486013">
        <w:rPr>
          <w:rFonts w:ascii="Calibri" w:eastAsia="Times New Roman" w:hAnsi="Calibri"/>
          <w:sz w:val="24"/>
          <w:szCs w:val="24"/>
          <w:lang w:val="fr-FR"/>
        </w:rPr>
        <w:t>indicat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cadrul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sectiunilor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din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prezentul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ghid</w:t>
      </w:r>
      <w:proofErr w:type="spellEnd"/>
      <w:r w:rsidRPr="00486013">
        <w:rPr>
          <w:rFonts w:ascii="Calibri" w:eastAsia="Times New Roman" w:hAnsi="Calibri"/>
          <w:sz w:val="24"/>
          <w:szCs w:val="24"/>
          <w:lang w:val="fr-FR"/>
        </w:rPr>
        <w:t xml:space="preserve">. </w:t>
      </w:r>
    </w:p>
    <w:p w14:paraId="23F05926" w14:textId="77777777" w:rsidR="007A3D34" w:rsidRPr="00486013" w:rsidRDefault="007A3D34" w:rsidP="007A3D34">
      <w:pPr>
        <w:spacing w:before="0" w:after="0"/>
        <w:jc w:val="both"/>
        <w:rPr>
          <w:rFonts w:ascii="Calibri" w:hAnsi="Calibri"/>
          <w:sz w:val="24"/>
          <w:szCs w:val="24"/>
        </w:rPr>
      </w:pPr>
    </w:p>
    <w:p w14:paraId="5698BE8D" w14:textId="77777777" w:rsidR="007A3D34" w:rsidRPr="00486013" w:rsidRDefault="007A3D34" w:rsidP="007A3D34">
      <w:pPr>
        <w:spacing w:before="0" w:after="0"/>
        <w:jc w:val="both"/>
        <w:rPr>
          <w:rFonts w:ascii="Calibri" w:hAnsi="Calibri"/>
          <w:bCs/>
          <w:sz w:val="24"/>
          <w:szCs w:val="24"/>
          <w:lang w:val="fr-FR"/>
        </w:rPr>
      </w:pPr>
      <w:proofErr w:type="spellStart"/>
      <w:r w:rsidRPr="00486013">
        <w:rPr>
          <w:rFonts w:ascii="Calibri" w:hAnsi="Calibri"/>
          <w:bCs/>
          <w:sz w:val="24"/>
          <w:szCs w:val="24"/>
          <w:lang w:val="fr-FR"/>
        </w:rPr>
        <w:t>Acordul</w:t>
      </w:r>
      <w:proofErr w:type="spellEnd"/>
      <w:r w:rsidRPr="00486013">
        <w:rPr>
          <w:rFonts w:ascii="Calibri" w:hAnsi="Calibri"/>
          <w:bCs/>
          <w:sz w:val="24"/>
          <w:szCs w:val="24"/>
          <w:lang w:val="fr-FR"/>
        </w:rPr>
        <w:t xml:space="preserve"> de </w:t>
      </w:r>
      <w:proofErr w:type="spellStart"/>
      <w:r w:rsidRPr="00486013">
        <w:rPr>
          <w:rFonts w:ascii="Calibri" w:hAnsi="Calibri"/>
          <w:bCs/>
          <w:sz w:val="24"/>
          <w:szCs w:val="24"/>
          <w:lang w:val="fr-FR"/>
        </w:rPr>
        <w:t>parteneriat</w:t>
      </w:r>
      <w:proofErr w:type="spellEnd"/>
      <w:r w:rsidRPr="00486013">
        <w:rPr>
          <w:rFonts w:ascii="Calibri" w:hAnsi="Calibri"/>
          <w:bCs/>
          <w:sz w:val="24"/>
          <w:szCs w:val="24"/>
          <w:lang w:val="fr-FR"/>
        </w:rPr>
        <w:t xml:space="preserve"> va </w:t>
      </w:r>
      <w:proofErr w:type="spellStart"/>
      <w:r w:rsidRPr="00486013">
        <w:rPr>
          <w:rFonts w:ascii="Calibri" w:hAnsi="Calibri"/>
          <w:bCs/>
          <w:sz w:val="24"/>
          <w:szCs w:val="24"/>
          <w:lang w:val="fr-FR"/>
        </w:rPr>
        <w:t>stabili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modalitatea</w:t>
      </w:r>
      <w:proofErr w:type="spellEnd"/>
      <w:r w:rsidRPr="00486013">
        <w:rPr>
          <w:rFonts w:ascii="Calibri" w:hAnsi="Calibri"/>
          <w:bCs/>
          <w:sz w:val="24"/>
          <w:szCs w:val="24"/>
          <w:lang w:val="fr-FR"/>
        </w:rPr>
        <w:t xml:space="preserve"> de </w:t>
      </w:r>
      <w:proofErr w:type="spellStart"/>
      <w:r w:rsidRPr="00486013">
        <w:rPr>
          <w:rFonts w:ascii="Calibri" w:hAnsi="Calibri"/>
          <w:bCs/>
          <w:sz w:val="24"/>
          <w:szCs w:val="24"/>
          <w:lang w:val="fr-FR"/>
        </w:rPr>
        <w:t>participare</w:t>
      </w:r>
      <w:proofErr w:type="spellEnd"/>
      <w:r w:rsidRPr="00486013">
        <w:rPr>
          <w:rFonts w:ascii="Calibri" w:hAnsi="Calibri"/>
          <w:bCs/>
          <w:sz w:val="24"/>
          <w:szCs w:val="24"/>
          <w:lang w:val="fr-FR"/>
        </w:rPr>
        <w:t xml:space="preserve"> la </w:t>
      </w:r>
      <w:proofErr w:type="spellStart"/>
      <w:r w:rsidRPr="00486013">
        <w:rPr>
          <w:rFonts w:ascii="Calibri" w:hAnsi="Calibri"/>
          <w:bCs/>
          <w:sz w:val="24"/>
          <w:szCs w:val="24"/>
          <w:lang w:val="fr-FR"/>
        </w:rPr>
        <w:t>cofinanţarea</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proiectului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atât</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pentru</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cheltuielile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eligibile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cât</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şi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pentru</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cele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neeligibile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modalitatea</w:t>
      </w:r>
      <w:proofErr w:type="spellEnd"/>
      <w:r w:rsidRPr="00486013">
        <w:rPr>
          <w:rFonts w:ascii="Calibri" w:hAnsi="Calibri"/>
          <w:bCs/>
          <w:sz w:val="24"/>
          <w:szCs w:val="24"/>
          <w:lang w:val="fr-FR"/>
        </w:rPr>
        <w:t xml:space="preserve"> de </w:t>
      </w:r>
      <w:proofErr w:type="spellStart"/>
      <w:r w:rsidRPr="00486013">
        <w:rPr>
          <w:rFonts w:ascii="Calibri" w:hAnsi="Calibri"/>
          <w:bCs/>
          <w:sz w:val="24"/>
          <w:szCs w:val="24"/>
          <w:lang w:val="fr-FR"/>
        </w:rPr>
        <w:t>cooperare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între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parteneri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atât</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în</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timpul</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cât</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şi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ulterior</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implementării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proiectului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pe</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durata</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operării</w:t>
      </w:r>
      <w:proofErr w:type="spellEnd"/>
      <w:r w:rsidRPr="00486013">
        <w:rPr>
          <w:rFonts w:ascii="Calibri" w:hAnsi="Calibri"/>
          <w:bCs/>
          <w:sz w:val="24"/>
          <w:szCs w:val="24"/>
          <w:lang w:val="fr-FR"/>
        </w:rPr>
        <w:t xml:space="preserve"> </w:t>
      </w:r>
      <w:proofErr w:type="spellStart"/>
      <w:r w:rsidRPr="00486013">
        <w:rPr>
          <w:rFonts w:ascii="Calibri" w:hAnsi="Calibri"/>
          <w:bCs/>
          <w:sz w:val="24"/>
          <w:szCs w:val="24"/>
          <w:lang w:val="fr-FR"/>
        </w:rPr>
        <w:t>obiectivului</w:t>
      </w:r>
      <w:proofErr w:type="spellEnd"/>
      <w:r w:rsidRPr="00486013">
        <w:rPr>
          <w:rFonts w:ascii="Calibri" w:hAnsi="Calibri"/>
          <w:bCs/>
          <w:sz w:val="24"/>
          <w:szCs w:val="24"/>
          <w:lang w:val="fr-FR"/>
        </w:rPr>
        <w:t xml:space="preserve"> de </w:t>
      </w:r>
      <w:proofErr w:type="spellStart"/>
      <w:r w:rsidRPr="00486013">
        <w:rPr>
          <w:rFonts w:ascii="Calibri" w:hAnsi="Calibri"/>
          <w:bCs/>
          <w:sz w:val="24"/>
          <w:szCs w:val="24"/>
          <w:lang w:val="fr-FR"/>
        </w:rPr>
        <w:t>investiţie</w:t>
      </w:r>
      <w:proofErr w:type="spellEnd"/>
      <w:r w:rsidRPr="00486013">
        <w:rPr>
          <w:rFonts w:ascii="Calibri" w:hAnsi="Calibri"/>
          <w:bCs/>
          <w:sz w:val="24"/>
          <w:szCs w:val="24"/>
          <w:lang w:val="fr-FR"/>
        </w:rPr>
        <w:t>.</w:t>
      </w:r>
    </w:p>
    <w:p w14:paraId="350E8250" w14:textId="77777777" w:rsidR="007A3D34" w:rsidRPr="00486013" w:rsidRDefault="007A3D34" w:rsidP="0020173D">
      <w:pPr>
        <w:spacing w:before="0" w:after="0"/>
        <w:jc w:val="both"/>
        <w:rPr>
          <w:rFonts w:ascii="Calibri" w:hAnsi="Calibri"/>
          <w:sz w:val="24"/>
          <w:szCs w:val="24"/>
        </w:rPr>
      </w:pPr>
    </w:p>
    <w:p w14:paraId="58D2CC7A" w14:textId="77777777" w:rsidR="005F5361" w:rsidRPr="00486013" w:rsidRDefault="005F5361" w:rsidP="0020173D">
      <w:pPr>
        <w:spacing w:before="0" w:after="0"/>
        <w:jc w:val="both"/>
        <w:rPr>
          <w:rFonts w:ascii="Calibri" w:hAnsi="Calibri"/>
          <w:b/>
          <w:bCs/>
          <w:sz w:val="24"/>
          <w:szCs w:val="24"/>
        </w:rPr>
      </w:pPr>
    </w:p>
    <w:p w14:paraId="45F838B5" w14:textId="53CE72D8" w:rsidR="00E61743" w:rsidRPr="00486013" w:rsidRDefault="0007627B" w:rsidP="00E07D7E">
      <w:pPr>
        <w:pStyle w:val="Heading2"/>
        <w:numPr>
          <w:ilvl w:val="1"/>
          <w:numId w:val="33"/>
        </w:numPr>
        <w:rPr>
          <w:rFonts w:ascii="Calibri" w:hAnsi="Calibri" w:cs="Calibri"/>
        </w:rPr>
      </w:pPr>
      <w:bookmarkStart w:id="92" w:name="_Toc154150867"/>
      <w:r w:rsidRPr="00486013">
        <w:rPr>
          <w:rFonts w:ascii="Calibri" w:hAnsi="Calibri" w:cs="Calibri"/>
        </w:rPr>
        <w:t>Eligibilitatea activităţilor</w:t>
      </w:r>
      <w:bookmarkEnd w:id="92"/>
      <w:r w:rsidRPr="00486013">
        <w:rPr>
          <w:rFonts w:ascii="Calibri" w:hAnsi="Calibri" w:cs="Calibri"/>
        </w:rPr>
        <w:t xml:space="preserve"> </w:t>
      </w:r>
      <w:r w:rsidR="00D02690" w:rsidRPr="00486013">
        <w:rPr>
          <w:rFonts w:ascii="Calibri" w:hAnsi="Calibri" w:cs="Calibri"/>
        </w:rPr>
        <w:t xml:space="preserve"> </w:t>
      </w:r>
    </w:p>
    <w:p w14:paraId="6DB724E1" w14:textId="394BBE87" w:rsidR="00E211D8" w:rsidRPr="00486013" w:rsidRDefault="00E211D8" w:rsidP="00E07D7E">
      <w:pPr>
        <w:pStyle w:val="Heading3"/>
        <w:numPr>
          <w:ilvl w:val="2"/>
          <w:numId w:val="34"/>
        </w:numPr>
        <w:rPr>
          <w:rFonts w:cs="Calibri"/>
          <w:i w:val="0"/>
        </w:rPr>
      </w:pPr>
      <w:bookmarkStart w:id="93" w:name="_Toc154150868"/>
      <w:bookmarkStart w:id="94" w:name="_Toc32568959"/>
      <w:r w:rsidRPr="00486013">
        <w:rPr>
          <w:rFonts w:cs="Calibri"/>
          <w:i w:val="0"/>
        </w:rPr>
        <w:t>Cerinţe generale privind eligibilitatea activităţilor</w:t>
      </w:r>
      <w:bookmarkEnd w:id="93"/>
      <w:r w:rsidRPr="00486013">
        <w:rPr>
          <w:rFonts w:cs="Calibri"/>
          <w:i w:val="0"/>
        </w:rPr>
        <w:t xml:space="preserve"> </w:t>
      </w:r>
    </w:p>
    <w:p w14:paraId="392523D6" w14:textId="57AA73BB" w:rsidR="008228A8" w:rsidRPr="00486013" w:rsidRDefault="008228A8" w:rsidP="008228A8">
      <w:pPr>
        <w:suppressAutoHyphens/>
        <w:autoSpaceDN w:val="0"/>
        <w:spacing w:before="0" w:after="0"/>
        <w:contextualSpacing/>
        <w:jc w:val="both"/>
        <w:textAlignment w:val="baseline"/>
        <w:rPr>
          <w:rFonts w:ascii="Calibri" w:eastAsia="Times New Roman" w:hAnsi="Calibri"/>
          <w:bCs/>
          <w:iCs/>
          <w:sz w:val="24"/>
          <w:szCs w:val="24"/>
        </w:rPr>
      </w:pPr>
      <w:bookmarkStart w:id="95" w:name="_Hlk129699244"/>
      <w:r w:rsidRPr="00486013">
        <w:rPr>
          <w:rFonts w:ascii="Calibri" w:eastAsia="Times New Roman" w:hAnsi="Calibri"/>
          <w:bCs/>
          <w:iCs/>
          <w:sz w:val="24"/>
          <w:szCs w:val="24"/>
        </w:rPr>
        <w:t xml:space="preserve">Componenta şi activităţile sale se încadrează în obiectivul specific aferent Priorităţii de investiţii </w:t>
      </w:r>
      <w:r w:rsidR="00382D8D" w:rsidRPr="00486013">
        <w:rPr>
          <w:rFonts w:ascii="Calibri" w:eastAsia="Times New Roman" w:hAnsi="Calibri"/>
          <w:bCs/>
          <w:iCs/>
          <w:sz w:val="24"/>
          <w:szCs w:val="24"/>
        </w:rPr>
        <w:t>5</w:t>
      </w:r>
      <w:r w:rsidRPr="00486013">
        <w:rPr>
          <w:rFonts w:ascii="Calibri" w:eastAsia="Times New Roman" w:hAnsi="Calibri"/>
          <w:bCs/>
          <w:iCs/>
          <w:sz w:val="24"/>
          <w:szCs w:val="24"/>
        </w:rPr>
        <w:t xml:space="preserve">, </w:t>
      </w:r>
      <w:r w:rsidR="00382D8D" w:rsidRPr="00486013">
        <w:rPr>
          <w:rFonts w:ascii="Calibri" w:eastAsia="Times New Roman" w:hAnsi="Calibri"/>
          <w:bCs/>
          <w:iCs/>
          <w:sz w:val="24"/>
          <w:szCs w:val="24"/>
        </w:rPr>
        <w:t>Actiunea 5.1 Dezvoltarea infrastructurii educationale la ni</w:t>
      </w:r>
      <w:r w:rsidR="005241ED" w:rsidRPr="00486013">
        <w:rPr>
          <w:rFonts w:ascii="Calibri" w:eastAsia="Times New Roman" w:hAnsi="Calibri"/>
          <w:bCs/>
          <w:iCs/>
          <w:sz w:val="24"/>
          <w:szCs w:val="24"/>
        </w:rPr>
        <w:t>v</w:t>
      </w:r>
      <w:r w:rsidR="00382D8D" w:rsidRPr="00486013">
        <w:rPr>
          <w:rFonts w:ascii="Calibri" w:eastAsia="Times New Roman" w:hAnsi="Calibri"/>
          <w:bCs/>
          <w:iCs/>
          <w:sz w:val="24"/>
          <w:szCs w:val="24"/>
        </w:rPr>
        <w:t xml:space="preserve">elul </w:t>
      </w:r>
      <w:r w:rsidR="00F83809" w:rsidRPr="00486013">
        <w:rPr>
          <w:rFonts w:ascii="Calibri" w:eastAsia="Times New Roman" w:hAnsi="Calibri"/>
          <w:bCs/>
          <w:iCs/>
          <w:sz w:val="24"/>
          <w:szCs w:val="24"/>
        </w:rPr>
        <w:t xml:space="preserve">învățământului preșcolar </w:t>
      </w:r>
      <w:r w:rsidRPr="00486013">
        <w:rPr>
          <w:rFonts w:ascii="Calibri" w:eastAsia="Times New Roman" w:hAnsi="Calibri"/>
          <w:bCs/>
          <w:iCs/>
          <w:sz w:val="24"/>
          <w:szCs w:val="24"/>
          <w:u w:val="single"/>
        </w:rPr>
        <w:t>şi</w:t>
      </w:r>
      <w:r w:rsidRPr="00486013">
        <w:rPr>
          <w:rFonts w:ascii="Calibri" w:eastAsia="Times New Roman" w:hAnsi="Calibri"/>
          <w:bCs/>
          <w:iCs/>
          <w:sz w:val="24"/>
          <w:szCs w:val="24"/>
        </w:rPr>
        <w:t xml:space="preserve"> în cadrul acţiunilor specifice sprijinite</w:t>
      </w:r>
      <w:r w:rsidR="00E04C46" w:rsidRPr="00486013">
        <w:rPr>
          <w:rFonts w:ascii="Calibri" w:eastAsia="Times New Roman" w:hAnsi="Calibri"/>
          <w:bCs/>
          <w:iCs/>
          <w:sz w:val="24"/>
          <w:szCs w:val="24"/>
        </w:rPr>
        <w:t>.</w:t>
      </w:r>
    </w:p>
    <w:p w14:paraId="2490BB03" w14:textId="19F30902" w:rsidR="008228A8" w:rsidRPr="00486013" w:rsidRDefault="008228A8" w:rsidP="00887633">
      <w:pPr>
        <w:jc w:val="both"/>
        <w:rPr>
          <w:rFonts w:ascii="Calibri" w:eastAsia="Times New Roman" w:hAnsi="Calibri"/>
          <w:bCs/>
          <w:iCs/>
          <w:sz w:val="24"/>
          <w:szCs w:val="24"/>
        </w:rPr>
      </w:pPr>
      <w:r w:rsidRPr="00486013">
        <w:rPr>
          <w:rFonts w:ascii="Calibri" w:eastAsia="Times New Roman" w:hAnsi="Calibr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w:t>
      </w:r>
      <w:bookmarkEnd w:id="95"/>
    </w:p>
    <w:p w14:paraId="1BAD4ECC" w14:textId="77777777" w:rsidR="00E61743" w:rsidRPr="00486013" w:rsidRDefault="00E61743" w:rsidP="00887633">
      <w:pPr>
        <w:jc w:val="both"/>
        <w:rPr>
          <w:rFonts w:ascii="Calibri" w:hAnsi="Calibri"/>
          <w:sz w:val="24"/>
          <w:szCs w:val="24"/>
          <w:lang w:eastAsia="ja-JP"/>
        </w:rPr>
      </w:pPr>
    </w:p>
    <w:p w14:paraId="12857C91" w14:textId="4A6687AC" w:rsidR="00E211D8" w:rsidRPr="00486013" w:rsidRDefault="00E211D8" w:rsidP="00BC4F63">
      <w:pPr>
        <w:pStyle w:val="Heading3"/>
        <w:numPr>
          <w:ilvl w:val="2"/>
          <w:numId w:val="34"/>
        </w:numPr>
        <w:rPr>
          <w:rFonts w:cs="Calibri"/>
          <w:i w:val="0"/>
        </w:rPr>
      </w:pPr>
      <w:bookmarkStart w:id="96" w:name="_Toc154150869"/>
      <w:r w:rsidRPr="00486013">
        <w:rPr>
          <w:rFonts w:cs="Calibri"/>
          <w:i w:val="0"/>
        </w:rPr>
        <w:t>Activităţi eligibile</w:t>
      </w:r>
      <w:bookmarkEnd w:id="96"/>
      <w:r w:rsidRPr="00486013">
        <w:rPr>
          <w:rFonts w:cs="Calibri"/>
          <w:i w:val="0"/>
        </w:rPr>
        <w:t xml:space="preserve"> </w:t>
      </w:r>
    </w:p>
    <w:bookmarkEnd w:id="94"/>
    <w:p w14:paraId="6A913C92" w14:textId="6411B29C" w:rsidR="00750379" w:rsidRPr="00486013" w:rsidRDefault="00F32835" w:rsidP="00750379">
      <w:pPr>
        <w:rPr>
          <w:rFonts w:ascii="Calibri" w:eastAsia="Times New Roman" w:hAnsi="Calibri"/>
          <w:b/>
          <w:bCs/>
          <w:iCs/>
          <w:sz w:val="24"/>
          <w:szCs w:val="24"/>
        </w:rPr>
      </w:pPr>
      <w:r w:rsidRPr="00486013">
        <w:rPr>
          <w:rFonts w:ascii="Calibri" w:eastAsia="Times New Roman" w:hAnsi="Calibri"/>
          <w:b/>
          <w:bCs/>
          <w:iCs/>
          <w:sz w:val="24"/>
          <w:szCs w:val="24"/>
        </w:rPr>
        <w:t xml:space="preserve">I. </w:t>
      </w:r>
      <w:r w:rsidR="00750379" w:rsidRPr="00486013">
        <w:rPr>
          <w:rFonts w:ascii="Calibri" w:eastAsia="Times New Roman" w:hAnsi="Calibri"/>
          <w:b/>
          <w:bCs/>
          <w:iCs/>
          <w:sz w:val="24"/>
          <w:szCs w:val="24"/>
        </w:rPr>
        <w:t>Încadrarea proiectului în obiectivele Acţiunii 5.1</w:t>
      </w:r>
    </w:p>
    <w:p w14:paraId="60CD9650" w14:textId="77777777" w:rsidR="00750379" w:rsidRPr="00486013" w:rsidRDefault="00750379" w:rsidP="00F83809">
      <w:pPr>
        <w:jc w:val="both"/>
        <w:rPr>
          <w:rFonts w:ascii="Calibri" w:eastAsia="Times New Roman" w:hAnsi="Calibri"/>
          <w:bCs/>
          <w:iCs/>
          <w:sz w:val="24"/>
          <w:szCs w:val="24"/>
        </w:rPr>
      </w:pPr>
      <w:r w:rsidRPr="00486013">
        <w:rPr>
          <w:rFonts w:ascii="Calibri" w:eastAsia="Times New Roman" w:hAnsi="Calibri"/>
          <w:bCs/>
          <w:iCs/>
          <w:sz w:val="24"/>
          <w:szCs w:val="24"/>
        </w:rPr>
        <w:t xml:space="preserve">Pentru a fi eligibil proiectul trebuie să vizeze exclusiv domeniile de activitate eligibile, nefiind eligibile proiecte care nu se încadrează în activităţile specifice propuse a fi finanţate prin PR SE 2021-2027. </w:t>
      </w:r>
    </w:p>
    <w:p w14:paraId="4A0C5CC5" w14:textId="7D6F36F4" w:rsidR="00750379" w:rsidRPr="00486013" w:rsidRDefault="00750379" w:rsidP="00F83809">
      <w:pPr>
        <w:jc w:val="both"/>
        <w:rPr>
          <w:rFonts w:ascii="Calibri" w:eastAsia="Times New Roman" w:hAnsi="Calibri"/>
          <w:bCs/>
          <w:iCs/>
          <w:sz w:val="24"/>
          <w:szCs w:val="24"/>
        </w:rPr>
      </w:pPr>
      <w:r w:rsidRPr="00486013">
        <w:rPr>
          <w:rFonts w:ascii="Calibri" w:eastAsia="Times New Roman" w:hAnsi="Calibri"/>
          <w:bCs/>
          <w:iCs/>
          <w:sz w:val="24"/>
          <w:szCs w:val="24"/>
        </w:rPr>
        <w:t>Pentru atingerea obiectivului specific al acestei priorități de investiție sunt avute în vedere realizarea următoarelor tipuri de investiții/acțiuni:</w:t>
      </w:r>
    </w:p>
    <w:p w14:paraId="391AED86" w14:textId="3360C108" w:rsidR="00F83809" w:rsidRPr="00486013" w:rsidRDefault="00F83809" w:rsidP="00F83809">
      <w:pPr>
        <w:jc w:val="both"/>
        <w:rPr>
          <w:rFonts w:ascii="Calibri" w:eastAsia="Times New Roman" w:hAnsi="Calibri"/>
          <w:b/>
          <w:iCs/>
          <w:sz w:val="24"/>
          <w:szCs w:val="24"/>
        </w:rPr>
      </w:pPr>
      <w:r w:rsidRPr="00486013">
        <w:rPr>
          <w:rFonts w:ascii="Calibri" w:eastAsia="Times New Roman" w:hAnsi="Calibri"/>
          <w:b/>
          <w:iCs/>
          <w:sz w:val="24"/>
          <w:szCs w:val="24"/>
        </w:rPr>
        <w:t>Activitati de tip FEDR</w:t>
      </w:r>
    </w:p>
    <w:p w14:paraId="749073CF" w14:textId="77777777" w:rsidR="00E93D8E" w:rsidRPr="00486013" w:rsidRDefault="00E93D8E" w:rsidP="004A4AE0">
      <w:pPr>
        <w:jc w:val="both"/>
        <w:rPr>
          <w:rFonts w:ascii="Calibri" w:eastAsia="Times New Roman" w:hAnsi="Calibri"/>
          <w:bCs/>
          <w:iCs/>
          <w:sz w:val="24"/>
          <w:szCs w:val="24"/>
        </w:rPr>
      </w:pPr>
      <w:r w:rsidRPr="00486013">
        <w:rPr>
          <w:rFonts w:ascii="Calibri" w:eastAsia="Times New Roman" w:hAnsi="Calibri"/>
          <w:bCs/>
          <w:iCs/>
          <w:sz w:val="24"/>
          <w:szCs w:val="24"/>
        </w:rPr>
        <w:lastRenderedPageBreak/>
        <w:t>-</w:t>
      </w:r>
      <w:r w:rsidRPr="00486013">
        <w:rPr>
          <w:rFonts w:ascii="Calibri" w:eastAsia="Times New Roman" w:hAnsi="Calibri"/>
          <w:bCs/>
          <w:iCs/>
          <w:sz w:val="24"/>
          <w:szCs w:val="24"/>
        </w:rPr>
        <w:tab/>
        <w:t>construirea, extinderea, modernizarea și dotarea infrastructurii educaționale pentru nivelul preșcolar, din mediul urban și rural;</w:t>
      </w:r>
    </w:p>
    <w:p w14:paraId="64B7C8E1" w14:textId="77777777" w:rsidR="00E93D8E" w:rsidRPr="00486013" w:rsidRDefault="00E93D8E" w:rsidP="004A4AE0">
      <w:pPr>
        <w:jc w:val="both"/>
        <w:rPr>
          <w:rFonts w:ascii="Calibri" w:eastAsia="Times New Roman" w:hAnsi="Calibri"/>
          <w:bCs/>
          <w:iCs/>
          <w:sz w:val="24"/>
          <w:szCs w:val="24"/>
        </w:rPr>
      </w:pPr>
      <w:r w:rsidRPr="00486013">
        <w:rPr>
          <w:rFonts w:ascii="Calibri" w:eastAsia="Times New Roman" w:hAnsi="Calibri"/>
          <w:bCs/>
          <w:iCs/>
          <w:sz w:val="24"/>
          <w:szCs w:val="24"/>
        </w:rPr>
        <w:t>-</w:t>
      </w:r>
      <w:r w:rsidRPr="00486013">
        <w:rPr>
          <w:rFonts w:ascii="Calibri" w:eastAsia="Times New Roman" w:hAnsi="Calibri"/>
          <w:bCs/>
          <w:iCs/>
          <w:sz w:val="24"/>
          <w:szCs w:val="24"/>
        </w:rPr>
        <w:tab/>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01689C7F" w14:textId="79A2432A" w:rsidR="00DA2F76" w:rsidRPr="00486013" w:rsidRDefault="00E93D8E" w:rsidP="004A4AE0">
      <w:pPr>
        <w:jc w:val="both"/>
        <w:rPr>
          <w:rFonts w:ascii="Calibri" w:eastAsia="Times New Roman" w:hAnsi="Calibri"/>
          <w:bCs/>
          <w:iCs/>
          <w:sz w:val="24"/>
          <w:szCs w:val="24"/>
        </w:rPr>
      </w:pPr>
      <w:r w:rsidRPr="00486013">
        <w:rPr>
          <w:rFonts w:ascii="Calibri" w:eastAsia="Times New Roman" w:hAnsi="Calibri"/>
          <w:bCs/>
          <w:iCs/>
          <w:sz w:val="24"/>
          <w:szCs w:val="24"/>
        </w:rPr>
        <w:t>-</w:t>
      </w:r>
      <w:r w:rsidRPr="00486013">
        <w:rPr>
          <w:rFonts w:ascii="Calibri" w:eastAsia="Times New Roman" w:hAnsi="Calibri"/>
          <w:bCs/>
          <w:iCs/>
          <w:sz w:val="24"/>
          <w:szCs w:val="24"/>
        </w:rPr>
        <w:tab/>
        <w:t xml:space="preserve">activități de cooperare teritorială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p w14:paraId="0B15A943" w14:textId="77777777" w:rsidR="00C36E6F" w:rsidRPr="00486013" w:rsidRDefault="00C36E6F" w:rsidP="00C36E6F">
      <w:pPr>
        <w:spacing w:before="0" w:after="160" w:line="259" w:lineRule="auto"/>
        <w:jc w:val="both"/>
        <w:rPr>
          <w:rFonts w:ascii="Calibri" w:hAnsi="Calibri"/>
          <w:sz w:val="24"/>
          <w:szCs w:val="24"/>
          <w:lang w:eastAsia="en-IE"/>
        </w:rPr>
      </w:pPr>
      <w:r w:rsidRPr="00486013">
        <w:rPr>
          <w:rFonts w:ascii="Calibri" w:hAnsi="Calibri"/>
          <w:sz w:val="24"/>
          <w:szCs w:val="24"/>
          <w:lang w:eastAsia="en-IE"/>
        </w:rPr>
        <w:t xml:space="preserve">Capacitatea sălii de clasă se va calcula în conformitate cu legislația națională, fără a lua în considerare cadrele didactice, părinții, personalul auxiliar sau alte persoane care ar putea utiliza facilitățile. </w:t>
      </w:r>
    </w:p>
    <w:p w14:paraId="590B2B6E" w14:textId="77777777" w:rsidR="00C36E6F" w:rsidRPr="00486013" w:rsidRDefault="00C36E6F" w:rsidP="00C36E6F">
      <w:pPr>
        <w:tabs>
          <w:tab w:val="left" w:pos="284"/>
        </w:tabs>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Adaptarea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infrastructurii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educaționale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pentru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persoanele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mobilitate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redusă</w:t>
      </w:r>
      <w:proofErr w:type="spellEnd"/>
      <w:r w:rsidRPr="00486013">
        <w:rPr>
          <w:rFonts w:ascii="Calibri" w:eastAsia="Times New Roman" w:hAnsi="Calibri"/>
          <w:sz w:val="24"/>
          <w:szCs w:val="24"/>
          <w:lang w:val="fr-FR"/>
        </w:rPr>
        <w:t>/</w:t>
      </w:r>
      <w:proofErr w:type="spellStart"/>
      <w:r w:rsidRPr="00486013">
        <w:rPr>
          <w:rFonts w:ascii="Calibri" w:eastAsia="Times New Roman" w:hAnsi="Calibri"/>
          <w:sz w:val="24"/>
          <w:szCs w:val="24"/>
          <w:lang w:val="fr-FR"/>
        </w:rPr>
        <w:t>dizabilități</w:t>
      </w:r>
      <w:proofErr w:type="spellEnd"/>
      <w:r w:rsidRPr="00486013">
        <w:rPr>
          <w:rFonts w:ascii="Calibri" w:eastAsia="Times New Roman" w:hAnsi="Calibri"/>
          <w:sz w:val="24"/>
          <w:szCs w:val="24"/>
          <w:lang w:val="fr-FR"/>
        </w:rPr>
        <w:t xml:space="preserve">, se va face </w:t>
      </w:r>
      <w:proofErr w:type="spellStart"/>
      <w:r w:rsidRPr="00486013">
        <w:rPr>
          <w:rFonts w:ascii="Calibri" w:eastAsia="Times New Roman" w:hAnsi="Calibri"/>
          <w:sz w:val="24"/>
          <w:szCs w:val="24"/>
          <w:lang w:val="fr-FR"/>
        </w:rPr>
        <w:t>respectând</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legislaţia</w:t>
      </w:r>
      <w:proofErr w:type="spellEnd"/>
      <w:r w:rsidRPr="00486013">
        <w:rPr>
          <w:rFonts w:ascii="Calibri" w:eastAsia="Times New Roman" w:hAnsi="Calibri"/>
          <w:sz w:val="24"/>
          <w:szCs w:val="24"/>
          <w:lang w:val="fr-FR"/>
        </w:rPr>
        <w:t xml:space="preserve"> in </w:t>
      </w:r>
      <w:proofErr w:type="spellStart"/>
      <w:r w:rsidRPr="00486013">
        <w:rPr>
          <w:rFonts w:ascii="Calibri" w:eastAsia="Times New Roman" w:hAnsi="Calibri"/>
          <w:sz w:val="24"/>
          <w:szCs w:val="24"/>
          <w:lang w:val="fr-FR"/>
        </w:rPr>
        <w:t>domeniu</w:t>
      </w:r>
      <w:proofErr w:type="spellEnd"/>
      <w:r w:rsidRPr="00486013">
        <w:rPr>
          <w:rFonts w:ascii="Calibri" w:eastAsia="Times New Roman" w:hAnsi="Calibri"/>
          <w:sz w:val="24"/>
          <w:szCs w:val="24"/>
          <w:lang w:val="fr-FR"/>
        </w:rPr>
        <w:t xml:space="preserve">, </w:t>
      </w:r>
      <w:proofErr w:type="spellStart"/>
      <w:proofErr w:type="gramStart"/>
      <w:r w:rsidRPr="00486013">
        <w:rPr>
          <w:rFonts w:ascii="Calibri" w:eastAsia="Times New Roman" w:hAnsi="Calibri"/>
          <w:sz w:val="24"/>
          <w:szCs w:val="24"/>
          <w:lang w:val="fr-FR"/>
        </w:rPr>
        <w:t>prin</w:t>
      </w:r>
      <w:proofErr w:type="spellEnd"/>
      <w:r w:rsidRPr="00486013">
        <w:rPr>
          <w:rFonts w:ascii="Calibri" w:eastAsia="Times New Roman" w:hAnsi="Calibri"/>
          <w:sz w:val="24"/>
          <w:szCs w:val="24"/>
          <w:lang w:val="fr-FR"/>
        </w:rPr>
        <w:t>:</w:t>
      </w:r>
      <w:proofErr w:type="gram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asigurarea</w:t>
      </w:r>
      <w:proofErr w:type="spellEnd"/>
      <w:r w:rsidRPr="00486013">
        <w:rPr>
          <w:rFonts w:ascii="Calibri" w:eastAsia="Times New Roman" w:hAnsi="Calibri"/>
          <w:sz w:val="24"/>
          <w:szCs w:val="24"/>
          <w:lang w:val="fr-FR"/>
        </w:rPr>
        <w:t xml:space="preserve"> de rampe de </w:t>
      </w:r>
      <w:proofErr w:type="spellStart"/>
      <w:r w:rsidRPr="00486013">
        <w:rPr>
          <w:rFonts w:ascii="Calibri" w:eastAsia="Times New Roman" w:hAnsi="Calibri"/>
          <w:sz w:val="24"/>
          <w:szCs w:val="24"/>
          <w:lang w:val="fr-FR"/>
        </w:rPr>
        <w:t>acces</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marcarea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traseelor</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acces</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adaptarea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spațiului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învățare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pentru</w:t>
      </w:r>
      <w:proofErr w:type="spellEnd"/>
      <w:r w:rsidRPr="00486013">
        <w:rPr>
          <w:rFonts w:ascii="Calibri" w:eastAsia="Times New Roman" w:hAnsi="Calibri"/>
          <w:sz w:val="24"/>
          <w:szCs w:val="24"/>
          <w:lang w:val="fr-FR"/>
        </w:rPr>
        <w:t xml:space="preserve"> a facilita nu </w:t>
      </w:r>
      <w:proofErr w:type="spellStart"/>
      <w:r w:rsidRPr="00486013">
        <w:rPr>
          <w:rFonts w:ascii="Calibri" w:eastAsia="Times New Roman" w:hAnsi="Calibri"/>
          <w:sz w:val="24"/>
          <w:szCs w:val="24"/>
          <w:lang w:val="fr-FR"/>
        </w:rPr>
        <w:t>doar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accesul</w:t>
      </w:r>
      <w:proofErr w:type="spellEnd"/>
      <w:r w:rsidRPr="00486013">
        <w:rPr>
          <w:rFonts w:ascii="Calibri" w:eastAsia="Times New Roman" w:hAnsi="Calibri"/>
          <w:sz w:val="24"/>
          <w:szCs w:val="24"/>
          <w:lang w:val="fr-FR"/>
        </w:rPr>
        <w:t xml:space="preserve">, dar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funcționalitatea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pentru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persoanele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dizabilități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asigurarea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accesului</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circulației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orizontale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verticale, a </w:t>
      </w:r>
      <w:proofErr w:type="spellStart"/>
      <w:r w:rsidRPr="00486013">
        <w:rPr>
          <w:rFonts w:ascii="Calibri" w:eastAsia="Times New Roman" w:hAnsi="Calibri"/>
          <w:sz w:val="24"/>
          <w:szCs w:val="24"/>
          <w:lang w:val="fr-FR"/>
        </w:rPr>
        <w:t>accesului</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grupuri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sanitare</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sălile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clasă</w:t>
      </w:r>
      <w:proofErr w:type="spellEnd"/>
      <w:r w:rsidRPr="00486013">
        <w:rPr>
          <w:rFonts w:ascii="Calibri" w:eastAsia="Times New Roman" w:hAnsi="Calibri"/>
          <w:sz w:val="24"/>
          <w:szCs w:val="24"/>
          <w:lang w:val="fr-FR"/>
        </w:rPr>
        <w:t xml:space="preserve"> etc.</w:t>
      </w:r>
    </w:p>
    <w:p w14:paraId="1C8E0EBA" w14:textId="77777777" w:rsidR="00C36E6F" w:rsidRPr="00486013" w:rsidRDefault="00C36E6F" w:rsidP="00C36E6F">
      <w:pPr>
        <w:tabs>
          <w:tab w:val="left" w:pos="284"/>
        </w:tabs>
        <w:spacing w:before="0" w:after="0" w:line="259" w:lineRule="auto"/>
        <w:jc w:val="both"/>
        <w:rPr>
          <w:rFonts w:ascii="Calibri" w:eastAsia="Times New Roman" w:hAnsi="Calibri"/>
          <w:sz w:val="24"/>
          <w:szCs w:val="24"/>
          <w:lang w:val="fr-FR"/>
        </w:rPr>
      </w:pPr>
    </w:p>
    <w:p w14:paraId="10D7C167" w14:textId="77777777" w:rsidR="00C36E6F" w:rsidRPr="00486013" w:rsidRDefault="00C36E6F" w:rsidP="00C36E6F">
      <w:pPr>
        <w:spacing w:before="0" w:after="0" w:line="259" w:lineRule="auto"/>
        <w:jc w:val="both"/>
        <w:rPr>
          <w:rFonts w:ascii="Calibri" w:hAnsi="Calibri"/>
          <w:b/>
          <w:bCs/>
          <w:sz w:val="24"/>
          <w:szCs w:val="24"/>
          <w:lang w:val="en-GB"/>
        </w:rPr>
      </w:pPr>
      <w:proofErr w:type="spellStart"/>
      <w:r w:rsidRPr="00486013">
        <w:rPr>
          <w:rFonts w:ascii="Calibri" w:hAnsi="Calibri"/>
          <w:b/>
          <w:bCs/>
          <w:sz w:val="24"/>
          <w:szCs w:val="24"/>
          <w:lang w:val="en-GB"/>
        </w:rPr>
        <w:t>Activități</w:t>
      </w:r>
      <w:proofErr w:type="spellEnd"/>
      <w:r w:rsidRPr="00486013">
        <w:rPr>
          <w:rFonts w:ascii="Calibri" w:hAnsi="Calibri"/>
          <w:b/>
          <w:bCs/>
          <w:sz w:val="24"/>
          <w:szCs w:val="24"/>
          <w:lang w:val="en-GB"/>
        </w:rPr>
        <w:t xml:space="preserve"> de tip FSE:</w:t>
      </w:r>
    </w:p>
    <w:p w14:paraId="0E703D15" w14:textId="77777777" w:rsidR="00F15D10" w:rsidRPr="00486013"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486013">
        <w:rPr>
          <w:rFonts w:asciiTheme="minorHAnsi" w:hAnsiTheme="minorHAnsi" w:cstheme="minorHAnsi"/>
          <w:sz w:val="24"/>
          <w:szCs w:val="24"/>
          <w:lang w:val="en-GB"/>
        </w:rPr>
        <w:t>asigurarea</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serviciilor</w:t>
      </w:r>
      <w:proofErr w:type="spellEnd"/>
      <w:r w:rsidRPr="00486013">
        <w:rPr>
          <w:rFonts w:asciiTheme="minorHAnsi" w:hAnsiTheme="minorHAnsi" w:cstheme="minorHAnsi"/>
          <w:sz w:val="24"/>
          <w:szCs w:val="24"/>
          <w:lang w:val="en-GB"/>
        </w:rPr>
        <w:t xml:space="preserve"> de </w:t>
      </w:r>
      <w:proofErr w:type="spellStart"/>
      <w:r w:rsidRPr="00486013">
        <w:rPr>
          <w:rFonts w:asciiTheme="minorHAnsi" w:hAnsiTheme="minorHAnsi" w:cstheme="minorHAnsi"/>
          <w:sz w:val="24"/>
          <w:szCs w:val="24"/>
          <w:lang w:val="en-GB"/>
        </w:rPr>
        <w:t>mediere</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școlară</w:t>
      </w:r>
      <w:proofErr w:type="spellEnd"/>
      <w:r w:rsidRPr="00486013">
        <w:rPr>
          <w:rFonts w:asciiTheme="minorHAnsi" w:hAnsiTheme="minorHAnsi" w:cstheme="minorHAnsi"/>
          <w:sz w:val="24"/>
          <w:szCs w:val="24"/>
          <w:lang w:val="en-GB"/>
        </w:rPr>
        <w:t>/</w:t>
      </w:r>
      <w:proofErr w:type="spellStart"/>
      <w:r w:rsidRPr="00486013">
        <w:rPr>
          <w:rFonts w:asciiTheme="minorHAnsi" w:hAnsiTheme="minorHAnsi" w:cstheme="minorHAnsi"/>
          <w:sz w:val="24"/>
          <w:szCs w:val="24"/>
          <w:lang w:val="en-GB"/>
        </w:rPr>
        <w:t>consiliere</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pentru</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comunitățile</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defavorizate</w:t>
      </w:r>
      <w:proofErr w:type="spellEnd"/>
      <w:r w:rsidRPr="00486013">
        <w:rPr>
          <w:rFonts w:asciiTheme="minorHAnsi" w:hAnsiTheme="minorHAnsi" w:cstheme="minorHAnsi"/>
          <w:sz w:val="24"/>
          <w:szCs w:val="24"/>
          <w:lang w:val="en-GB"/>
        </w:rPr>
        <w:t>;</w:t>
      </w:r>
    </w:p>
    <w:p w14:paraId="02E40AA7" w14:textId="4662483D" w:rsidR="00F15D10" w:rsidRPr="00486013" w:rsidRDefault="00F15D10" w:rsidP="00E07D7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486013">
        <w:rPr>
          <w:rFonts w:asciiTheme="minorHAnsi" w:hAnsiTheme="minorHAnsi" w:cstheme="minorHAnsi"/>
          <w:sz w:val="24"/>
          <w:szCs w:val="24"/>
          <w:lang w:val="fr-FR"/>
        </w:rPr>
        <w:t>asigurarea</w:t>
      </w:r>
      <w:proofErr w:type="spellEnd"/>
      <w:proofErr w:type="gram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accesului</w:t>
      </w:r>
      <w:proofErr w:type="spellEnd"/>
      <w:r w:rsidRPr="00486013">
        <w:rPr>
          <w:rFonts w:asciiTheme="minorHAnsi" w:hAnsiTheme="minorHAnsi" w:cstheme="minorHAnsi"/>
          <w:sz w:val="24"/>
          <w:szCs w:val="24"/>
          <w:lang w:val="fr-FR"/>
        </w:rPr>
        <w:t xml:space="preserve"> </w:t>
      </w:r>
      <w:proofErr w:type="spellStart"/>
      <w:r w:rsidR="000A372B" w:rsidRPr="00486013">
        <w:rPr>
          <w:rFonts w:asciiTheme="minorHAnsi" w:hAnsiTheme="minorHAnsi" w:cstheme="minorHAnsi"/>
          <w:sz w:val="24"/>
          <w:szCs w:val="24"/>
          <w:lang w:val="fr-FR"/>
        </w:rPr>
        <w:t>copiilor</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cu</w:t>
      </w:r>
      <w:proofErr w:type="spellEnd"/>
      <w:r w:rsidRPr="00486013">
        <w:rPr>
          <w:rFonts w:asciiTheme="minorHAnsi" w:hAnsiTheme="minorHAnsi" w:cstheme="minorHAnsi"/>
          <w:sz w:val="24"/>
          <w:szCs w:val="24"/>
          <w:lang w:val="fr-FR"/>
        </w:rPr>
        <w:t xml:space="preserve"> CES la </w:t>
      </w:r>
      <w:proofErr w:type="spellStart"/>
      <w:r w:rsidRPr="00486013">
        <w:rPr>
          <w:rFonts w:asciiTheme="minorHAnsi" w:hAnsiTheme="minorHAnsi" w:cstheme="minorHAnsi"/>
          <w:sz w:val="24"/>
          <w:szCs w:val="24"/>
          <w:lang w:val="fr-FR"/>
        </w:rPr>
        <w:t>serviciile</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consiliere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și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asistență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psihopedagogică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și</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terapie</w:t>
      </w:r>
      <w:proofErr w:type="spellEnd"/>
      <w:r w:rsidRPr="00486013">
        <w:rPr>
          <w:rFonts w:asciiTheme="minorHAnsi" w:hAnsiTheme="minorHAnsi" w:cstheme="minorHAnsi"/>
          <w:sz w:val="24"/>
          <w:szCs w:val="24"/>
          <w:lang w:val="fr-FR"/>
        </w:rPr>
        <w:t xml:space="preserve"> a </w:t>
      </w:r>
      <w:proofErr w:type="spellStart"/>
      <w:r w:rsidRPr="00486013">
        <w:rPr>
          <w:rFonts w:asciiTheme="minorHAnsi" w:hAnsiTheme="minorHAnsi" w:cstheme="minorHAnsi"/>
          <w:sz w:val="24"/>
          <w:szCs w:val="24"/>
          <w:lang w:val="fr-FR"/>
        </w:rPr>
        <w:t>tulburărilor</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limbaj</w:t>
      </w:r>
      <w:proofErr w:type="spellEnd"/>
      <w:r w:rsidRPr="00486013">
        <w:rPr>
          <w:rFonts w:asciiTheme="minorHAnsi" w:hAnsiTheme="minorHAnsi" w:cstheme="minorHAnsi"/>
          <w:sz w:val="24"/>
          <w:szCs w:val="24"/>
          <w:lang w:val="fr-FR"/>
        </w:rPr>
        <w:t>;</w:t>
      </w:r>
    </w:p>
    <w:p w14:paraId="017948BE" w14:textId="77777777" w:rsidR="00F15D10" w:rsidRPr="00486013"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486013">
        <w:rPr>
          <w:rFonts w:asciiTheme="minorHAnsi" w:hAnsiTheme="minorHAnsi" w:cstheme="minorHAnsi"/>
          <w:sz w:val="24"/>
          <w:szCs w:val="24"/>
          <w:lang w:val="en-GB"/>
        </w:rPr>
        <w:t>consilierea</w:t>
      </w:r>
      <w:proofErr w:type="spellEnd"/>
      <w:r w:rsidRPr="00486013">
        <w:rPr>
          <w:rFonts w:asciiTheme="minorHAnsi" w:hAnsiTheme="minorHAnsi" w:cstheme="minorHAnsi"/>
          <w:sz w:val="24"/>
          <w:szCs w:val="24"/>
          <w:lang w:val="en-GB"/>
        </w:rPr>
        <w:t>/</w:t>
      </w:r>
      <w:proofErr w:type="spellStart"/>
      <w:r w:rsidRPr="00486013">
        <w:rPr>
          <w:rFonts w:asciiTheme="minorHAnsi" w:hAnsiTheme="minorHAnsi" w:cstheme="minorHAnsi"/>
          <w:sz w:val="24"/>
          <w:szCs w:val="24"/>
          <w:lang w:val="en-GB"/>
        </w:rPr>
        <w:t>informarea</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și</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sprijinirea</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părinților</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copiilor</w:t>
      </w:r>
      <w:proofErr w:type="spellEnd"/>
      <w:r w:rsidRPr="00486013">
        <w:rPr>
          <w:rFonts w:asciiTheme="minorHAnsi" w:hAnsiTheme="minorHAnsi" w:cstheme="minorHAnsi"/>
          <w:sz w:val="24"/>
          <w:szCs w:val="24"/>
          <w:lang w:val="en-GB"/>
        </w:rPr>
        <w:t xml:space="preserve"> </w:t>
      </w:r>
      <w:proofErr w:type="spellStart"/>
      <w:r w:rsidRPr="00486013">
        <w:rPr>
          <w:rFonts w:asciiTheme="minorHAnsi" w:hAnsiTheme="minorHAnsi" w:cstheme="minorHAnsi"/>
          <w:sz w:val="24"/>
          <w:szCs w:val="24"/>
          <w:lang w:val="en-GB"/>
        </w:rPr>
        <w:t>defavorizați</w:t>
      </w:r>
      <w:proofErr w:type="spellEnd"/>
      <w:r w:rsidRPr="00486013">
        <w:rPr>
          <w:rFonts w:asciiTheme="minorHAnsi" w:hAnsiTheme="minorHAnsi" w:cstheme="minorHAnsi"/>
          <w:sz w:val="24"/>
          <w:szCs w:val="24"/>
          <w:lang w:val="en-GB"/>
        </w:rPr>
        <w:t>;</w:t>
      </w:r>
    </w:p>
    <w:p w14:paraId="24E84A9D" w14:textId="77777777" w:rsidR="00F15D10" w:rsidRPr="00486013" w:rsidRDefault="00F15D10" w:rsidP="00E07D7E">
      <w:pPr>
        <w:numPr>
          <w:ilvl w:val="0"/>
          <w:numId w:val="25"/>
        </w:numPr>
        <w:spacing w:before="0" w:after="0" w:line="259" w:lineRule="auto"/>
        <w:jc w:val="both"/>
        <w:rPr>
          <w:rFonts w:asciiTheme="minorHAnsi" w:hAnsiTheme="minorHAnsi" w:cstheme="minorHAnsi"/>
          <w:sz w:val="24"/>
          <w:szCs w:val="24"/>
          <w:lang w:val="en-GB"/>
        </w:rPr>
      </w:pPr>
      <w:proofErr w:type="spellStart"/>
      <w:r w:rsidRPr="00486013">
        <w:rPr>
          <w:rFonts w:asciiTheme="minorHAnsi" w:eastAsia="Times New Roman" w:hAnsiTheme="minorHAnsi" w:cstheme="minorHAnsi"/>
          <w:sz w:val="24"/>
          <w:szCs w:val="24"/>
          <w:lang w:val="en-GB" w:eastAsia="en-GB"/>
        </w:rPr>
        <w:t>asigurarea</w:t>
      </w:r>
      <w:proofErr w:type="spellEnd"/>
      <w:r w:rsidRPr="00486013">
        <w:rPr>
          <w:rFonts w:asciiTheme="minorHAnsi" w:eastAsia="Times New Roman" w:hAnsiTheme="minorHAnsi" w:cstheme="minorHAnsi"/>
          <w:sz w:val="24"/>
          <w:szCs w:val="24"/>
          <w:lang w:val="en-GB" w:eastAsia="en-GB"/>
        </w:rPr>
        <w:t xml:space="preserve"> / </w:t>
      </w:r>
      <w:proofErr w:type="spellStart"/>
      <w:r w:rsidRPr="00486013">
        <w:rPr>
          <w:rFonts w:asciiTheme="minorHAnsi" w:eastAsia="Times New Roman" w:hAnsiTheme="minorHAnsi" w:cstheme="minorHAnsi"/>
          <w:sz w:val="24"/>
          <w:szCs w:val="24"/>
          <w:lang w:val="en-GB" w:eastAsia="en-GB"/>
        </w:rPr>
        <w:t>dezvoltarea</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și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utilizarea</w:t>
      </w:r>
      <w:proofErr w:type="spellEnd"/>
      <w:r w:rsidRPr="00486013">
        <w:rPr>
          <w:rFonts w:asciiTheme="minorHAnsi" w:eastAsia="Times New Roman" w:hAnsiTheme="minorHAnsi" w:cstheme="minorHAnsi"/>
          <w:sz w:val="24"/>
          <w:szCs w:val="24"/>
          <w:lang w:val="en-GB" w:eastAsia="en-GB"/>
        </w:rPr>
        <w:t xml:space="preserve"> de </w:t>
      </w:r>
      <w:proofErr w:type="spellStart"/>
      <w:r w:rsidRPr="00486013">
        <w:rPr>
          <w:rFonts w:asciiTheme="minorHAnsi" w:eastAsia="Times New Roman" w:hAnsiTheme="minorHAnsi" w:cstheme="minorHAnsi"/>
          <w:sz w:val="24"/>
          <w:szCs w:val="24"/>
          <w:lang w:val="en-GB" w:eastAsia="en-GB"/>
        </w:rPr>
        <w:t>noi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servicii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şi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materiale</w:t>
      </w:r>
      <w:proofErr w:type="spellEnd"/>
      <w:r w:rsidRPr="00486013">
        <w:rPr>
          <w:rFonts w:asciiTheme="minorHAnsi" w:eastAsia="Times New Roman" w:hAnsiTheme="minorHAnsi" w:cstheme="minorHAnsi"/>
          <w:sz w:val="24"/>
          <w:szCs w:val="24"/>
          <w:lang w:val="en-GB" w:eastAsia="en-GB"/>
        </w:rPr>
        <w:t xml:space="preserve"> de </w:t>
      </w:r>
      <w:proofErr w:type="spellStart"/>
      <w:r w:rsidRPr="00486013">
        <w:rPr>
          <w:rFonts w:asciiTheme="minorHAnsi" w:eastAsia="Times New Roman" w:hAnsiTheme="minorHAnsi" w:cstheme="minorHAnsi"/>
          <w:sz w:val="24"/>
          <w:szCs w:val="24"/>
          <w:lang w:val="en-GB" w:eastAsia="en-GB"/>
        </w:rPr>
        <w:t>învăţare</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pentru</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copiii</w:t>
      </w:r>
      <w:proofErr w:type="spellEnd"/>
      <w:r w:rsidRPr="00486013">
        <w:rPr>
          <w:rFonts w:asciiTheme="minorHAnsi" w:eastAsia="Times New Roman" w:hAnsiTheme="minorHAnsi" w:cstheme="minorHAnsi"/>
          <w:sz w:val="24"/>
          <w:szCs w:val="24"/>
          <w:lang w:val="en-GB" w:eastAsia="en-GB"/>
        </w:rPr>
        <w:t xml:space="preserve"> din </w:t>
      </w:r>
      <w:proofErr w:type="spellStart"/>
      <w:r w:rsidRPr="00486013">
        <w:rPr>
          <w:rFonts w:asciiTheme="minorHAnsi" w:eastAsia="Times New Roman" w:hAnsiTheme="minorHAnsi" w:cstheme="minorHAnsi"/>
          <w:sz w:val="24"/>
          <w:szCs w:val="24"/>
          <w:lang w:val="en-GB" w:eastAsia="en-GB"/>
        </w:rPr>
        <w:t>învățământul</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preșcolar</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în</w:t>
      </w:r>
      <w:proofErr w:type="spellEnd"/>
      <w:r w:rsidRPr="00486013">
        <w:rPr>
          <w:rFonts w:asciiTheme="minorHAnsi" w:eastAsia="Times New Roman" w:hAnsiTheme="minorHAnsi" w:cstheme="minorHAnsi"/>
          <w:sz w:val="24"/>
          <w:szCs w:val="24"/>
          <w:lang w:val="en-GB" w:eastAsia="en-GB"/>
        </w:rPr>
        <w:t xml:space="preserve"> special </w:t>
      </w:r>
      <w:proofErr w:type="spellStart"/>
      <w:r w:rsidRPr="00486013">
        <w:rPr>
          <w:rFonts w:asciiTheme="minorHAnsi" w:eastAsia="Times New Roman" w:hAnsiTheme="minorHAnsi" w:cstheme="minorHAnsi"/>
          <w:sz w:val="24"/>
          <w:szCs w:val="24"/>
          <w:lang w:val="en-GB" w:eastAsia="en-GB"/>
        </w:rPr>
        <w:t>pentru</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copiii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aparținând</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minorității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roma</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și</w:t>
      </w:r>
      <w:proofErr w:type="spellEnd"/>
      <w:r w:rsidRPr="00486013">
        <w:rPr>
          <w:rFonts w:asciiTheme="minorHAnsi" w:eastAsia="Times New Roman" w:hAnsiTheme="minorHAnsi" w:cstheme="minorHAnsi"/>
          <w:sz w:val="24"/>
          <w:szCs w:val="24"/>
          <w:lang w:val="en-GB" w:eastAsia="en-GB"/>
        </w:rPr>
        <w:t xml:space="preserve"> </w:t>
      </w:r>
      <w:proofErr w:type="spellStart"/>
      <w:r w:rsidRPr="00486013">
        <w:rPr>
          <w:rFonts w:asciiTheme="minorHAnsi" w:eastAsia="Times New Roman" w:hAnsiTheme="minorHAnsi" w:cstheme="minorHAnsi"/>
          <w:sz w:val="24"/>
          <w:szCs w:val="24"/>
          <w:lang w:val="en-GB" w:eastAsia="en-GB"/>
        </w:rPr>
        <w:t>copiii</w:t>
      </w:r>
      <w:proofErr w:type="spellEnd"/>
      <w:r w:rsidRPr="00486013">
        <w:rPr>
          <w:rFonts w:asciiTheme="minorHAnsi" w:eastAsia="Times New Roman" w:hAnsiTheme="minorHAnsi" w:cstheme="minorHAnsi"/>
          <w:sz w:val="24"/>
          <w:szCs w:val="24"/>
          <w:lang w:val="en-GB" w:eastAsia="en-GB"/>
        </w:rPr>
        <w:t xml:space="preserve"> cu </w:t>
      </w:r>
      <w:proofErr w:type="spellStart"/>
      <w:r w:rsidRPr="00486013">
        <w:rPr>
          <w:rFonts w:asciiTheme="minorHAnsi" w:eastAsia="Times New Roman" w:hAnsiTheme="minorHAnsi" w:cstheme="minorHAnsi"/>
          <w:sz w:val="24"/>
          <w:szCs w:val="24"/>
          <w:lang w:val="en-GB" w:eastAsia="en-GB"/>
        </w:rPr>
        <w:t>dizabilități</w:t>
      </w:r>
      <w:proofErr w:type="spellEnd"/>
      <w:r w:rsidRPr="00486013">
        <w:rPr>
          <w:rFonts w:asciiTheme="minorHAnsi" w:hAnsiTheme="minorHAnsi" w:cstheme="minorHAnsi"/>
          <w:sz w:val="24"/>
          <w:szCs w:val="24"/>
          <w:lang w:val="en-GB"/>
        </w:rPr>
        <w:t>;</w:t>
      </w:r>
    </w:p>
    <w:p w14:paraId="7E832C3D" w14:textId="77777777" w:rsidR="00F15D10" w:rsidRPr="00486013" w:rsidRDefault="00F15D10" w:rsidP="00E07D7E">
      <w:pPr>
        <w:numPr>
          <w:ilvl w:val="0"/>
          <w:numId w:val="25"/>
        </w:numPr>
        <w:spacing w:before="0" w:after="0" w:line="259" w:lineRule="auto"/>
        <w:jc w:val="both"/>
        <w:rPr>
          <w:rFonts w:asciiTheme="minorHAnsi" w:hAnsiTheme="minorHAnsi" w:cstheme="minorHAnsi"/>
          <w:sz w:val="24"/>
          <w:szCs w:val="24"/>
          <w:lang w:val="fr-FR"/>
        </w:rPr>
      </w:pPr>
      <w:proofErr w:type="spellStart"/>
      <w:proofErr w:type="gramStart"/>
      <w:r w:rsidRPr="00486013">
        <w:rPr>
          <w:rFonts w:asciiTheme="minorHAnsi" w:eastAsia="Times New Roman" w:hAnsiTheme="minorHAnsi" w:cstheme="minorHAnsi"/>
          <w:sz w:val="24"/>
          <w:szCs w:val="24"/>
          <w:lang w:val="fr-FR" w:eastAsia="en-GB"/>
        </w:rPr>
        <w:t>promovarea</w:t>
      </w:r>
      <w:proofErr w:type="spellEnd"/>
      <w:proofErr w:type="gramEnd"/>
      <w:r w:rsidRPr="00486013">
        <w:rPr>
          <w:rFonts w:asciiTheme="minorHAnsi" w:eastAsia="Times New Roman" w:hAnsiTheme="minorHAnsi" w:cstheme="minorHAnsi"/>
          <w:sz w:val="24"/>
          <w:szCs w:val="24"/>
          <w:lang w:val="fr-FR" w:eastAsia="en-GB"/>
        </w:rPr>
        <w:t xml:space="preserve"> de </w:t>
      </w:r>
      <w:proofErr w:type="spellStart"/>
      <w:r w:rsidRPr="00486013">
        <w:rPr>
          <w:rFonts w:asciiTheme="minorHAnsi" w:eastAsia="Times New Roman" w:hAnsiTheme="minorHAnsi" w:cstheme="minorHAnsi"/>
          <w:sz w:val="24"/>
          <w:szCs w:val="24"/>
          <w:lang w:val="fr-FR" w:eastAsia="en-GB"/>
        </w:rPr>
        <w:t>bune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practici</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în</w:t>
      </w:r>
      <w:proofErr w:type="spellEnd"/>
      <w:r w:rsidRPr="00486013">
        <w:rPr>
          <w:rFonts w:asciiTheme="minorHAnsi" w:eastAsia="Times New Roman" w:hAnsiTheme="minorHAnsi" w:cstheme="minorHAnsi"/>
          <w:sz w:val="24"/>
          <w:szCs w:val="24"/>
          <w:lang w:val="fr-FR" w:eastAsia="en-GB"/>
        </w:rPr>
        <w:t xml:space="preserve"> aria </w:t>
      </w:r>
      <w:proofErr w:type="spellStart"/>
      <w:r w:rsidRPr="00486013">
        <w:rPr>
          <w:rFonts w:asciiTheme="minorHAnsi" w:eastAsia="Times New Roman" w:hAnsiTheme="minorHAnsi" w:cstheme="minorHAnsi"/>
          <w:sz w:val="24"/>
          <w:szCs w:val="24"/>
          <w:lang w:val="fr-FR" w:eastAsia="en-GB"/>
        </w:rPr>
        <w:t>facilitării</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accesului</w:t>
      </w:r>
      <w:proofErr w:type="spellEnd"/>
      <w:r w:rsidRPr="00486013">
        <w:rPr>
          <w:rFonts w:asciiTheme="minorHAnsi" w:eastAsia="Times New Roman" w:hAnsiTheme="minorHAnsi" w:cstheme="minorHAnsi"/>
          <w:sz w:val="24"/>
          <w:szCs w:val="24"/>
          <w:lang w:val="fr-FR" w:eastAsia="en-GB"/>
        </w:rPr>
        <w:t xml:space="preserve"> la </w:t>
      </w:r>
      <w:proofErr w:type="spellStart"/>
      <w:r w:rsidRPr="00486013">
        <w:rPr>
          <w:rFonts w:asciiTheme="minorHAnsi" w:eastAsia="Times New Roman" w:hAnsiTheme="minorHAnsi" w:cstheme="minorHAnsi"/>
          <w:sz w:val="24"/>
          <w:szCs w:val="24"/>
          <w:lang w:val="fr-FR" w:eastAsia="en-GB"/>
        </w:rPr>
        <w:t>învățământul</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preșcolar</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valorificând</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rezultatele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unor</w:t>
      </w:r>
      <w:proofErr w:type="spellEnd"/>
      <w:r w:rsidRPr="00486013">
        <w:rPr>
          <w:rFonts w:asciiTheme="minorHAnsi" w:eastAsia="Times New Roman" w:hAnsiTheme="minorHAnsi" w:cstheme="minorHAnsi"/>
          <w:sz w:val="24"/>
          <w:szCs w:val="24"/>
          <w:lang w:val="fr-FR" w:eastAsia="en-GB"/>
        </w:rPr>
        <w:t xml:space="preserve"> proiecte/</w:t>
      </w:r>
      <w:proofErr w:type="spellStart"/>
      <w:r w:rsidRPr="00486013">
        <w:rPr>
          <w:rFonts w:asciiTheme="minorHAnsi" w:eastAsia="Times New Roman" w:hAnsiTheme="minorHAnsi" w:cstheme="minorHAnsi"/>
          <w:sz w:val="24"/>
          <w:szCs w:val="24"/>
          <w:lang w:val="fr-FR" w:eastAsia="en-GB"/>
        </w:rPr>
        <w:t>programe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inițiate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sau</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dezvoltate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în</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parteneriat</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inclusiv</w:t>
      </w:r>
      <w:proofErr w:type="spellEnd"/>
      <w:r w:rsidRPr="00486013">
        <w:rPr>
          <w:rFonts w:asciiTheme="minorHAnsi" w:eastAsia="Times New Roman" w:hAnsiTheme="minorHAnsi" w:cstheme="minorHAnsi"/>
          <w:sz w:val="24"/>
          <w:szCs w:val="24"/>
          <w:lang w:val="fr-FR" w:eastAsia="en-GB"/>
        </w:rPr>
        <w:t xml:space="preserve"> la </w:t>
      </w:r>
      <w:proofErr w:type="spellStart"/>
      <w:r w:rsidRPr="00486013">
        <w:rPr>
          <w:rFonts w:asciiTheme="minorHAnsi" w:eastAsia="Times New Roman" w:hAnsiTheme="minorHAnsi" w:cstheme="minorHAnsi"/>
          <w:sz w:val="24"/>
          <w:szCs w:val="24"/>
          <w:lang w:val="fr-FR" w:eastAsia="en-GB"/>
        </w:rPr>
        <w:t>nivel</w:t>
      </w:r>
      <w:proofErr w:type="spellEnd"/>
      <w:r w:rsidRPr="00486013">
        <w:rPr>
          <w:rFonts w:asciiTheme="minorHAnsi" w:eastAsia="Times New Roman" w:hAnsiTheme="minorHAnsi" w:cstheme="minorHAnsi"/>
          <w:sz w:val="24"/>
          <w:szCs w:val="24"/>
          <w:lang w:val="fr-FR" w:eastAsia="en-GB"/>
        </w:rPr>
        <w:t xml:space="preserve"> transnational;</w:t>
      </w:r>
    </w:p>
    <w:p w14:paraId="09450A99" w14:textId="77777777" w:rsidR="00F15D10" w:rsidRPr="00486013" w:rsidRDefault="00F15D10" w:rsidP="00E07D7E">
      <w:pPr>
        <w:numPr>
          <w:ilvl w:val="0"/>
          <w:numId w:val="25"/>
        </w:numPr>
        <w:spacing w:before="0" w:after="0" w:line="259" w:lineRule="auto"/>
        <w:jc w:val="both"/>
        <w:rPr>
          <w:rFonts w:asciiTheme="minorHAnsi" w:eastAsia="Times New Roman" w:hAnsiTheme="minorHAnsi" w:cstheme="minorHAnsi"/>
          <w:sz w:val="24"/>
          <w:szCs w:val="24"/>
          <w:lang w:val="fr-FR" w:eastAsia="en-GB"/>
        </w:rPr>
      </w:pPr>
      <w:proofErr w:type="spellStart"/>
      <w:proofErr w:type="gramStart"/>
      <w:r w:rsidRPr="00486013">
        <w:rPr>
          <w:rFonts w:asciiTheme="minorHAnsi" w:eastAsia="Times New Roman" w:hAnsiTheme="minorHAnsi" w:cstheme="minorHAnsi"/>
          <w:sz w:val="24"/>
          <w:szCs w:val="24"/>
          <w:lang w:val="fr-FR" w:eastAsia="en-GB"/>
        </w:rPr>
        <w:t>alte</w:t>
      </w:r>
      <w:proofErr w:type="spellEnd"/>
      <w:proofErr w:type="gram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măsuri</w:t>
      </w:r>
      <w:proofErr w:type="spellEnd"/>
      <w:r w:rsidRPr="00486013">
        <w:rPr>
          <w:rFonts w:asciiTheme="minorHAnsi" w:eastAsia="Times New Roman" w:hAnsiTheme="minorHAnsi" w:cstheme="minorHAnsi"/>
          <w:sz w:val="24"/>
          <w:szCs w:val="24"/>
          <w:lang w:val="fr-FR" w:eastAsia="en-GB"/>
        </w:rPr>
        <w:t xml:space="preserve"> care vin </w:t>
      </w:r>
      <w:proofErr w:type="spellStart"/>
      <w:r w:rsidRPr="00486013">
        <w:rPr>
          <w:rFonts w:asciiTheme="minorHAnsi" w:eastAsia="Times New Roman" w:hAnsiTheme="minorHAnsi" w:cstheme="minorHAnsi"/>
          <w:sz w:val="24"/>
          <w:szCs w:val="24"/>
          <w:lang w:val="fr-FR" w:eastAsia="en-GB"/>
        </w:rPr>
        <w:t>în</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sprijinul</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îndeplinirii</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obiectivelor</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specifice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stabilite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în</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cadrul</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priorității</w:t>
      </w:r>
      <w:proofErr w:type="spellEnd"/>
      <w:r w:rsidRPr="00486013">
        <w:rPr>
          <w:rFonts w:asciiTheme="minorHAnsi" w:eastAsia="Times New Roman" w:hAnsiTheme="minorHAnsi" w:cstheme="minorHAnsi"/>
          <w:sz w:val="24"/>
          <w:szCs w:val="24"/>
          <w:lang w:val="fr-FR" w:eastAsia="en-GB"/>
        </w:rPr>
        <w:t xml:space="preserve"> (ex. </w:t>
      </w:r>
      <w:proofErr w:type="spellStart"/>
      <w:r w:rsidRPr="00486013">
        <w:rPr>
          <w:rFonts w:asciiTheme="minorHAnsi" w:eastAsia="Times New Roman" w:hAnsiTheme="minorHAnsi" w:cstheme="minorHAnsi"/>
          <w:sz w:val="24"/>
          <w:szCs w:val="24"/>
          <w:lang w:val="fr-FR" w:eastAsia="en-GB"/>
        </w:rPr>
        <w:t>activități</w:t>
      </w:r>
      <w:proofErr w:type="spellEnd"/>
      <w:r w:rsidRPr="00486013">
        <w:rPr>
          <w:rFonts w:asciiTheme="minorHAnsi" w:eastAsia="Times New Roman" w:hAnsiTheme="minorHAnsi" w:cstheme="minorHAnsi"/>
          <w:sz w:val="24"/>
          <w:szCs w:val="24"/>
          <w:lang w:val="fr-FR" w:eastAsia="en-GB"/>
        </w:rPr>
        <w:t xml:space="preserve"> de </w:t>
      </w:r>
      <w:proofErr w:type="spellStart"/>
      <w:r w:rsidRPr="00486013">
        <w:rPr>
          <w:rFonts w:asciiTheme="minorHAnsi" w:eastAsia="Times New Roman" w:hAnsiTheme="minorHAnsi" w:cstheme="minorHAnsi"/>
          <w:sz w:val="24"/>
          <w:szCs w:val="24"/>
          <w:lang w:val="fr-FR" w:eastAsia="en-GB"/>
        </w:rPr>
        <w:t>formare</w:t>
      </w:r>
      <w:proofErr w:type="spellEnd"/>
      <w:r w:rsidRPr="00486013">
        <w:rPr>
          <w:rFonts w:asciiTheme="minorHAnsi" w:eastAsia="Times New Roman" w:hAnsiTheme="minorHAnsi" w:cstheme="minorHAnsi"/>
          <w:sz w:val="24"/>
          <w:szCs w:val="24"/>
          <w:lang w:val="fr-FR" w:eastAsia="en-GB"/>
        </w:rPr>
        <w:t xml:space="preserve"> care </w:t>
      </w:r>
      <w:proofErr w:type="spellStart"/>
      <w:r w:rsidRPr="00486013">
        <w:rPr>
          <w:rFonts w:asciiTheme="minorHAnsi" w:eastAsia="Times New Roman" w:hAnsiTheme="minorHAnsi" w:cstheme="minorHAnsi"/>
          <w:sz w:val="24"/>
          <w:szCs w:val="24"/>
          <w:lang w:val="fr-FR" w:eastAsia="en-GB"/>
        </w:rPr>
        <w:t>promovează</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incluziunea</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activități</w:t>
      </w:r>
      <w:proofErr w:type="spellEnd"/>
      <w:r w:rsidRPr="00486013">
        <w:rPr>
          <w:rFonts w:asciiTheme="minorHAnsi" w:eastAsia="Times New Roman" w:hAnsiTheme="minorHAnsi" w:cstheme="minorHAnsi"/>
          <w:sz w:val="24"/>
          <w:szCs w:val="24"/>
          <w:lang w:val="fr-FR" w:eastAsia="en-GB"/>
        </w:rPr>
        <w:t xml:space="preserve"> de </w:t>
      </w:r>
      <w:proofErr w:type="spellStart"/>
      <w:r w:rsidRPr="00486013">
        <w:rPr>
          <w:rFonts w:asciiTheme="minorHAnsi" w:eastAsia="Times New Roman" w:hAnsiTheme="minorHAnsi" w:cstheme="minorHAnsi"/>
          <w:sz w:val="24"/>
          <w:szCs w:val="24"/>
          <w:lang w:val="fr-FR" w:eastAsia="en-GB"/>
        </w:rPr>
        <w:t>formare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pentru</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echipele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manageriale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în</w:t>
      </w:r>
      <w:proofErr w:type="spellEnd"/>
      <w:r w:rsidRPr="00486013">
        <w:rPr>
          <w:rFonts w:asciiTheme="minorHAnsi" w:eastAsia="Times New Roman" w:hAnsiTheme="minorHAnsi" w:cstheme="minorHAnsi"/>
          <w:sz w:val="24"/>
          <w:szCs w:val="24"/>
          <w:lang w:val="fr-FR" w:eastAsia="en-GB"/>
        </w:rPr>
        <w:t xml:space="preserve"> aria </w:t>
      </w:r>
      <w:proofErr w:type="spellStart"/>
      <w:r w:rsidRPr="00486013">
        <w:rPr>
          <w:rFonts w:asciiTheme="minorHAnsi" w:eastAsia="Times New Roman" w:hAnsiTheme="minorHAnsi" w:cstheme="minorHAnsi"/>
          <w:sz w:val="24"/>
          <w:szCs w:val="24"/>
          <w:lang w:val="fr-FR" w:eastAsia="en-GB"/>
        </w:rPr>
        <w:t>monitorizării</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impactului</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măsurilor</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privind</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creșterea</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accesului</w:t>
      </w:r>
      <w:proofErr w:type="spellEnd"/>
      <w:r w:rsidRPr="00486013">
        <w:rPr>
          <w:rFonts w:asciiTheme="minorHAnsi" w:eastAsia="Times New Roman" w:hAnsiTheme="minorHAnsi" w:cstheme="minorHAnsi"/>
          <w:sz w:val="24"/>
          <w:szCs w:val="24"/>
          <w:lang w:val="fr-FR" w:eastAsia="en-GB"/>
        </w:rPr>
        <w:t xml:space="preserve"> la </w:t>
      </w:r>
      <w:proofErr w:type="spellStart"/>
      <w:r w:rsidRPr="00486013">
        <w:rPr>
          <w:rFonts w:asciiTheme="minorHAnsi" w:eastAsia="Times New Roman" w:hAnsiTheme="minorHAnsi" w:cstheme="minorHAnsi"/>
          <w:sz w:val="24"/>
          <w:szCs w:val="24"/>
          <w:lang w:val="fr-FR" w:eastAsia="en-GB"/>
        </w:rPr>
        <w:t>educație</w:t>
      </w:r>
      <w:proofErr w:type="spellEnd"/>
      <w:r w:rsidRPr="00486013">
        <w:rPr>
          <w:rFonts w:asciiTheme="minorHAnsi" w:eastAsia="Times New Roman" w:hAnsiTheme="minorHAnsi" w:cstheme="minorHAnsi"/>
          <w:sz w:val="24"/>
          <w:szCs w:val="24"/>
          <w:lang w:val="fr-FR" w:eastAsia="en-GB"/>
        </w:rPr>
        <w:t xml:space="preserve"> </w:t>
      </w:r>
      <w:proofErr w:type="spellStart"/>
      <w:r w:rsidRPr="00486013">
        <w:rPr>
          <w:rFonts w:asciiTheme="minorHAnsi" w:eastAsia="Times New Roman" w:hAnsiTheme="minorHAnsi" w:cstheme="minorHAnsi"/>
          <w:sz w:val="24"/>
          <w:szCs w:val="24"/>
          <w:lang w:val="fr-FR" w:eastAsia="en-GB"/>
        </w:rPr>
        <w:t>etc</w:t>
      </w:r>
      <w:proofErr w:type="spellEnd"/>
      <w:r w:rsidRPr="00486013">
        <w:rPr>
          <w:rFonts w:asciiTheme="minorHAnsi" w:eastAsia="Times New Roman" w:hAnsiTheme="minorHAnsi" w:cstheme="minorHAnsi"/>
          <w:sz w:val="24"/>
          <w:szCs w:val="24"/>
          <w:lang w:val="fr-FR" w:eastAsia="en-GB"/>
        </w:rPr>
        <w:t>).</w:t>
      </w:r>
    </w:p>
    <w:p w14:paraId="38B45724" w14:textId="77777777" w:rsidR="00F15D10" w:rsidRPr="00486013" w:rsidRDefault="00F15D10" w:rsidP="00F15D10">
      <w:pPr>
        <w:spacing w:before="0" w:after="0"/>
        <w:jc w:val="both"/>
        <w:rPr>
          <w:rFonts w:asciiTheme="minorHAnsi" w:hAnsiTheme="minorHAnsi" w:cstheme="minorHAnsi"/>
          <w:bCs/>
          <w:sz w:val="24"/>
          <w:szCs w:val="24"/>
        </w:rPr>
      </w:pPr>
    </w:p>
    <w:p w14:paraId="3181834A" w14:textId="6C3C1DEA" w:rsidR="00DA2F76" w:rsidRPr="00486013" w:rsidRDefault="00F15D10" w:rsidP="00F83809">
      <w:pPr>
        <w:spacing w:before="0" w:after="0"/>
        <w:contextualSpacing/>
        <w:jc w:val="both"/>
        <w:rPr>
          <w:rFonts w:ascii="Calibri" w:eastAsia="Times New Roman" w:hAnsi="Calibri"/>
          <w:bCs/>
          <w:sz w:val="24"/>
          <w:szCs w:val="24"/>
        </w:rPr>
      </w:pPr>
      <w:bookmarkStart w:id="97" w:name="_Hlk148961095"/>
      <w:r w:rsidRPr="00486013">
        <w:rPr>
          <w:rFonts w:ascii="Calibri" w:eastAsia="Times New Roman" w:hAnsi="Calibri"/>
          <w:bCs/>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bookmarkEnd w:id="97"/>
    </w:p>
    <w:p w14:paraId="59549C88" w14:textId="77777777" w:rsidR="00F83809" w:rsidRPr="00486013" w:rsidRDefault="00F83809" w:rsidP="00F83809">
      <w:pPr>
        <w:spacing w:before="0" w:after="0"/>
        <w:contextualSpacing/>
        <w:jc w:val="both"/>
        <w:rPr>
          <w:rFonts w:ascii="Calibri" w:eastAsia="Times New Roman" w:hAnsi="Calibri"/>
          <w:bCs/>
          <w:sz w:val="24"/>
          <w:szCs w:val="24"/>
        </w:rPr>
      </w:pPr>
    </w:p>
    <w:p w14:paraId="3431914E" w14:textId="77777777" w:rsidR="00AE648D" w:rsidRPr="00486013" w:rsidRDefault="00AE648D" w:rsidP="005018E9">
      <w:pPr>
        <w:spacing w:before="0" w:after="0"/>
        <w:jc w:val="both"/>
        <w:rPr>
          <w:rFonts w:ascii="Calibri" w:hAnsi="Calibri"/>
          <w:b/>
          <w:bCs/>
          <w:sz w:val="24"/>
          <w:szCs w:val="24"/>
        </w:rPr>
      </w:pPr>
      <w:bookmarkStart w:id="98" w:name="_Toc99376151"/>
    </w:p>
    <w:p w14:paraId="694B7CA3" w14:textId="1E08AE54" w:rsidR="000C1C13" w:rsidRPr="00486013" w:rsidRDefault="000C1C13" w:rsidP="000C1C13">
      <w:pPr>
        <w:pStyle w:val="Heading3"/>
        <w:numPr>
          <w:ilvl w:val="0"/>
          <w:numId w:val="0"/>
        </w:numPr>
        <w:rPr>
          <w:i w:val="0"/>
          <w:iCs/>
        </w:rPr>
      </w:pPr>
      <w:bookmarkStart w:id="99" w:name="_Toc154150870"/>
      <w:r w:rsidRPr="00486013">
        <w:rPr>
          <w:i w:val="0"/>
          <w:iCs/>
        </w:rPr>
        <w:t>5.2.3</w:t>
      </w:r>
      <w:r w:rsidRPr="00486013">
        <w:t xml:space="preserve">    </w:t>
      </w:r>
      <w:r w:rsidRPr="00486013">
        <w:rPr>
          <w:i w:val="0"/>
          <w:iCs/>
        </w:rPr>
        <w:t>Activitatea de baza</w:t>
      </w:r>
      <w:bookmarkEnd w:id="99"/>
    </w:p>
    <w:p w14:paraId="07927601" w14:textId="77777777" w:rsidR="000C1C13" w:rsidRPr="00486013" w:rsidRDefault="000C1C13" w:rsidP="000C1C13">
      <w:pPr>
        <w:spacing w:before="0" w:after="0"/>
        <w:jc w:val="both"/>
        <w:rPr>
          <w:rFonts w:ascii="Calibri" w:hAnsi="Calibri"/>
          <w:sz w:val="24"/>
          <w:szCs w:val="24"/>
        </w:rPr>
      </w:pPr>
      <w:r w:rsidRPr="00486013">
        <w:rPr>
          <w:rFonts w:ascii="Calibri" w:hAnsi="Calibri"/>
          <w:sz w:val="24"/>
          <w:szCs w:val="24"/>
        </w:rPr>
        <w:t>În conformitate cu definiția</w:t>
      </w:r>
      <w:r w:rsidRPr="00486013">
        <w:rPr>
          <w:rFonts w:ascii="Calibri" w:hAnsi="Calibri"/>
          <w:i/>
          <w:iCs/>
          <w:sz w:val="24"/>
          <w:szCs w:val="24"/>
        </w:rPr>
        <w:t xml:space="preserve"> </w:t>
      </w:r>
      <w:r w:rsidRPr="00486013">
        <w:rPr>
          <w:rFonts w:ascii="Calibri" w:hAnsi="Calibri"/>
          <w:sz w:val="24"/>
          <w:szCs w:val="24"/>
        </w:rPr>
        <w:t>menționată în secțiunea 1.3 la prezentul Ghid, acțiunile sprijinite în cadrul prezentului apel sunt cele menționate în secțiunea 5.2.2. Activități eligibile, pct. I.</w:t>
      </w:r>
    </w:p>
    <w:p w14:paraId="37124970" w14:textId="77777777" w:rsidR="000C1C13" w:rsidRPr="00486013" w:rsidRDefault="000C1C13" w:rsidP="000C1C13"/>
    <w:p w14:paraId="2D2F31D8" w14:textId="22A9BDEF" w:rsidR="00E211D8" w:rsidRPr="00486013" w:rsidRDefault="00E211D8" w:rsidP="00BC4F63">
      <w:pPr>
        <w:pStyle w:val="Heading3"/>
        <w:numPr>
          <w:ilvl w:val="2"/>
          <w:numId w:val="34"/>
        </w:numPr>
        <w:rPr>
          <w:rFonts w:cs="Calibri"/>
          <w:i w:val="0"/>
        </w:rPr>
      </w:pPr>
      <w:bookmarkStart w:id="100" w:name="_Toc154150871"/>
      <w:r w:rsidRPr="00486013">
        <w:rPr>
          <w:rFonts w:cs="Calibri"/>
          <w:i w:val="0"/>
        </w:rPr>
        <w:t>Activităţi neeligibile</w:t>
      </w:r>
      <w:bookmarkEnd w:id="100"/>
      <w:r w:rsidR="0020173D" w:rsidRPr="00486013">
        <w:rPr>
          <w:rFonts w:cs="Calibri"/>
          <w:i w:val="0"/>
        </w:rPr>
        <w:t xml:space="preserve"> </w:t>
      </w:r>
    </w:p>
    <w:p w14:paraId="34D5857B" w14:textId="77777777" w:rsidR="0036314A" w:rsidRPr="00486013" w:rsidRDefault="0036314A" w:rsidP="0036314A">
      <w:pPr>
        <w:spacing w:before="0" w:after="0"/>
        <w:jc w:val="both"/>
        <w:rPr>
          <w:rFonts w:ascii="Calibri" w:hAnsi="Calibri"/>
          <w:bCs/>
          <w:sz w:val="24"/>
          <w:szCs w:val="24"/>
        </w:rPr>
      </w:pPr>
      <w:r w:rsidRPr="00486013">
        <w:rPr>
          <w:rFonts w:ascii="Calibri" w:hAnsi="Calibri"/>
          <w:bCs/>
          <w:sz w:val="24"/>
          <w:szCs w:val="24"/>
        </w:rPr>
        <w:t>Nu sunt eligibile:</w:t>
      </w:r>
    </w:p>
    <w:p w14:paraId="7E6EA030" w14:textId="777332A2" w:rsidR="0036314A" w:rsidRPr="00486013" w:rsidRDefault="0036314A" w:rsidP="00F966CF">
      <w:pPr>
        <w:spacing w:before="0" w:after="0" w:line="259" w:lineRule="auto"/>
        <w:ind w:left="720"/>
        <w:jc w:val="both"/>
        <w:rPr>
          <w:rFonts w:ascii="Calibri" w:eastAsia="Times New Roman" w:hAnsi="Calibri"/>
          <w:sz w:val="24"/>
          <w:szCs w:val="24"/>
          <w:lang w:val="fr-FR"/>
        </w:rPr>
      </w:pPr>
      <w:r w:rsidRPr="00486013">
        <w:rPr>
          <w:rFonts w:ascii="Calibri" w:hAnsi="Calibri"/>
          <w:bCs/>
          <w:sz w:val="24"/>
          <w:szCs w:val="24"/>
        </w:rPr>
        <w:t>a)</w:t>
      </w:r>
      <w:r w:rsidR="00F966CF" w:rsidRPr="00486013">
        <w:rPr>
          <w:rFonts w:ascii="Calibri" w:hAnsi="Calibri"/>
          <w:bCs/>
          <w:sz w:val="24"/>
          <w:szCs w:val="24"/>
        </w:rPr>
        <w:t xml:space="preserve"> </w:t>
      </w:r>
      <w:proofErr w:type="spellStart"/>
      <w:r w:rsidR="001F48C5" w:rsidRPr="00486013">
        <w:rPr>
          <w:rFonts w:ascii="Calibri" w:eastAsia="Times New Roman" w:hAnsi="Calibri"/>
          <w:sz w:val="24"/>
          <w:szCs w:val="24"/>
          <w:lang w:val="fr-FR"/>
        </w:rPr>
        <w:t>Proiectele</w:t>
      </w:r>
      <w:proofErr w:type="spellEnd"/>
      <w:r w:rsidR="001F48C5" w:rsidRPr="00486013">
        <w:rPr>
          <w:rFonts w:ascii="Calibri" w:eastAsia="Times New Roman" w:hAnsi="Calibri"/>
          <w:sz w:val="24"/>
          <w:szCs w:val="24"/>
          <w:lang w:val="fr-FR"/>
        </w:rPr>
        <w:t xml:space="preserve"> care </w:t>
      </w:r>
      <w:proofErr w:type="spellStart"/>
      <w:r w:rsidR="001F48C5" w:rsidRPr="00486013">
        <w:rPr>
          <w:rFonts w:ascii="Calibri" w:eastAsia="Times New Roman" w:hAnsi="Calibri"/>
          <w:sz w:val="24"/>
          <w:szCs w:val="24"/>
          <w:lang w:val="fr-FR"/>
        </w:rPr>
        <w:t>propun</w:t>
      </w:r>
      <w:proofErr w:type="spellEnd"/>
      <w:r w:rsidR="001F48C5" w:rsidRPr="00486013">
        <w:rPr>
          <w:rFonts w:ascii="Calibri" w:eastAsia="Times New Roman" w:hAnsi="Calibri"/>
          <w:sz w:val="24"/>
          <w:szCs w:val="24"/>
          <w:lang w:val="fr-FR"/>
        </w:rPr>
        <w:t xml:space="preserve"> </w:t>
      </w:r>
      <w:proofErr w:type="spellStart"/>
      <w:r w:rsidR="001F48C5" w:rsidRPr="00486013">
        <w:rPr>
          <w:rFonts w:ascii="Calibri" w:eastAsia="Times New Roman" w:hAnsi="Calibri"/>
          <w:sz w:val="24"/>
          <w:szCs w:val="24"/>
          <w:lang w:val="fr-FR"/>
        </w:rPr>
        <w:t>exclusiv</w:t>
      </w:r>
      <w:proofErr w:type="spellEnd"/>
      <w:r w:rsidR="001F48C5" w:rsidRPr="00486013">
        <w:rPr>
          <w:rFonts w:ascii="Calibri" w:eastAsia="Times New Roman" w:hAnsi="Calibri"/>
          <w:sz w:val="24"/>
          <w:szCs w:val="24"/>
          <w:lang w:val="fr-FR"/>
        </w:rPr>
        <w:t xml:space="preserve"> </w:t>
      </w:r>
      <w:proofErr w:type="spellStart"/>
      <w:r w:rsidR="001F48C5" w:rsidRPr="00486013">
        <w:rPr>
          <w:rFonts w:ascii="Calibri" w:eastAsia="Times New Roman" w:hAnsi="Calibri"/>
          <w:sz w:val="24"/>
          <w:szCs w:val="24"/>
          <w:lang w:val="fr-FR"/>
        </w:rPr>
        <w:t>realizarea</w:t>
      </w:r>
      <w:proofErr w:type="spellEnd"/>
      <w:r w:rsidR="001F48C5" w:rsidRPr="00486013">
        <w:rPr>
          <w:rFonts w:ascii="Calibri" w:eastAsia="Times New Roman" w:hAnsi="Calibri"/>
          <w:sz w:val="24"/>
          <w:szCs w:val="24"/>
          <w:lang w:val="fr-FR"/>
        </w:rPr>
        <w:t xml:space="preserve"> de </w:t>
      </w:r>
      <w:proofErr w:type="spellStart"/>
      <w:r w:rsidR="001F48C5" w:rsidRPr="00486013">
        <w:rPr>
          <w:rFonts w:ascii="Calibri" w:eastAsia="Times New Roman" w:hAnsi="Calibri"/>
          <w:sz w:val="24"/>
          <w:szCs w:val="24"/>
          <w:lang w:val="fr-FR"/>
        </w:rPr>
        <w:t>lucrări</w:t>
      </w:r>
      <w:proofErr w:type="spellEnd"/>
      <w:r w:rsidR="001F48C5" w:rsidRPr="00486013">
        <w:rPr>
          <w:rFonts w:ascii="Calibri" w:eastAsia="Times New Roman" w:hAnsi="Calibri"/>
          <w:sz w:val="24"/>
          <w:szCs w:val="24"/>
          <w:lang w:val="fr-FR"/>
        </w:rPr>
        <w:t xml:space="preserve"> </w:t>
      </w:r>
      <w:proofErr w:type="spellStart"/>
      <w:r w:rsidR="001F48C5" w:rsidRPr="00486013">
        <w:rPr>
          <w:rFonts w:ascii="Calibri" w:eastAsia="Times New Roman" w:hAnsi="Calibri"/>
          <w:sz w:val="24"/>
          <w:szCs w:val="24"/>
          <w:lang w:val="fr-FR"/>
        </w:rPr>
        <w:t>fără</w:t>
      </w:r>
      <w:proofErr w:type="spellEnd"/>
      <w:r w:rsidR="001F48C5" w:rsidRPr="00486013">
        <w:rPr>
          <w:rFonts w:ascii="Calibri" w:eastAsia="Times New Roman" w:hAnsi="Calibri"/>
          <w:sz w:val="24"/>
          <w:szCs w:val="24"/>
          <w:lang w:val="fr-FR"/>
        </w:rPr>
        <w:t xml:space="preserve"> </w:t>
      </w:r>
      <w:proofErr w:type="spellStart"/>
      <w:r w:rsidR="001F48C5" w:rsidRPr="00486013">
        <w:rPr>
          <w:rFonts w:ascii="Calibri" w:eastAsia="Times New Roman" w:hAnsi="Calibri"/>
          <w:sz w:val="24"/>
          <w:szCs w:val="24"/>
          <w:lang w:val="fr-FR"/>
        </w:rPr>
        <w:t>autorizație</w:t>
      </w:r>
      <w:proofErr w:type="spellEnd"/>
      <w:r w:rsidR="001F48C5" w:rsidRPr="00486013">
        <w:rPr>
          <w:rFonts w:ascii="Calibri" w:eastAsia="Times New Roman" w:hAnsi="Calibri"/>
          <w:sz w:val="24"/>
          <w:szCs w:val="24"/>
          <w:lang w:val="fr-FR"/>
        </w:rPr>
        <w:t xml:space="preserve"> de construire si/</w:t>
      </w:r>
      <w:proofErr w:type="spellStart"/>
      <w:r w:rsidR="001F48C5" w:rsidRPr="00486013">
        <w:rPr>
          <w:rFonts w:ascii="Calibri" w:eastAsia="Times New Roman" w:hAnsi="Calibri"/>
          <w:sz w:val="24"/>
          <w:szCs w:val="24"/>
          <w:lang w:val="fr-FR"/>
        </w:rPr>
        <w:t>sau</w:t>
      </w:r>
      <w:proofErr w:type="spellEnd"/>
      <w:r w:rsidR="001F48C5" w:rsidRPr="00486013">
        <w:rPr>
          <w:rFonts w:ascii="Calibri" w:eastAsia="Times New Roman" w:hAnsi="Calibri"/>
          <w:sz w:val="24"/>
          <w:szCs w:val="24"/>
          <w:lang w:val="fr-FR"/>
        </w:rPr>
        <w:t xml:space="preserve"> </w:t>
      </w:r>
      <w:proofErr w:type="spellStart"/>
      <w:r w:rsidR="001F48C5" w:rsidRPr="00486013">
        <w:rPr>
          <w:rFonts w:ascii="Calibri" w:eastAsia="Times New Roman" w:hAnsi="Calibri"/>
          <w:sz w:val="24"/>
          <w:szCs w:val="24"/>
          <w:lang w:val="fr-FR"/>
        </w:rPr>
        <w:t>dotari</w:t>
      </w:r>
      <w:proofErr w:type="spellEnd"/>
      <w:r w:rsidR="001F48C5" w:rsidRPr="00486013">
        <w:rPr>
          <w:rFonts w:ascii="Calibri" w:eastAsia="Times New Roman" w:hAnsi="Calibri"/>
          <w:sz w:val="24"/>
          <w:szCs w:val="24"/>
          <w:lang w:val="fr-FR"/>
        </w:rPr>
        <w:t>;</w:t>
      </w:r>
    </w:p>
    <w:p w14:paraId="473A3E3D" w14:textId="78C0AF26" w:rsidR="002903D9" w:rsidRPr="00486013" w:rsidRDefault="001F48C5" w:rsidP="0036314A">
      <w:pPr>
        <w:pStyle w:val="ListParagraph"/>
        <w:spacing w:before="0" w:after="0"/>
        <w:jc w:val="both"/>
        <w:rPr>
          <w:rFonts w:ascii="Calibri" w:eastAsia="Times New Roman" w:hAnsi="Calibri"/>
          <w:sz w:val="24"/>
          <w:szCs w:val="24"/>
          <w:lang w:val="fr-FR"/>
        </w:rPr>
      </w:pPr>
      <w:r w:rsidRPr="00486013">
        <w:rPr>
          <w:rFonts w:ascii="Calibri" w:hAnsi="Calibri"/>
          <w:bCs/>
          <w:sz w:val="24"/>
          <w:szCs w:val="24"/>
        </w:rPr>
        <w:t xml:space="preserve">b)     </w:t>
      </w:r>
      <w:proofErr w:type="spellStart"/>
      <w:r w:rsidRPr="00486013">
        <w:rPr>
          <w:rFonts w:ascii="Calibri" w:eastAsia="Times New Roman" w:hAnsi="Calibri"/>
          <w:sz w:val="24"/>
          <w:szCs w:val="24"/>
          <w:lang w:val="fr-FR"/>
        </w:rPr>
        <w:t>Proiectele</w:t>
      </w:r>
      <w:proofErr w:type="spellEnd"/>
      <w:r w:rsidRPr="00486013">
        <w:rPr>
          <w:rFonts w:ascii="Calibri" w:eastAsia="Times New Roman" w:hAnsi="Calibri"/>
          <w:sz w:val="24"/>
          <w:szCs w:val="24"/>
          <w:lang w:val="fr-FR"/>
        </w:rPr>
        <w:t xml:space="preserve"> care </w:t>
      </w:r>
      <w:proofErr w:type="spellStart"/>
      <w:r w:rsidRPr="00486013">
        <w:rPr>
          <w:rFonts w:ascii="Calibri" w:eastAsia="Times New Roman" w:hAnsi="Calibri"/>
          <w:sz w:val="24"/>
          <w:szCs w:val="24"/>
          <w:lang w:val="fr-FR"/>
        </w:rPr>
        <w:t>propun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exclusiv</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dotari</w:t>
      </w:r>
      <w:proofErr w:type="spellEnd"/>
      <w:r w:rsidRPr="00486013">
        <w:rPr>
          <w:rFonts w:ascii="Calibri" w:eastAsia="Times New Roman" w:hAnsi="Calibri"/>
          <w:sz w:val="24"/>
          <w:szCs w:val="24"/>
          <w:lang w:val="fr-FR"/>
        </w:rPr>
        <w:t>;</w:t>
      </w:r>
    </w:p>
    <w:p w14:paraId="67AF855F" w14:textId="660F2F4F" w:rsidR="001F48C5" w:rsidRPr="00486013" w:rsidRDefault="001F48C5" w:rsidP="001F48C5">
      <w:pPr>
        <w:pStyle w:val="ListParagraph"/>
        <w:spacing w:before="0" w:after="0"/>
        <w:jc w:val="both"/>
        <w:rPr>
          <w:rFonts w:ascii="Calibri" w:hAnsi="Calibri"/>
          <w:bCs/>
          <w:sz w:val="24"/>
          <w:szCs w:val="24"/>
        </w:rPr>
      </w:pPr>
      <w:r w:rsidRPr="00486013">
        <w:rPr>
          <w:rFonts w:ascii="Calibri" w:hAnsi="Calibri"/>
          <w:bCs/>
          <w:sz w:val="24"/>
          <w:szCs w:val="24"/>
        </w:rPr>
        <w:t>c)       Proiectele care implică doar lucrări de renovare energetica, de întreținere, reparare și mentenanță a infrastructurii;</w:t>
      </w:r>
    </w:p>
    <w:p w14:paraId="4588E279" w14:textId="75C09BB4" w:rsidR="00935EB3" w:rsidRPr="00486013" w:rsidRDefault="001F48C5" w:rsidP="001F48C5">
      <w:pPr>
        <w:pStyle w:val="ListParagraph"/>
        <w:spacing w:before="0" w:after="0"/>
        <w:jc w:val="both"/>
        <w:rPr>
          <w:rFonts w:ascii="Calibri" w:hAnsi="Calibri"/>
          <w:bCs/>
          <w:sz w:val="24"/>
          <w:szCs w:val="24"/>
        </w:rPr>
      </w:pPr>
      <w:r w:rsidRPr="00486013">
        <w:rPr>
          <w:rFonts w:ascii="Calibri" w:hAnsi="Calibri"/>
          <w:bCs/>
          <w:sz w:val="24"/>
          <w:szCs w:val="24"/>
        </w:rPr>
        <w:t>d</w:t>
      </w:r>
      <w:r w:rsidR="0036314A" w:rsidRPr="00486013">
        <w:rPr>
          <w:rFonts w:ascii="Calibri" w:hAnsi="Calibri"/>
          <w:bCs/>
          <w:sz w:val="24"/>
          <w:szCs w:val="24"/>
        </w:rPr>
        <w:t>)</w:t>
      </w:r>
      <w:r w:rsidR="009969F7" w:rsidRPr="00486013">
        <w:rPr>
          <w:rFonts w:ascii="Calibri" w:hAnsi="Calibri"/>
          <w:bCs/>
          <w:sz w:val="24"/>
          <w:szCs w:val="24"/>
        </w:rPr>
        <w:t xml:space="preserve"> </w:t>
      </w:r>
      <w:r w:rsidR="0036314A" w:rsidRPr="00486013">
        <w:rPr>
          <w:rFonts w:ascii="Calibri" w:hAnsi="Calibri"/>
          <w:bCs/>
          <w:sz w:val="24"/>
          <w:szCs w:val="24"/>
        </w:rPr>
        <w:t>Proiectele finalizate care potrivit art 2 al RDC, Regulamentul (UE) 2021/1060, pct 37, reprezintă proiectele care au fost încheiate in mod fizic sau implementate intregal si pentru care toate plățile au fost efectuate de beneficiar, iar contribuția</w:t>
      </w:r>
      <w:r w:rsidR="00887633" w:rsidRPr="00486013">
        <w:rPr>
          <w:rFonts w:ascii="Calibri" w:hAnsi="Calibri"/>
          <w:bCs/>
          <w:sz w:val="24"/>
          <w:szCs w:val="24"/>
        </w:rPr>
        <w:t xml:space="preserve"> publica relevanta </w:t>
      </w:r>
      <w:r w:rsidR="0036314A" w:rsidRPr="00486013">
        <w:rPr>
          <w:rFonts w:ascii="Calibri" w:hAnsi="Calibri"/>
          <w:bCs/>
          <w:sz w:val="24"/>
          <w:szCs w:val="24"/>
        </w:rPr>
        <w:t>a fost plătită beneficiarilor</w:t>
      </w:r>
      <w:r w:rsidR="00935EB3" w:rsidRPr="00486013">
        <w:rPr>
          <w:rFonts w:ascii="Calibri" w:hAnsi="Calibri"/>
          <w:bCs/>
          <w:sz w:val="24"/>
          <w:szCs w:val="24"/>
        </w:rPr>
        <w:t>;</w:t>
      </w:r>
    </w:p>
    <w:p w14:paraId="34A29221" w14:textId="77777777" w:rsidR="008B6A17" w:rsidRPr="00486013" w:rsidRDefault="00935EB3" w:rsidP="008B6A17">
      <w:pPr>
        <w:pStyle w:val="ListParagraph"/>
        <w:autoSpaceDE w:val="0"/>
        <w:autoSpaceDN w:val="0"/>
        <w:spacing w:before="0" w:after="0"/>
        <w:jc w:val="both"/>
        <w:rPr>
          <w:rFonts w:ascii="Calibri" w:hAnsi="Calibri"/>
          <w:sz w:val="24"/>
          <w:szCs w:val="24"/>
          <w:lang w:eastAsia="ro-RO"/>
        </w:rPr>
      </w:pPr>
      <w:r w:rsidRPr="00486013">
        <w:rPr>
          <w:rFonts w:ascii="Calibri" w:hAnsi="Calibri"/>
          <w:bCs/>
          <w:sz w:val="24"/>
          <w:szCs w:val="24"/>
        </w:rPr>
        <w:t xml:space="preserve">e) </w:t>
      </w:r>
      <w:r w:rsidR="008B6A17" w:rsidRPr="00486013">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5BCCD36E" w14:textId="77777777" w:rsidR="008B6A17" w:rsidRPr="00486013" w:rsidRDefault="008B6A17" w:rsidP="008B6A17">
      <w:pPr>
        <w:autoSpaceDE w:val="0"/>
        <w:autoSpaceDN w:val="0"/>
        <w:spacing w:before="0" w:after="0"/>
        <w:ind w:left="720"/>
        <w:contextualSpacing/>
        <w:jc w:val="both"/>
        <w:rPr>
          <w:rFonts w:ascii="Calibri" w:hAnsi="Calibri"/>
          <w:sz w:val="24"/>
          <w:szCs w:val="24"/>
          <w:lang w:eastAsia="ro-RO"/>
        </w:rPr>
      </w:pPr>
      <w:r w:rsidRPr="00486013">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5BD7FBD3" w14:textId="77777777" w:rsidR="008B6A17" w:rsidRPr="00486013" w:rsidRDefault="008B6A17" w:rsidP="00E07D7E">
      <w:pPr>
        <w:numPr>
          <w:ilvl w:val="0"/>
          <w:numId w:val="45"/>
        </w:numPr>
        <w:autoSpaceDE w:val="0"/>
        <w:autoSpaceDN w:val="0"/>
        <w:spacing w:before="0" w:after="0"/>
        <w:contextualSpacing/>
        <w:jc w:val="both"/>
        <w:rPr>
          <w:rFonts w:ascii="Calibri" w:eastAsia="Times New Roman" w:hAnsi="Calibri"/>
          <w:sz w:val="24"/>
          <w:szCs w:val="24"/>
          <w:lang w:eastAsia="ro-RO"/>
        </w:rPr>
      </w:pPr>
      <w:r w:rsidRPr="00486013">
        <w:rPr>
          <w:rFonts w:ascii="Calibri" w:eastAsia="Times New Roman" w:hAnsi="Calibri"/>
          <w:sz w:val="24"/>
          <w:szCs w:val="24"/>
          <w:lang w:eastAsia="ro-RO"/>
        </w:rPr>
        <w:t>de a optimiza sistemele de încălzire și răcire centralizată pentru a le aduce la stadiul de „sisteme eficiente de termoficare și răcire centralizată”, astfel cum sunt definite la articolul 2 punctul 41 din Directiva 2012/27/UE;</w:t>
      </w:r>
    </w:p>
    <w:p w14:paraId="07E4B7D4" w14:textId="77777777" w:rsidR="008B6A17" w:rsidRPr="00486013" w:rsidRDefault="008B6A17" w:rsidP="00E07D7E">
      <w:pPr>
        <w:numPr>
          <w:ilvl w:val="0"/>
          <w:numId w:val="45"/>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6C6D0240" w14:textId="77777777" w:rsidR="008B6A17" w:rsidRPr="00486013" w:rsidRDefault="008B6A17" w:rsidP="00E07D7E">
      <w:pPr>
        <w:numPr>
          <w:ilvl w:val="0"/>
          <w:numId w:val="45"/>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2CFC40F8" w14:textId="77777777" w:rsidR="008B6A17" w:rsidRPr="00486013" w:rsidRDefault="008B6A17" w:rsidP="008B6A17">
      <w:pPr>
        <w:autoSpaceDE w:val="0"/>
        <w:autoSpaceDN w:val="0"/>
        <w:spacing w:before="0" w:after="0"/>
        <w:ind w:left="1068"/>
        <w:jc w:val="both"/>
        <w:rPr>
          <w:rFonts w:ascii="Calibri" w:hAnsi="Calibri"/>
          <w:sz w:val="24"/>
          <w:szCs w:val="24"/>
          <w:lang w:eastAsia="ro-RO"/>
        </w:rPr>
      </w:pPr>
      <w:r w:rsidRPr="00486013">
        <w:rPr>
          <w:rFonts w:ascii="Calibri" w:hAnsi="Calibri"/>
          <w:sz w:val="24"/>
          <w:szCs w:val="24"/>
          <w:lang w:eastAsia="ro-RO"/>
        </w:rPr>
        <w:t xml:space="preserve">(ii) investițiile în extinderea și schimbarea destinației, conversia sau modernizarea rețelelor de transport și distribuție a gazelor, cu condiția ca aceste investiții să </w:t>
      </w:r>
      <w:r w:rsidRPr="00486013">
        <w:rPr>
          <w:rFonts w:ascii="Calibri" w:hAnsi="Calibri"/>
          <w:sz w:val="24"/>
          <w:szCs w:val="24"/>
          <w:lang w:eastAsia="ro-RO"/>
        </w:rPr>
        <w:lastRenderedPageBreak/>
        <w:t>pregătească rețelele pentru adăugarea în sistem a gazelor din surse regenerabile și a gazelor cu emisii reduse de carbon, cum ar fi hidrogenul, biometanul și gazul de sinteză, și să permită înlocuirea instalațiilor de combustibili fosili solizi;</w:t>
      </w:r>
    </w:p>
    <w:p w14:paraId="64553D56" w14:textId="77777777" w:rsidR="008B6A17" w:rsidRPr="00486013" w:rsidRDefault="008B6A17" w:rsidP="008B6A17">
      <w:pPr>
        <w:autoSpaceDE w:val="0"/>
        <w:autoSpaceDN w:val="0"/>
        <w:spacing w:before="0" w:after="0"/>
        <w:ind w:left="1068"/>
        <w:jc w:val="both"/>
        <w:rPr>
          <w:rFonts w:ascii="Calibri" w:hAnsi="Calibri"/>
          <w:sz w:val="24"/>
          <w:szCs w:val="24"/>
          <w:lang w:eastAsia="ro-RO"/>
        </w:rPr>
      </w:pPr>
      <w:r w:rsidRPr="00486013">
        <w:rPr>
          <w:rFonts w:ascii="Calibri" w:hAnsi="Calibri"/>
          <w:sz w:val="24"/>
          <w:szCs w:val="24"/>
          <w:lang w:eastAsia="ro-RO"/>
        </w:rPr>
        <w:t>(iii) investițiile în:</w:t>
      </w:r>
    </w:p>
    <w:p w14:paraId="351F04E1" w14:textId="77777777" w:rsidR="008B6A17" w:rsidRPr="00486013" w:rsidRDefault="008B6A17" w:rsidP="00E07D7E">
      <w:pPr>
        <w:numPr>
          <w:ilvl w:val="0"/>
          <w:numId w:val="46"/>
        </w:numPr>
        <w:autoSpaceDE w:val="0"/>
        <w:autoSpaceDN w:val="0"/>
        <w:spacing w:before="0" w:after="0"/>
        <w:contextualSpacing/>
        <w:jc w:val="both"/>
        <w:rPr>
          <w:rFonts w:ascii="Calibri" w:hAnsi="Calibri"/>
          <w:sz w:val="24"/>
          <w:szCs w:val="24"/>
          <w:lang w:eastAsia="ro-RO"/>
        </w:rPr>
      </w:pPr>
      <w:r w:rsidRPr="00486013">
        <w:rPr>
          <w:rFonts w:ascii="Calibri" w:eastAsia="Times New Roman" w:hAnsi="Calibri"/>
          <w:sz w:val="24"/>
          <w:szCs w:val="24"/>
          <w:lang w:eastAsia="ro-RO"/>
        </w:rPr>
        <w:t>vehiculele nepoluante, astfel cum sunt definite în Directiva 2009/33/CE a Parlamentului European și a Consiliului, de interes public; și</w:t>
      </w:r>
    </w:p>
    <w:p w14:paraId="020AF027" w14:textId="77777777" w:rsidR="008B6A17" w:rsidRPr="00486013" w:rsidRDefault="008B6A17" w:rsidP="00E07D7E">
      <w:pPr>
        <w:numPr>
          <w:ilvl w:val="0"/>
          <w:numId w:val="46"/>
        </w:numPr>
        <w:autoSpaceDE w:val="0"/>
        <w:autoSpaceDN w:val="0"/>
        <w:spacing w:before="0" w:after="0"/>
        <w:contextualSpacing/>
        <w:jc w:val="both"/>
        <w:rPr>
          <w:rFonts w:ascii="Calibri" w:hAnsi="Calibri"/>
          <w:sz w:val="24"/>
          <w:szCs w:val="24"/>
          <w:lang w:eastAsia="ro-RO"/>
        </w:rPr>
      </w:pPr>
      <w:r w:rsidRPr="00486013">
        <w:rPr>
          <w:rFonts w:ascii="Calibri" w:hAnsi="Calibri"/>
          <w:sz w:val="24"/>
          <w:szCs w:val="24"/>
          <w:lang w:eastAsia="ro-RO"/>
        </w:rPr>
        <w:t>vehicule, aeronave și nave proiectate și construite sau adaptate pentru a fi utilizate de serviciile de protecție civilă și de pompieri.</w:t>
      </w:r>
    </w:p>
    <w:p w14:paraId="4881D727" w14:textId="77777777" w:rsidR="00935EB3" w:rsidRPr="00486013" w:rsidRDefault="00935EB3" w:rsidP="00853FD5">
      <w:pPr>
        <w:spacing w:before="0" w:after="0"/>
        <w:jc w:val="both"/>
        <w:rPr>
          <w:rFonts w:ascii="Calibri" w:hAnsi="Calibri"/>
          <w:bCs/>
          <w:sz w:val="24"/>
          <w:szCs w:val="24"/>
        </w:rPr>
      </w:pPr>
    </w:p>
    <w:p w14:paraId="0778DA9B" w14:textId="77777777" w:rsidR="00E27F8B" w:rsidRPr="00486013" w:rsidRDefault="00E27F8B" w:rsidP="00E27F8B">
      <w:pPr>
        <w:pStyle w:val="ListParagraph"/>
        <w:spacing w:before="0" w:after="0"/>
        <w:jc w:val="both"/>
        <w:rPr>
          <w:rFonts w:ascii="Calibri" w:hAnsi="Calibri"/>
          <w:bCs/>
          <w:sz w:val="24"/>
          <w:szCs w:val="24"/>
        </w:rPr>
      </w:pPr>
    </w:p>
    <w:p w14:paraId="64B7DA13" w14:textId="38A295F5" w:rsidR="008D5C71" w:rsidRPr="00486013" w:rsidRDefault="008D5C71" w:rsidP="00E07D7E">
      <w:pPr>
        <w:pStyle w:val="Heading2"/>
        <w:numPr>
          <w:ilvl w:val="1"/>
          <w:numId w:val="34"/>
        </w:numPr>
        <w:rPr>
          <w:rFonts w:ascii="Calibri" w:hAnsi="Calibri" w:cs="Calibri"/>
        </w:rPr>
      </w:pPr>
      <w:bookmarkStart w:id="101" w:name="_Toc154150872"/>
      <w:r w:rsidRPr="00486013">
        <w:rPr>
          <w:rFonts w:ascii="Calibri" w:hAnsi="Calibri" w:cs="Calibri"/>
        </w:rPr>
        <w:t>Eligibilitatea cheltuielilor</w:t>
      </w:r>
      <w:bookmarkEnd w:id="101"/>
      <w:r w:rsidRPr="00486013">
        <w:rPr>
          <w:rFonts w:ascii="Calibri" w:hAnsi="Calibri" w:cs="Calibri"/>
        </w:rPr>
        <w:t xml:space="preserve"> </w:t>
      </w:r>
    </w:p>
    <w:p w14:paraId="3D2D1AB4" w14:textId="77777777" w:rsidR="004317D2" w:rsidRPr="00486013" w:rsidRDefault="004317D2" w:rsidP="00B233E1">
      <w:pPr>
        <w:jc w:val="both"/>
        <w:rPr>
          <w:rFonts w:ascii="Calibri" w:hAnsi="Calibri"/>
          <w:sz w:val="24"/>
          <w:szCs w:val="24"/>
        </w:rPr>
      </w:pPr>
      <w:r w:rsidRPr="00486013">
        <w:rPr>
          <w:rFonts w:ascii="Calibri" w:hAnsi="Calibri"/>
          <w:sz w:val="24"/>
          <w:szCs w:val="24"/>
        </w:rPr>
        <w:t xml:space="preserve">Condițiile cumulative de eligibilitate a unei cheltuieli sunt stabilite în acord cu art. 2 din HG nr. 873/2022. Cheltuielile trebuie: </w:t>
      </w:r>
    </w:p>
    <w:p w14:paraId="0666465B" w14:textId="77777777" w:rsidR="004317D2" w:rsidRPr="00486013" w:rsidRDefault="004317D2" w:rsidP="00B233E1">
      <w:pPr>
        <w:jc w:val="both"/>
        <w:rPr>
          <w:rFonts w:ascii="Calibri" w:hAnsi="Calibri"/>
          <w:sz w:val="24"/>
          <w:szCs w:val="24"/>
        </w:rPr>
      </w:pPr>
      <w:r w:rsidRPr="00486013">
        <w:rPr>
          <w:rFonts w:ascii="Calibri" w:hAnsi="Calibr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CA5D82B" w14:textId="77777777" w:rsidR="004317D2" w:rsidRPr="00486013" w:rsidRDefault="004317D2" w:rsidP="00B233E1">
      <w:pPr>
        <w:jc w:val="both"/>
        <w:rPr>
          <w:rFonts w:ascii="Calibri" w:hAnsi="Calibri"/>
          <w:sz w:val="24"/>
          <w:szCs w:val="24"/>
        </w:rPr>
      </w:pPr>
      <w:r w:rsidRPr="00486013">
        <w:rPr>
          <w:rFonts w:ascii="Calibri" w:hAnsi="Calibr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2162AB8F"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615C60CB"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d) să fie în conformitate cu prevederile programului; </w:t>
      </w:r>
    </w:p>
    <w:p w14:paraId="2FFA2F67"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e) să fie în conformitate cu prevederile contractului/deciziei de finanţare; </w:t>
      </w:r>
    </w:p>
    <w:p w14:paraId="2BF94C39" w14:textId="77777777" w:rsidR="004317D2" w:rsidRPr="00486013" w:rsidRDefault="004317D2" w:rsidP="00B8435D">
      <w:pPr>
        <w:jc w:val="both"/>
        <w:rPr>
          <w:rFonts w:ascii="Calibri" w:hAnsi="Calibri"/>
          <w:sz w:val="24"/>
          <w:szCs w:val="24"/>
        </w:rPr>
      </w:pPr>
      <w:r w:rsidRPr="00486013">
        <w:rPr>
          <w:rFonts w:ascii="Calibri" w:hAnsi="Calibri"/>
          <w:sz w:val="24"/>
          <w:szCs w:val="24"/>
        </w:rPr>
        <w:t>f) să fie rezonabilă şi necesară realizării operaţiunii.</w:t>
      </w:r>
    </w:p>
    <w:p w14:paraId="15EDFD54"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g) să respecte prevederile legislaţiei Uniunii Europene şi legislaţiei naţionale aplicabile; </w:t>
      </w:r>
    </w:p>
    <w:p w14:paraId="661C3217"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2BA8D7F" w14:textId="77777777" w:rsidR="004317D2" w:rsidRPr="00486013" w:rsidRDefault="004317D2" w:rsidP="00B8435D">
      <w:pPr>
        <w:jc w:val="both"/>
        <w:rPr>
          <w:rFonts w:ascii="Calibri" w:hAnsi="Calibri"/>
          <w:i/>
          <w:sz w:val="24"/>
          <w:szCs w:val="24"/>
        </w:rPr>
      </w:pPr>
      <w:r w:rsidRPr="00486013">
        <w:rPr>
          <w:rFonts w:ascii="Calibri" w:hAnsi="Calibri"/>
          <w:i/>
          <w:sz w:val="24"/>
          <w:szCs w:val="24"/>
        </w:rPr>
        <w:lastRenderedPageBreak/>
        <w:t xml:space="preserve">Notă! </w:t>
      </w:r>
    </w:p>
    <w:p w14:paraId="505FA88D" w14:textId="7F47234E" w:rsidR="004317D2" w:rsidRPr="00486013" w:rsidRDefault="004317D2" w:rsidP="00B8435D">
      <w:pPr>
        <w:jc w:val="both"/>
        <w:rPr>
          <w:rFonts w:ascii="Calibri" w:hAnsi="Calibri"/>
          <w:i/>
          <w:sz w:val="24"/>
          <w:szCs w:val="24"/>
        </w:rPr>
      </w:pPr>
      <w:r w:rsidRPr="00486013">
        <w:rPr>
          <w:rFonts w:ascii="Calibri" w:hAnsi="Calibri"/>
          <w:i/>
          <w:sz w:val="24"/>
          <w:szCs w:val="24"/>
        </w:rPr>
        <w:t>Orice cheltuieli efectuate după finalizarea etapei de implementare a proiectului sunt neeligibile.</w:t>
      </w:r>
    </w:p>
    <w:p w14:paraId="3CD4C2FC"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49491656" w14:textId="77777777" w:rsidR="004317D2" w:rsidRPr="00486013" w:rsidRDefault="004317D2" w:rsidP="00B8435D">
      <w:pPr>
        <w:jc w:val="both"/>
        <w:rPr>
          <w:rFonts w:ascii="Calibri" w:hAnsi="Calibri"/>
          <w:sz w:val="24"/>
          <w:szCs w:val="24"/>
        </w:rPr>
      </w:pPr>
      <w:r w:rsidRPr="00486013">
        <w:rPr>
          <w:rFonts w:ascii="Calibri" w:hAnsi="Calibri"/>
          <w:sz w:val="24"/>
          <w:szCs w:val="24"/>
        </w:rPr>
        <w:t>(i)</w:t>
      </w:r>
      <w:r w:rsidRPr="00486013">
        <w:rPr>
          <w:rFonts w:ascii="Calibri" w:hAnsi="Calibri"/>
          <w:sz w:val="24"/>
          <w:szCs w:val="24"/>
        </w:rPr>
        <w:tab/>
        <w:t xml:space="preserve">pentru operațiunile al căror cost total este mai mic de 5.000.000,00 EUR (inclusiv TVA); </w:t>
      </w:r>
    </w:p>
    <w:p w14:paraId="13EAC473" w14:textId="77777777" w:rsidR="004317D2" w:rsidRPr="00486013" w:rsidRDefault="004317D2" w:rsidP="00B8435D">
      <w:pPr>
        <w:jc w:val="both"/>
        <w:rPr>
          <w:rFonts w:ascii="Calibri" w:hAnsi="Calibri"/>
          <w:sz w:val="24"/>
          <w:szCs w:val="24"/>
        </w:rPr>
      </w:pPr>
      <w:r w:rsidRPr="00486013">
        <w:rPr>
          <w:rFonts w:ascii="Calibri" w:hAnsi="Calibri"/>
          <w:sz w:val="24"/>
          <w:szCs w:val="24"/>
        </w:rPr>
        <w:t>(ii)</w:t>
      </w:r>
      <w:r w:rsidRPr="00486013">
        <w:rPr>
          <w:rFonts w:ascii="Calibri" w:hAnsi="Calibri"/>
          <w:sz w:val="24"/>
          <w:szCs w:val="24"/>
        </w:rPr>
        <w:tab/>
        <w:t xml:space="preserve">pentru operațiunile al căror cost total este mai mare de 5.000.000,00 EUR (inclusiv TVA), în cazul în care TVA-ul nu se recuperează în temeiul legislației naționale privind TVA; </w:t>
      </w:r>
    </w:p>
    <w:p w14:paraId="307F3623"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1B4CA5B3"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Toate cheltuielile trebuie să fie justificate în contextul operațiunii și să respecte principiile bunei gestiuni financiare, în special în ceea ce privește economia și eficiența operațiunii. </w:t>
      </w:r>
    </w:p>
    <w:p w14:paraId="7A0B08FA" w14:textId="58FB7A6C" w:rsidR="00B8435D" w:rsidRPr="00486013" w:rsidRDefault="004317D2" w:rsidP="00B8435D">
      <w:pPr>
        <w:jc w:val="both"/>
        <w:rPr>
          <w:rFonts w:ascii="Calibri" w:hAnsi="Calibri"/>
          <w:sz w:val="24"/>
          <w:szCs w:val="24"/>
        </w:rPr>
      </w:pPr>
      <w:r w:rsidRPr="00486013">
        <w:rPr>
          <w:rFonts w:ascii="Calibri" w:hAnsi="Calibr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6433EC1" w14:textId="77777777" w:rsidR="004317D2" w:rsidRPr="00486013" w:rsidRDefault="004317D2" w:rsidP="00B8435D">
      <w:pPr>
        <w:jc w:val="both"/>
        <w:rPr>
          <w:rFonts w:ascii="Calibri" w:hAnsi="Calibri"/>
          <w:sz w:val="24"/>
          <w:szCs w:val="24"/>
        </w:rPr>
      </w:pPr>
      <w:r w:rsidRPr="00486013">
        <w:rPr>
          <w:rFonts w:ascii="Calibri" w:hAnsi="Calibri"/>
          <w:sz w:val="24"/>
          <w:szCs w:val="24"/>
        </w:rPr>
        <w:t xml:space="preserve">Notă! </w:t>
      </w:r>
    </w:p>
    <w:p w14:paraId="67226CA2" w14:textId="5CCB30AD" w:rsidR="004317D2" w:rsidRPr="00486013" w:rsidRDefault="004317D2" w:rsidP="00B8435D">
      <w:pPr>
        <w:jc w:val="both"/>
        <w:rPr>
          <w:rFonts w:ascii="Calibri" w:hAnsi="Calibri"/>
          <w:sz w:val="24"/>
          <w:szCs w:val="24"/>
        </w:rPr>
      </w:pPr>
      <w:r w:rsidRPr="00486013">
        <w:rPr>
          <w:rFonts w:ascii="Calibri" w:hAnsi="Calibr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0DEE7D75" w14:textId="512D0A2A" w:rsidR="00E211D8" w:rsidRPr="00486013" w:rsidRDefault="007D78F1" w:rsidP="00B8435D">
      <w:pPr>
        <w:pStyle w:val="Heading3"/>
        <w:numPr>
          <w:ilvl w:val="0"/>
          <w:numId w:val="0"/>
        </w:numPr>
        <w:jc w:val="both"/>
        <w:rPr>
          <w:rFonts w:cs="Calibri"/>
          <w:bCs/>
          <w:i w:val="0"/>
        </w:rPr>
      </w:pPr>
      <w:bookmarkStart w:id="102" w:name="_Toc154150873"/>
      <w:r w:rsidRPr="00486013">
        <w:rPr>
          <w:rFonts w:cs="Calibri"/>
          <w:i w:val="0"/>
        </w:rPr>
        <w:t xml:space="preserve">5.3.1 </w:t>
      </w:r>
      <w:r w:rsidR="008D5C71" w:rsidRPr="00486013">
        <w:rPr>
          <w:rFonts w:cs="Calibri"/>
          <w:i w:val="0"/>
        </w:rPr>
        <w:t>Baza legală pentru stabilirea eligibilității cheltuielilor</w:t>
      </w:r>
      <w:bookmarkEnd w:id="102"/>
    </w:p>
    <w:p w14:paraId="5D7DF71A"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 xml:space="preserve">Regulamentul (UE) 2021/1060 al Parlamentului European și al Consiliului din 24 iunie 2021 de stabilire a dispozițiilor comune privind Fondul european de dezvoltare </w:t>
      </w:r>
      <w:r w:rsidRPr="00486013">
        <w:rPr>
          <w:rFonts w:ascii="Calibri" w:hAnsi="Calibri"/>
          <w:sz w:val="24"/>
          <w:szCs w:val="24"/>
          <w:lang w:eastAsia="en-GB"/>
        </w:rPr>
        <w:lastRenderedPageBreak/>
        <w:t xml:space="preserve">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486013"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486013">
        <w:rPr>
          <w:rFonts w:ascii="Calibri" w:hAnsi="Calibri"/>
          <w:sz w:val="24"/>
          <w:szCs w:val="24"/>
          <w:lang w:eastAsia="en-GB"/>
        </w:rPr>
        <w:t>Legea 227/2015 privind Codul fiscal, cu modificările și completările ulterioare.</w:t>
      </w:r>
    </w:p>
    <w:p w14:paraId="42D711B0" w14:textId="77777777" w:rsidR="006F4663" w:rsidRPr="00486013" w:rsidRDefault="006F4663" w:rsidP="006F4663">
      <w:pPr>
        <w:pStyle w:val="Heading3"/>
        <w:numPr>
          <w:ilvl w:val="0"/>
          <w:numId w:val="0"/>
        </w:numPr>
        <w:rPr>
          <w:rFonts w:cs="Calibri"/>
          <w:i w:val="0"/>
        </w:rPr>
      </w:pPr>
    </w:p>
    <w:p w14:paraId="10E31758" w14:textId="14645549" w:rsidR="008D5C71" w:rsidRPr="00486013" w:rsidRDefault="007D78F1" w:rsidP="007D78F1">
      <w:pPr>
        <w:pStyle w:val="Heading3"/>
        <w:numPr>
          <w:ilvl w:val="0"/>
          <w:numId w:val="0"/>
        </w:numPr>
        <w:rPr>
          <w:rFonts w:cs="Calibri"/>
          <w:bCs/>
          <w:i w:val="0"/>
        </w:rPr>
      </w:pPr>
      <w:bookmarkStart w:id="103" w:name="_Toc154150874"/>
      <w:r w:rsidRPr="00486013">
        <w:rPr>
          <w:rFonts w:cs="Calibri"/>
          <w:i w:val="0"/>
        </w:rPr>
        <w:t>5.3.2</w:t>
      </w:r>
      <w:r w:rsidR="00B8435D" w:rsidRPr="00486013">
        <w:rPr>
          <w:rFonts w:cs="Calibri"/>
          <w:i w:val="0"/>
        </w:rPr>
        <w:t xml:space="preserve"> </w:t>
      </w:r>
      <w:r w:rsidR="008D5C71" w:rsidRPr="00486013">
        <w:rPr>
          <w:rFonts w:cs="Calibri"/>
          <w:i w:val="0"/>
        </w:rPr>
        <w:t>Categorii și plafoane de cheltuieli eligibile</w:t>
      </w:r>
      <w:bookmarkEnd w:id="103"/>
    </w:p>
    <w:p w14:paraId="49B1C160" w14:textId="68288BBD" w:rsidR="009A2447" w:rsidRPr="00486013" w:rsidRDefault="00B83B25" w:rsidP="006E2D78">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Condițiile cumulative de eligibilitate a cheltuielilor, respectiv categoriile și sub-categoriile de cheltuieli eligibile și neeligibile aplicabile acestui apel de proiecte sunt detaliate în cadrul Anexei 5 - Lista de cheltuieli eligibile la prezentul ghid.</w:t>
      </w:r>
    </w:p>
    <w:p w14:paraId="7685B0AB" w14:textId="77777777" w:rsidR="00B8435D" w:rsidRPr="00486013" w:rsidRDefault="00B8435D" w:rsidP="006E2D78">
      <w:pPr>
        <w:pStyle w:val="ListParagraph"/>
        <w:spacing w:before="0" w:after="0"/>
        <w:ind w:left="0"/>
        <w:jc w:val="both"/>
        <w:rPr>
          <w:rFonts w:ascii="Calibri" w:hAnsi="Calibri"/>
          <w:sz w:val="24"/>
          <w:szCs w:val="24"/>
          <w:lang w:val="fr-FR"/>
        </w:rPr>
      </w:pPr>
    </w:p>
    <w:p w14:paraId="7639C907" w14:textId="38ABF484" w:rsidR="006E2D78" w:rsidRPr="00486013" w:rsidRDefault="007D78F1" w:rsidP="007D78F1">
      <w:pPr>
        <w:pStyle w:val="Heading3"/>
        <w:numPr>
          <w:ilvl w:val="0"/>
          <w:numId w:val="0"/>
        </w:numPr>
        <w:rPr>
          <w:rFonts w:cs="Calibri"/>
          <w:bCs/>
          <w:i w:val="0"/>
        </w:rPr>
      </w:pPr>
      <w:bookmarkStart w:id="104" w:name="_Toc154150875"/>
      <w:r w:rsidRPr="00486013">
        <w:rPr>
          <w:rFonts w:cs="Calibri"/>
          <w:i w:val="0"/>
        </w:rPr>
        <w:t xml:space="preserve">5.3.3 </w:t>
      </w:r>
      <w:r w:rsidR="008D5C71" w:rsidRPr="00486013">
        <w:rPr>
          <w:rFonts w:cs="Calibri"/>
          <w:i w:val="0"/>
        </w:rPr>
        <w:t>Categorii de cheltuieli neeligibile</w:t>
      </w:r>
      <w:bookmarkEnd w:id="104"/>
    </w:p>
    <w:p w14:paraId="2514EDFB"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FA7AE5"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prevăzute la art. 64 din Regulamentul (UE) 2021/1.060; </w:t>
      </w:r>
    </w:p>
    <w:p w14:paraId="5A496C52"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lastRenderedPageBreak/>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DCD6A6B"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efectuate în sprijinul relocării potrivit art. 66 din Regulamentul (UE) 2021/1.060; </w:t>
      </w:r>
    </w:p>
    <w:p w14:paraId="5C786289"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excluse de la finanțare potrivit art. 7 alin. (1), (4) și (5) din Regulamentul (UE) 2021/1.058; </w:t>
      </w:r>
    </w:p>
    <w:p w14:paraId="11690F8B"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685FEF2"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efectuate peste plafoanele specifice stabilite de autorităţile de management prin ghidul solicitantului, în aplicarea prevederilor art. 2 alin. (1) lit. f) din HG nr. 873/2022; </w:t>
      </w:r>
    </w:p>
    <w:p w14:paraId="5D924D46"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privind costurile de funcționare și întreținere a obiectivelor finanțate prin proiect (cheltuielile pentru probe tehnologice, teste); </w:t>
      </w:r>
    </w:p>
    <w:p w14:paraId="50AB5B95"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construirea, procurarea şi montarea lifturilor în exteriorul unei clădiri în cazuri neargumentate tehnic/ funcțional/arhitectural; </w:t>
      </w:r>
    </w:p>
    <w:p w14:paraId="58E54535"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9CF98A" w14:textId="4456AB56" w:rsidR="000F4953" w:rsidRPr="00486013" w:rsidRDefault="0089375F" w:rsidP="00E07D7E">
      <w:pPr>
        <w:numPr>
          <w:ilvl w:val="0"/>
          <w:numId w:val="10"/>
        </w:numPr>
        <w:autoSpaceDE w:val="0"/>
        <w:autoSpaceDN w:val="0"/>
        <w:adjustRightInd w:val="0"/>
        <w:spacing w:before="0" w:after="0"/>
        <w:ind w:left="720"/>
        <w:jc w:val="both"/>
        <w:rPr>
          <w:rFonts w:ascii="Calibri" w:hAnsi="Calibri"/>
          <w:sz w:val="24"/>
          <w:szCs w:val="24"/>
          <w:lang w:eastAsia="en-GB"/>
        </w:rPr>
      </w:pPr>
      <w:proofErr w:type="spellStart"/>
      <w:r w:rsidRPr="00486013">
        <w:rPr>
          <w:rFonts w:ascii="Calibri" w:hAnsi="Calibri"/>
          <w:sz w:val="24"/>
          <w:szCs w:val="24"/>
          <w:lang w:val="en-GB" w:eastAsia="en-GB"/>
        </w:rPr>
        <w:t>valoarea</w:t>
      </w:r>
      <w:proofErr w:type="spellEnd"/>
      <w:r w:rsidRPr="00486013">
        <w:rPr>
          <w:rFonts w:ascii="Calibri" w:hAnsi="Calibri"/>
          <w:sz w:val="24"/>
          <w:szCs w:val="24"/>
          <w:lang w:val="en-GB" w:eastAsia="en-GB"/>
        </w:rPr>
        <w:t xml:space="preserve"> TVA </w:t>
      </w:r>
      <w:proofErr w:type="spellStart"/>
      <w:r w:rsidRPr="00486013">
        <w:rPr>
          <w:rFonts w:ascii="Calibri" w:hAnsi="Calibri"/>
          <w:sz w:val="24"/>
          <w:szCs w:val="24"/>
          <w:lang w:val="en-GB" w:eastAsia="en-GB"/>
        </w:rPr>
        <w:t>aferenta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neeligibile</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si</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valoarea</w:t>
      </w:r>
      <w:proofErr w:type="spellEnd"/>
      <w:r w:rsidRPr="00486013">
        <w:rPr>
          <w:rFonts w:ascii="Calibri" w:hAnsi="Calibri"/>
          <w:sz w:val="24"/>
          <w:szCs w:val="24"/>
          <w:lang w:val="en-GB" w:eastAsia="en-GB"/>
        </w:rPr>
        <w:t xml:space="preserve"> TVA </w:t>
      </w:r>
      <w:proofErr w:type="spellStart"/>
      <w:r w:rsidRPr="00486013">
        <w:rPr>
          <w:rFonts w:ascii="Calibri" w:hAnsi="Calibri"/>
          <w:sz w:val="24"/>
          <w:szCs w:val="24"/>
          <w:lang w:val="en-GB" w:eastAsia="en-GB"/>
        </w:rPr>
        <w:t>deductibila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aferenta</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cheltuielilor</w:t>
      </w:r>
      <w:proofErr w:type="spellEnd"/>
      <w:r w:rsidRPr="00486013">
        <w:rPr>
          <w:rFonts w:ascii="Calibri" w:hAnsi="Calibri"/>
          <w:sz w:val="24"/>
          <w:szCs w:val="24"/>
          <w:lang w:val="en-GB" w:eastAsia="en-GB"/>
        </w:rPr>
        <w:t xml:space="preserve"> </w:t>
      </w:r>
      <w:proofErr w:type="spellStart"/>
      <w:r w:rsidRPr="00486013">
        <w:rPr>
          <w:rFonts w:ascii="Calibri" w:hAnsi="Calibri"/>
          <w:sz w:val="24"/>
          <w:szCs w:val="24"/>
          <w:lang w:val="en-GB" w:eastAsia="en-GB"/>
        </w:rPr>
        <w:t>eligibile</w:t>
      </w:r>
      <w:proofErr w:type="spellEnd"/>
      <w:r w:rsidR="000F4953" w:rsidRPr="00486013">
        <w:rPr>
          <w:rFonts w:ascii="Calibri" w:hAnsi="Calibri"/>
          <w:sz w:val="24"/>
          <w:szCs w:val="24"/>
          <w:lang w:eastAsia="en-GB"/>
        </w:rPr>
        <w:t xml:space="preserve">; </w:t>
      </w:r>
    </w:p>
    <w:p w14:paraId="232247A1"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financiare, respectiv prime de asigurare, taxe, comisioane, rata și dobânzi aferente creditelor; </w:t>
      </w:r>
    </w:p>
    <w:p w14:paraId="7522B058"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contribuția în natură; </w:t>
      </w:r>
    </w:p>
    <w:p w14:paraId="4ED41D66"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amortizarea; </w:t>
      </w:r>
    </w:p>
    <w:p w14:paraId="3A78AE97"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cu leasingul, prevăzute la art. 7 din HG nr. 873/2022; </w:t>
      </w:r>
    </w:p>
    <w:p w14:paraId="42CEBD35"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cu achiziţionarea autovehiculelor si a mijloacelor de transport, aşa cum sunt ele clasificate în Subgrupa 2.3. „Mijloace de transport” din HG nr. 2139/2004; </w:t>
      </w:r>
    </w:p>
    <w:p w14:paraId="103D78BE"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cheltuielile privind achiziţia de dotări/echipamente/utilaje second-hand; </w:t>
      </w:r>
    </w:p>
    <w:p w14:paraId="214DC660" w14:textId="77777777"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 xml:space="preserve">amenzi, penalități, cheltuieli de judecată și cheltuieli de arbitraj; </w:t>
      </w:r>
    </w:p>
    <w:p w14:paraId="3FC010F0" w14:textId="309C21E1" w:rsidR="000F4953" w:rsidRPr="00486013"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486013">
        <w:rPr>
          <w:rFonts w:ascii="Calibri" w:hAnsi="Calibri"/>
          <w:sz w:val="24"/>
          <w:szCs w:val="24"/>
          <w:lang w:eastAsia="en-GB"/>
        </w:rPr>
        <w:t>materialele consumabile, conform reglementărilor contabile (materiale auxiliare, combustibili, piese de schimb, alte materiale consumabile) sau dotări din categoria obiectelor de invent</w:t>
      </w:r>
      <w:r w:rsidR="00CF036F" w:rsidRPr="00486013">
        <w:rPr>
          <w:rFonts w:ascii="Calibri" w:hAnsi="Calibri"/>
          <w:sz w:val="24"/>
          <w:szCs w:val="24"/>
          <w:lang w:eastAsia="en-GB"/>
        </w:rPr>
        <w:t>ar.</w:t>
      </w:r>
    </w:p>
    <w:p w14:paraId="11B04916" w14:textId="120F2F04" w:rsidR="001C5868" w:rsidRPr="00486013" w:rsidRDefault="001C5868" w:rsidP="00E07D7E">
      <w:pPr>
        <w:pStyle w:val="ListParagraph"/>
        <w:numPr>
          <w:ilvl w:val="0"/>
          <w:numId w:val="10"/>
        </w:numPr>
        <w:rPr>
          <w:rFonts w:ascii="Calibri" w:hAnsi="Calibri"/>
          <w:sz w:val="24"/>
          <w:szCs w:val="24"/>
          <w:lang w:eastAsia="en-GB"/>
        </w:rPr>
      </w:pPr>
      <w:r w:rsidRPr="00486013">
        <w:rPr>
          <w:rFonts w:ascii="Calibri" w:hAnsi="Calibri"/>
          <w:sz w:val="24"/>
          <w:szCs w:val="24"/>
          <w:lang w:eastAsia="en-GB"/>
        </w:rPr>
        <w:t>cheltuieli angajate si platite inainte de 01.01.2021.</w:t>
      </w:r>
    </w:p>
    <w:p w14:paraId="3E6A563F" w14:textId="77777777" w:rsidR="00490A2D" w:rsidRPr="00486013" w:rsidRDefault="00490A2D" w:rsidP="00490A2D">
      <w:pPr>
        <w:jc w:val="both"/>
        <w:rPr>
          <w:rFonts w:ascii="Calibri" w:eastAsia="Times New Roman" w:hAnsi="Calibri"/>
          <w:bCs/>
          <w:sz w:val="24"/>
          <w:szCs w:val="24"/>
        </w:rPr>
      </w:pPr>
      <w:r w:rsidRPr="00486013">
        <w:rPr>
          <w:rFonts w:ascii="Calibri" w:eastAsia="Times New Roman" w:hAnsi="Calibri"/>
          <w:b/>
          <w:bCs/>
          <w:sz w:val="24"/>
          <w:szCs w:val="24"/>
        </w:rPr>
        <w:t>Notă!</w:t>
      </w:r>
      <w:r w:rsidRPr="00486013">
        <w:rPr>
          <w:rFonts w:ascii="Calibri" w:eastAsia="Times New Roman" w:hAnsi="Calibri"/>
          <w:bCs/>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3F69272" w14:textId="08CFD67D" w:rsidR="008D5C71" w:rsidRPr="00486013" w:rsidRDefault="008D5C71" w:rsidP="00312889">
      <w:pPr>
        <w:spacing w:before="0" w:after="0"/>
        <w:jc w:val="both"/>
        <w:rPr>
          <w:rFonts w:ascii="Calibri" w:hAnsi="Calibri"/>
          <w:b/>
          <w:bCs/>
          <w:sz w:val="24"/>
          <w:szCs w:val="24"/>
        </w:rPr>
      </w:pPr>
    </w:p>
    <w:p w14:paraId="5ED0C4FF" w14:textId="6CF39865" w:rsidR="008D5C71" w:rsidRPr="00486013" w:rsidRDefault="00706904" w:rsidP="00986D8B">
      <w:pPr>
        <w:pStyle w:val="Heading3"/>
        <w:numPr>
          <w:ilvl w:val="0"/>
          <w:numId w:val="0"/>
        </w:numPr>
        <w:jc w:val="both"/>
        <w:rPr>
          <w:rFonts w:cs="Calibri"/>
          <w:i w:val="0"/>
        </w:rPr>
      </w:pPr>
      <w:bookmarkStart w:id="105" w:name="_Toc154150876"/>
      <w:r w:rsidRPr="00486013">
        <w:rPr>
          <w:rFonts w:cs="Calibri"/>
          <w:i w:val="0"/>
        </w:rPr>
        <w:t xml:space="preserve">5.3.4 </w:t>
      </w:r>
      <w:r w:rsidR="008D5C71" w:rsidRPr="00486013">
        <w:rPr>
          <w:rFonts w:cs="Calibri"/>
          <w:i w:val="0"/>
        </w:rPr>
        <w:t>Opțiuni de costuri simplificate. Costuri directe și costuri indirecte</w:t>
      </w:r>
      <w:bookmarkEnd w:id="105"/>
    </w:p>
    <w:p w14:paraId="77297FED" w14:textId="20259519" w:rsidR="00B90708" w:rsidRPr="00486013" w:rsidRDefault="00B90708" w:rsidP="00986D8B">
      <w:pPr>
        <w:jc w:val="both"/>
        <w:rPr>
          <w:rFonts w:ascii="Calibri" w:hAnsi="Calibri"/>
          <w:sz w:val="24"/>
          <w:szCs w:val="24"/>
        </w:rPr>
      </w:pPr>
      <w:r w:rsidRPr="00486013">
        <w:rPr>
          <w:rFonts w:ascii="Calibri" w:hAnsi="Calibr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FA5A962" w14:textId="5CD59189" w:rsidR="00B90708" w:rsidRPr="00486013" w:rsidRDefault="00B90708" w:rsidP="00986D8B">
      <w:pPr>
        <w:jc w:val="both"/>
        <w:rPr>
          <w:rFonts w:ascii="Calibri" w:hAnsi="Calibri"/>
          <w:sz w:val="24"/>
          <w:szCs w:val="24"/>
        </w:rPr>
      </w:pPr>
      <w:r w:rsidRPr="00486013">
        <w:rPr>
          <w:rFonts w:ascii="Calibri" w:hAnsi="Calibri"/>
          <w:sz w:val="24"/>
          <w:szCs w:val="24"/>
        </w:rPr>
        <w:t>Cheltuielile directe sunt acele cheltuieli efectuate strict pentru investiția propusă prin proiect și care, la finalul implementării proiectului se reflectă/transpun în obiectivul investițional propus prin proiect.</w:t>
      </w:r>
    </w:p>
    <w:p w14:paraId="6FE4B8DF" w14:textId="083D0A1E" w:rsidR="00B90708" w:rsidRPr="00486013" w:rsidRDefault="00B90708" w:rsidP="00986D8B">
      <w:pPr>
        <w:jc w:val="both"/>
        <w:rPr>
          <w:rFonts w:ascii="Calibri" w:hAnsi="Calibri"/>
          <w:sz w:val="24"/>
          <w:szCs w:val="24"/>
        </w:rPr>
      </w:pPr>
      <w:r w:rsidRPr="00486013">
        <w:rPr>
          <w:rFonts w:ascii="Calibri" w:hAnsi="Calibri"/>
          <w:sz w:val="24"/>
          <w:szCs w:val="24"/>
        </w:rPr>
        <w:t>Cheltuielile directe vor fi decontate in baza documentelor justificative.</w:t>
      </w:r>
    </w:p>
    <w:p w14:paraId="34952FBC" w14:textId="77777777" w:rsidR="00B90708" w:rsidRPr="00486013" w:rsidRDefault="00B90708" w:rsidP="00986D8B">
      <w:pPr>
        <w:jc w:val="both"/>
        <w:rPr>
          <w:rFonts w:ascii="Calibri" w:hAnsi="Calibri"/>
          <w:sz w:val="24"/>
          <w:szCs w:val="24"/>
        </w:rPr>
      </w:pPr>
      <w:bookmarkStart w:id="106" w:name="_Hlk154088101"/>
      <w:r w:rsidRPr="00486013">
        <w:rPr>
          <w:rFonts w:ascii="Calibri" w:hAnsi="Calibri"/>
          <w:sz w:val="24"/>
          <w:szCs w:val="24"/>
        </w:rPr>
        <w:t xml:space="preserve">Nota! </w:t>
      </w:r>
    </w:p>
    <w:bookmarkEnd w:id="106"/>
    <w:p w14:paraId="5A55085A" w14:textId="77777777" w:rsidR="00B90708" w:rsidRPr="00486013" w:rsidRDefault="00B90708" w:rsidP="00986D8B">
      <w:pPr>
        <w:jc w:val="both"/>
        <w:rPr>
          <w:rFonts w:ascii="Calibri" w:hAnsi="Calibri"/>
          <w:sz w:val="24"/>
          <w:szCs w:val="24"/>
        </w:rPr>
      </w:pPr>
      <w:r w:rsidRPr="00486013">
        <w:rPr>
          <w:rFonts w:ascii="Calibri" w:hAnsi="Calibri"/>
          <w:sz w:val="24"/>
          <w:szCs w:val="24"/>
        </w:rPr>
        <w:t>- Obţinerea terenului – sunt eligibile cheltuieli cu cumpărarea de terenuri și cheltuieli pentru exproprieri şi despăgubiri, în limita a 10% din valoarea totala eligibila a proiectului;</w:t>
      </w:r>
    </w:p>
    <w:p w14:paraId="0B2E425C" w14:textId="77777777" w:rsidR="00B90708" w:rsidRPr="00486013" w:rsidRDefault="00B90708" w:rsidP="00986D8B">
      <w:pPr>
        <w:jc w:val="both"/>
        <w:rPr>
          <w:rFonts w:ascii="Calibri" w:hAnsi="Calibri"/>
          <w:sz w:val="24"/>
          <w:szCs w:val="24"/>
        </w:rPr>
      </w:pPr>
      <w:r w:rsidRPr="00486013">
        <w:rPr>
          <w:rFonts w:ascii="Calibri" w:hAnsi="Calibr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08B478D9" w14:textId="77777777" w:rsidR="00B90708" w:rsidRPr="00486013" w:rsidRDefault="00B90708" w:rsidP="00986D8B">
      <w:pPr>
        <w:jc w:val="both"/>
        <w:rPr>
          <w:rFonts w:ascii="Calibri" w:hAnsi="Calibri"/>
          <w:sz w:val="24"/>
          <w:szCs w:val="24"/>
        </w:rPr>
      </w:pPr>
      <w:r w:rsidRPr="00486013">
        <w:rPr>
          <w:rFonts w:ascii="Calibri" w:hAnsi="Calibri"/>
          <w:sz w:val="24"/>
          <w:szCs w:val="24"/>
        </w:rPr>
        <w:t>- Cheltuielile diverse și neprevăzute vor fi folosite în conformitate cu legislația în domeniul achizițiilor publice ce face referire la modificările contractuale apărute în timpul execuției.</w:t>
      </w:r>
    </w:p>
    <w:p w14:paraId="0E8CE3DE" w14:textId="77777777" w:rsidR="00B90708" w:rsidRPr="00486013" w:rsidRDefault="00B90708" w:rsidP="00986D8B">
      <w:pPr>
        <w:jc w:val="both"/>
        <w:rPr>
          <w:rFonts w:ascii="Calibri" w:hAnsi="Calibri"/>
          <w:sz w:val="24"/>
          <w:szCs w:val="24"/>
        </w:rPr>
      </w:pPr>
      <w:r w:rsidRPr="00486013">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4F40372" w14:textId="77777777" w:rsidR="00986D8B" w:rsidRPr="00486013" w:rsidRDefault="00986D8B" w:rsidP="00986D8B">
      <w:pPr>
        <w:autoSpaceDE w:val="0"/>
        <w:autoSpaceDN w:val="0"/>
        <w:adjustRightInd w:val="0"/>
        <w:spacing w:before="0" w:after="0"/>
        <w:jc w:val="both"/>
        <w:rPr>
          <w:rFonts w:ascii="Calibri" w:eastAsia="Times New Roman" w:hAnsi="Calibri"/>
          <w:sz w:val="24"/>
          <w:szCs w:val="24"/>
          <w:lang w:eastAsia="ro-RO"/>
        </w:rPr>
      </w:pPr>
      <w:bookmarkStart w:id="107" w:name="_Hlk154088134"/>
      <w:r w:rsidRPr="00486013">
        <w:rPr>
          <w:rFonts w:ascii="Calibri" w:eastAsia="Times New Roman" w:hAnsi="Calibri"/>
          <w:sz w:val="24"/>
          <w:szCs w:val="24"/>
          <w:lang w:eastAsia="ro-RO"/>
        </w:rPr>
        <w:t xml:space="preserve">- Cheltuieli aferente marjei de buget (linia 7.1 din devizul general) - </w:t>
      </w:r>
      <w:r w:rsidRPr="00486013">
        <w:rPr>
          <w:rFonts w:asciiTheme="minorHAnsi" w:hAnsiTheme="minorHAnsi" w:cstheme="minorHAnsi"/>
          <w:sz w:val="24"/>
          <w:szCs w:val="24"/>
        </w:rPr>
        <w:t>sunt eligibile în limita a</w:t>
      </w:r>
      <w:r w:rsidRPr="00486013">
        <w:rPr>
          <w:rFonts w:ascii="Calibri" w:eastAsia="Times New Roman" w:hAnsi="Calibri"/>
          <w:sz w:val="24"/>
          <w:szCs w:val="24"/>
          <w:lang w:eastAsia="ro-RO"/>
        </w:rPr>
        <w:t xml:space="preserve"> 10% din (1.2 + 1.3 + 1.4 + 2 + 3.1 + 3.2 + 3.3 + 3.5 + 3.7 + 3.8 + 4 + 5.1.1); </w:t>
      </w:r>
    </w:p>
    <w:p w14:paraId="60351131" w14:textId="3E0752A1" w:rsidR="00986D8B" w:rsidRPr="00486013" w:rsidRDefault="00986D8B" w:rsidP="00986D8B">
      <w:pPr>
        <w:autoSpaceDE w:val="0"/>
        <w:autoSpaceDN w:val="0"/>
        <w:adjustRightInd w:val="0"/>
        <w:spacing w:before="0" w:after="0"/>
        <w:jc w:val="both"/>
        <w:rPr>
          <w:rFonts w:ascii="Calibri" w:eastAsia="Times New Roman" w:hAnsi="Calibri"/>
          <w:sz w:val="24"/>
          <w:szCs w:val="24"/>
          <w:lang w:eastAsia="ro-RO"/>
        </w:rPr>
      </w:pPr>
      <w:r w:rsidRPr="00486013">
        <w:rPr>
          <w:rFonts w:ascii="Calibri" w:eastAsia="Times New Roman" w:hAnsi="Calibri"/>
          <w:sz w:val="24"/>
          <w:szCs w:val="24"/>
          <w:lang w:eastAsia="ro-RO"/>
        </w:rPr>
        <w:t xml:space="preserve">- Cheltuieli pentru constituirea rezervei de implementare pentru ajustarea de preț (linia 7.2 din devizul general) - </w:t>
      </w:r>
      <w:r w:rsidRPr="00486013">
        <w:rPr>
          <w:rFonts w:asciiTheme="minorHAnsi" w:hAnsiTheme="minorHAnsi" w:cstheme="minorHAnsi"/>
          <w:sz w:val="24"/>
          <w:szCs w:val="24"/>
        </w:rPr>
        <w:t>sunt eligibile în limita a</w:t>
      </w:r>
      <w:r w:rsidRPr="00486013">
        <w:rPr>
          <w:rFonts w:ascii="Calibri" w:eastAsia="Times New Roman" w:hAnsi="Calibri"/>
          <w:sz w:val="24"/>
          <w:szCs w:val="24"/>
          <w:lang w:eastAsia="ro-RO"/>
        </w:rPr>
        <w:t xml:space="preserve"> 5 % din </w:t>
      </w:r>
      <w:r w:rsidRPr="00486013">
        <w:rPr>
          <w:rFonts w:asciiTheme="minorHAnsi" w:hAnsiTheme="minorHAnsi" w:cstheme="minorHAnsi"/>
          <w:sz w:val="24"/>
          <w:szCs w:val="24"/>
        </w:rPr>
        <w:t>valoarea cheltuielilor eligibile cuprinse la capitolelor 1, 2 și 4 din bugetul proiectului</w:t>
      </w:r>
      <w:r w:rsidRPr="00486013">
        <w:rPr>
          <w:rFonts w:ascii="Calibri" w:eastAsia="Times New Roman" w:hAnsi="Calibri"/>
          <w:sz w:val="24"/>
          <w:szCs w:val="24"/>
          <w:lang w:eastAsia="ro-RO"/>
        </w:rPr>
        <w:t xml:space="preserve">. </w:t>
      </w:r>
    </w:p>
    <w:p w14:paraId="57B56701" w14:textId="77777777" w:rsidR="00986D8B" w:rsidRPr="00486013"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p>
    <w:p w14:paraId="3CF0A792" w14:textId="40715ACE" w:rsidR="00986D8B" w:rsidRPr="00486013"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bookmarkEnd w:id="107"/>
    <w:p w14:paraId="39F9BDBC" w14:textId="77777777" w:rsidR="00986D8B" w:rsidRPr="00486013" w:rsidRDefault="00986D8B" w:rsidP="00986D8B">
      <w:pPr>
        <w:autoSpaceDE w:val="0"/>
        <w:autoSpaceDN w:val="0"/>
        <w:adjustRightInd w:val="0"/>
        <w:spacing w:before="0" w:after="0"/>
        <w:jc w:val="both"/>
        <w:rPr>
          <w:rFonts w:ascii="Calibri" w:eastAsia="Times New Roman" w:hAnsi="Calibri"/>
          <w:sz w:val="24"/>
          <w:szCs w:val="24"/>
          <w:lang w:eastAsia="ro-RO"/>
        </w:rPr>
      </w:pPr>
    </w:p>
    <w:p w14:paraId="1BE9635E" w14:textId="0ECE4D0A" w:rsidR="00B90708" w:rsidRPr="00486013" w:rsidRDefault="00B90708" w:rsidP="00986D8B">
      <w:pPr>
        <w:jc w:val="both"/>
        <w:rPr>
          <w:rFonts w:ascii="Calibri" w:hAnsi="Calibri"/>
          <w:sz w:val="24"/>
          <w:szCs w:val="24"/>
        </w:rPr>
      </w:pPr>
      <w:r w:rsidRPr="00486013">
        <w:rPr>
          <w:rFonts w:ascii="Calibri" w:hAnsi="Calibri"/>
          <w:sz w:val="24"/>
          <w:szCs w:val="24"/>
        </w:rPr>
        <w:t>Cheltuielile directe reprezintă baza pentru calcularea cheltuielilor indirecte.</w:t>
      </w:r>
    </w:p>
    <w:p w14:paraId="6395CA10" w14:textId="77777777" w:rsidR="00B90708" w:rsidRPr="00486013" w:rsidRDefault="00B90708" w:rsidP="00986D8B">
      <w:pPr>
        <w:jc w:val="both"/>
        <w:rPr>
          <w:rFonts w:ascii="Calibri" w:hAnsi="Calibri"/>
          <w:sz w:val="24"/>
          <w:szCs w:val="24"/>
        </w:rPr>
      </w:pPr>
      <w:r w:rsidRPr="00486013">
        <w:rPr>
          <w:rFonts w:ascii="Calibri" w:hAnsi="Calibri"/>
          <w:b/>
          <w:sz w:val="24"/>
          <w:szCs w:val="24"/>
        </w:rPr>
        <w:lastRenderedPageBreak/>
        <w:t>Cheltuielile indirecte</w:t>
      </w:r>
      <w:r w:rsidRPr="00486013">
        <w:rPr>
          <w:rFonts w:ascii="Calibri" w:hAnsi="Calibri"/>
          <w:sz w:val="24"/>
          <w:szCs w:val="24"/>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475BB81" w14:textId="77777777" w:rsidR="00B90708" w:rsidRPr="00486013" w:rsidRDefault="00B90708" w:rsidP="00986D8B">
      <w:pPr>
        <w:jc w:val="both"/>
        <w:rPr>
          <w:rFonts w:ascii="Calibri" w:hAnsi="Calibri"/>
          <w:sz w:val="24"/>
          <w:szCs w:val="24"/>
        </w:rPr>
      </w:pPr>
      <w:r w:rsidRPr="00486013">
        <w:rPr>
          <w:rFonts w:ascii="Calibri" w:hAnsi="Calibri"/>
          <w:sz w:val="24"/>
          <w:szCs w:val="24"/>
        </w:rPr>
        <w:t xml:space="preserve">Pentru calculul cheltuielilor indirecte, beneficiarul va avea în vedere  aplicarea unei rate forfetare la cheltuielilor directe eligibile, in conformitate cu art. 54, lit. (a) din RegulamentuL (UE) 2021/1060.  Astfel, in cadrul PR SE 2021-2027, cheltuielile indirecte vor reprezenta maxim 5% din cheltuielile directe eligibile. </w:t>
      </w:r>
    </w:p>
    <w:p w14:paraId="33A708B9" w14:textId="77777777" w:rsidR="00B90708" w:rsidRPr="00486013" w:rsidRDefault="00B90708" w:rsidP="00986D8B">
      <w:pPr>
        <w:jc w:val="both"/>
        <w:rPr>
          <w:rFonts w:ascii="Calibri" w:hAnsi="Calibri"/>
          <w:sz w:val="24"/>
          <w:szCs w:val="24"/>
        </w:rPr>
      </w:pPr>
      <w:r w:rsidRPr="00486013">
        <w:rPr>
          <w:rFonts w:ascii="Calibri" w:hAnsi="Calibri"/>
          <w:sz w:val="24"/>
          <w:szCs w:val="24"/>
        </w:rPr>
        <w:t>Structura cheltuielilor indirecte este următoarea:</w:t>
      </w:r>
    </w:p>
    <w:p w14:paraId="2A067846" w14:textId="77777777" w:rsidR="00B90708" w:rsidRPr="00486013" w:rsidRDefault="00B90708" w:rsidP="00986D8B">
      <w:pPr>
        <w:jc w:val="both"/>
        <w:rPr>
          <w:rFonts w:ascii="Calibri" w:hAnsi="Calibri"/>
          <w:sz w:val="24"/>
          <w:szCs w:val="24"/>
        </w:rPr>
      </w:pPr>
      <w:r w:rsidRPr="00486013">
        <w:rPr>
          <w:rFonts w:ascii="Calibri" w:hAnsi="Calibri"/>
          <w:sz w:val="24"/>
          <w:szCs w:val="24"/>
        </w:rPr>
        <w:t>1.</w:t>
      </w:r>
      <w:r w:rsidRPr="00486013">
        <w:rPr>
          <w:rFonts w:ascii="Calibri" w:hAnsi="Calibri"/>
          <w:sz w:val="24"/>
          <w:szCs w:val="24"/>
        </w:rPr>
        <w:tab/>
        <w:t>Consultanța (conform cap. 3 - Cheltuieli pentru proiectare şi asistenţă tehnică, subcap. 3.6 Organizarea procedurilor de achiziție, subcap. 3.7.1 - Managementul de proiect pentru obiectivul de investiţii din Devizul General);</w:t>
      </w:r>
    </w:p>
    <w:p w14:paraId="5540F1D1" w14:textId="77777777" w:rsidR="00B90708" w:rsidRPr="00486013" w:rsidRDefault="00B90708" w:rsidP="00986D8B">
      <w:pPr>
        <w:jc w:val="both"/>
        <w:rPr>
          <w:rFonts w:ascii="Calibri" w:hAnsi="Calibri"/>
          <w:sz w:val="24"/>
          <w:szCs w:val="24"/>
        </w:rPr>
      </w:pPr>
      <w:r w:rsidRPr="00486013">
        <w:rPr>
          <w:rFonts w:ascii="Calibri" w:hAnsi="Calibri"/>
          <w:sz w:val="24"/>
          <w:szCs w:val="24"/>
        </w:rPr>
        <w:t>2.</w:t>
      </w:r>
      <w:r w:rsidRPr="00486013">
        <w:rPr>
          <w:rFonts w:ascii="Calibri" w:hAnsi="Calibri"/>
          <w:sz w:val="24"/>
          <w:szCs w:val="24"/>
        </w:rPr>
        <w:tab/>
        <w:t>Salarii/sporuri salariale pentru UIP-urile constituite la nivelul beneficiarilor - cheltuieli cu salarii/sporuri/majorări salariale, impozitele şi contribuţiile aferente, cu personalul responsabil de operarea/administrarea proiectului;</w:t>
      </w:r>
    </w:p>
    <w:p w14:paraId="3789B758" w14:textId="77777777" w:rsidR="00B90708" w:rsidRPr="00486013" w:rsidRDefault="00B90708" w:rsidP="00986D8B">
      <w:pPr>
        <w:jc w:val="both"/>
        <w:rPr>
          <w:rFonts w:ascii="Calibri" w:hAnsi="Calibri"/>
          <w:sz w:val="24"/>
          <w:szCs w:val="24"/>
        </w:rPr>
      </w:pPr>
      <w:r w:rsidRPr="00486013">
        <w:rPr>
          <w:rFonts w:ascii="Calibri" w:hAnsi="Calibri"/>
          <w:sz w:val="24"/>
          <w:szCs w:val="24"/>
        </w:rPr>
        <w:t>3.</w:t>
      </w:r>
      <w:r w:rsidRPr="00486013">
        <w:rPr>
          <w:rFonts w:ascii="Calibri" w:hAnsi="Calibri"/>
          <w:sz w:val="24"/>
          <w:szCs w:val="24"/>
        </w:rPr>
        <w:tab/>
        <w:t>Informare si publicitate (conform cap. 5 - Alte cheltuieli, subcap. 5.4 - Cheltuieli pentru informare şi publicitate din Devizul General);</w:t>
      </w:r>
    </w:p>
    <w:p w14:paraId="394B6B55" w14:textId="77777777" w:rsidR="00B90708" w:rsidRPr="00486013" w:rsidRDefault="00B90708" w:rsidP="00986D8B">
      <w:pPr>
        <w:jc w:val="both"/>
        <w:rPr>
          <w:rFonts w:ascii="Calibri" w:hAnsi="Calibri"/>
          <w:sz w:val="24"/>
          <w:szCs w:val="24"/>
        </w:rPr>
      </w:pPr>
      <w:r w:rsidRPr="00486013">
        <w:rPr>
          <w:rFonts w:ascii="Calibri" w:hAnsi="Calibri"/>
          <w:sz w:val="24"/>
          <w:szCs w:val="24"/>
        </w:rPr>
        <w:t>4.</w:t>
      </w:r>
      <w:r w:rsidRPr="00486013">
        <w:rPr>
          <w:rFonts w:ascii="Calibri" w:hAnsi="Calibri"/>
          <w:sz w:val="24"/>
          <w:szCs w:val="24"/>
        </w:rPr>
        <w:tab/>
        <w:t>Auditul financiar (conform cap. 3 - Cheltuieli pentru proiectare şi asistenţă tehnică, subcap. subcap. 3.7.2 – Auditul finaciar din Devizul General);</w:t>
      </w:r>
    </w:p>
    <w:p w14:paraId="1D6176D8" w14:textId="77777777" w:rsidR="00B90708" w:rsidRPr="00486013" w:rsidRDefault="00B90708" w:rsidP="00986D8B">
      <w:pPr>
        <w:jc w:val="both"/>
        <w:rPr>
          <w:rFonts w:ascii="Calibri" w:hAnsi="Calibri"/>
          <w:sz w:val="24"/>
          <w:szCs w:val="24"/>
        </w:rPr>
      </w:pPr>
      <w:r w:rsidRPr="00486013">
        <w:rPr>
          <w:rFonts w:ascii="Calibri" w:hAnsi="Calibri"/>
          <w:sz w:val="24"/>
          <w:szCs w:val="24"/>
        </w:rPr>
        <w:t>5.</w:t>
      </w:r>
      <w:r w:rsidRPr="00486013">
        <w:rPr>
          <w:rFonts w:ascii="Calibri" w:hAnsi="Calibri"/>
          <w:sz w:val="24"/>
          <w:szCs w:val="24"/>
        </w:rPr>
        <w:tab/>
        <w:t>cheltuielile administrative, care pot include următoarele categorii:</w:t>
      </w:r>
    </w:p>
    <w:p w14:paraId="3F190393" w14:textId="77777777"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cheltuielile de deplasare şi şedere pentru personalul care administreaza proiectul (UIP);</w:t>
      </w:r>
    </w:p>
    <w:p w14:paraId="3DAB06B4" w14:textId="77777777"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cheltuielile cu serviciile externalizate de contabilitate, juridice, administrare IT etc. legate de gestionarea administrativă a proiectului;</w:t>
      </w:r>
    </w:p>
    <w:p w14:paraId="652CFB3C" w14:textId="77777777"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cheltuielile de menţinere a spaţiilor de birouri, cum ar fi cele pentru chirie, leasing, taxe administrative, legate de gestionarea administrativă a proiectului;</w:t>
      </w:r>
    </w:p>
    <w:p w14:paraId="09AF1075" w14:textId="77777777"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cheltuieli cu utilităţi, electricitate, căldură, gaze şi apă- canalizare ca servicii administrative conexe proiectului;</w:t>
      </w:r>
    </w:p>
    <w:p w14:paraId="1C16FBF3" w14:textId="77777777"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costurile poştale, de telefon, internet, curierat, cheltuielile cu papetărie, rechizite de birou şi consumabile, legate de funcţionarea administrativă a proiectului;</w:t>
      </w:r>
    </w:p>
    <w:p w14:paraId="38CC4988" w14:textId="421772CC" w:rsidR="00B90708" w:rsidRPr="00486013" w:rsidRDefault="00B90708" w:rsidP="00986D8B">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cheltuielile de asigurare a bunurilor, cu serviciile de pază şi protecţie, de curăţenie a spaţiilor utilizate pentru gestionarea administrativă a proiectului.</w:t>
      </w:r>
    </w:p>
    <w:p w14:paraId="4F630AA6" w14:textId="38898792" w:rsidR="00B90708" w:rsidRPr="00486013" w:rsidRDefault="00B90708" w:rsidP="00986D8B">
      <w:pPr>
        <w:jc w:val="both"/>
        <w:rPr>
          <w:rFonts w:ascii="Calibri" w:hAnsi="Calibri"/>
          <w:sz w:val="24"/>
          <w:szCs w:val="24"/>
        </w:rPr>
      </w:pPr>
      <w:r w:rsidRPr="00486013">
        <w:rPr>
          <w:rFonts w:ascii="Calibri" w:hAnsi="Calibri"/>
          <w:b/>
          <w:bCs/>
          <w:sz w:val="24"/>
          <w:szCs w:val="24"/>
        </w:rPr>
        <w:t>Cheltuielile indirecte</w:t>
      </w:r>
      <w:r w:rsidRPr="00486013">
        <w:rPr>
          <w:rFonts w:ascii="Calibri" w:hAnsi="Calibri"/>
          <w:sz w:val="24"/>
          <w:szCs w:val="24"/>
        </w:rPr>
        <w:t xml:space="preserv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w:t>
      </w:r>
      <w:r w:rsidRPr="00486013">
        <w:rPr>
          <w:rFonts w:ascii="Calibri" w:hAnsi="Calibri"/>
          <w:sz w:val="24"/>
          <w:szCs w:val="24"/>
        </w:rPr>
        <w:lastRenderedPageBreak/>
        <w:t>sau documente similare, că toate cheltuielile au fost înregistrate în contabilitate şi că toate cerinţele privind rezonabilitatea, legalitatea şi regularitatea cheltuielilor efectuate pentru implementarea proiectului au fost respectate.</w:t>
      </w:r>
    </w:p>
    <w:p w14:paraId="259C7266" w14:textId="77777777" w:rsidR="00B90708" w:rsidRPr="00486013" w:rsidRDefault="00B90708" w:rsidP="00986D8B">
      <w:pPr>
        <w:jc w:val="both"/>
        <w:rPr>
          <w:rFonts w:ascii="Calibri" w:hAnsi="Calibri"/>
          <w:sz w:val="24"/>
          <w:szCs w:val="24"/>
        </w:rPr>
      </w:pPr>
      <w:r w:rsidRPr="00486013">
        <w:rPr>
          <w:rFonts w:ascii="Calibri" w:hAnsi="Calibri"/>
          <w:sz w:val="24"/>
          <w:szCs w:val="24"/>
        </w:rPr>
        <w:t xml:space="preserve">Formula de  calcul a cheltuielilor indirecte: Co ind = Co dir * Rforfetară (%) </w:t>
      </w:r>
    </w:p>
    <w:p w14:paraId="7DDD82B3" w14:textId="77777777" w:rsidR="00B90708" w:rsidRPr="00486013" w:rsidRDefault="00B90708" w:rsidP="00986D8B">
      <w:pPr>
        <w:jc w:val="both"/>
        <w:rPr>
          <w:rFonts w:ascii="Calibri" w:hAnsi="Calibri"/>
          <w:sz w:val="24"/>
          <w:szCs w:val="24"/>
        </w:rPr>
      </w:pPr>
      <w:r w:rsidRPr="00486013">
        <w:rPr>
          <w:rFonts w:ascii="Calibri" w:hAnsi="Calibri"/>
          <w:sz w:val="24"/>
          <w:szCs w:val="24"/>
        </w:rPr>
        <w:t>Co ind = cheltuieli indirecte</w:t>
      </w:r>
    </w:p>
    <w:p w14:paraId="35EC1074" w14:textId="77777777" w:rsidR="00B90708" w:rsidRPr="00486013" w:rsidRDefault="00B90708" w:rsidP="00986D8B">
      <w:pPr>
        <w:jc w:val="both"/>
        <w:rPr>
          <w:rFonts w:ascii="Calibri" w:hAnsi="Calibri"/>
          <w:sz w:val="24"/>
          <w:szCs w:val="24"/>
        </w:rPr>
      </w:pPr>
      <w:r w:rsidRPr="00486013">
        <w:rPr>
          <w:rFonts w:ascii="Calibri" w:hAnsi="Calibri"/>
          <w:sz w:val="24"/>
          <w:szCs w:val="24"/>
        </w:rPr>
        <w:t>Co dir = cheltuieli directe</w:t>
      </w:r>
    </w:p>
    <w:p w14:paraId="7DCE083C" w14:textId="0F22AE81" w:rsidR="00B90708" w:rsidRPr="00486013" w:rsidRDefault="00B90708" w:rsidP="00986D8B">
      <w:pPr>
        <w:jc w:val="both"/>
        <w:rPr>
          <w:rFonts w:ascii="Calibri" w:hAnsi="Calibri"/>
          <w:sz w:val="24"/>
          <w:szCs w:val="24"/>
        </w:rPr>
      </w:pPr>
      <w:r w:rsidRPr="00486013">
        <w:rPr>
          <w:rFonts w:ascii="Calibri" w:hAnsi="Calibri"/>
          <w:sz w:val="24"/>
          <w:szCs w:val="24"/>
        </w:rPr>
        <w:t>Rforfetară (%) = rata forfetară</w:t>
      </w:r>
    </w:p>
    <w:p w14:paraId="0FDAA637" w14:textId="7B715FEA" w:rsidR="00B90708" w:rsidRPr="00486013" w:rsidRDefault="00B90708" w:rsidP="00986D8B">
      <w:pPr>
        <w:jc w:val="both"/>
        <w:rPr>
          <w:rFonts w:ascii="Calibri" w:hAnsi="Calibri"/>
          <w:sz w:val="24"/>
          <w:szCs w:val="24"/>
        </w:rPr>
      </w:pPr>
      <w:r w:rsidRPr="00486013">
        <w:rPr>
          <w:rFonts w:ascii="Calibri" w:hAnsi="Calibri"/>
          <w:sz w:val="24"/>
          <w:szCs w:val="24"/>
        </w:rPr>
        <w:t xml:space="preserve">Limitele procentuale prevăzute pentru anumite categorii de cheltuieli se aplică la valoarea cheltuielilor incluse în bugetul proiectului la data semnării contractului de finanţare. </w:t>
      </w:r>
    </w:p>
    <w:p w14:paraId="49D6795A" w14:textId="4779987B" w:rsidR="00B90708" w:rsidRPr="00486013" w:rsidRDefault="00B90708" w:rsidP="00986D8B">
      <w:pPr>
        <w:jc w:val="both"/>
        <w:rPr>
          <w:rFonts w:ascii="Calibri" w:hAnsi="Calibri"/>
          <w:sz w:val="24"/>
          <w:szCs w:val="24"/>
        </w:rPr>
      </w:pPr>
      <w:r w:rsidRPr="00486013">
        <w:rPr>
          <w:rFonts w:ascii="Calibri" w:hAnsi="Calibri"/>
          <w:sz w:val="24"/>
          <w:szCs w:val="24"/>
        </w:rPr>
        <w:t>Limitele procentuale prevazute pentru anumite categorii de cheltuieli se aplică la valoarea cheltuielilor incluse în bugetul proiectului  la data semnării contractului de finanțare.</w:t>
      </w:r>
    </w:p>
    <w:p w14:paraId="7F9CDAE5" w14:textId="77777777" w:rsidR="00986D8B" w:rsidRPr="00486013" w:rsidRDefault="00986D8B" w:rsidP="00986D8B">
      <w:pPr>
        <w:autoSpaceDE w:val="0"/>
        <w:autoSpaceDN w:val="0"/>
        <w:adjustRightInd w:val="0"/>
        <w:spacing w:before="0" w:after="0"/>
        <w:jc w:val="both"/>
        <w:rPr>
          <w:rFonts w:asciiTheme="minorHAnsi" w:hAnsiTheme="minorHAnsi" w:cstheme="minorHAnsi"/>
          <w:sz w:val="24"/>
          <w:szCs w:val="24"/>
          <w:lang w:eastAsia="en-GB"/>
        </w:rPr>
      </w:pPr>
      <w:bookmarkStart w:id="108" w:name="_Hlk154088185"/>
      <w:r w:rsidRPr="00486013">
        <w:rPr>
          <w:rFonts w:asciiTheme="minorHAnsi" w:hAnsiTheme="minorHAnsi" w:cstheme="minorHAnsi"/>
          <w:sz w:val="24"/>
          <w:szCs w:val="24"/>
          <w:lang w:eastAsia="en-GB"/>
        </w:rPr>
        <w:t>Utilizarea opțiunilor simplificate în materie de cheltuieli reprezintă o simplificare a modului de rambursare a cheltuielilor în relația AM PR SE- beneficiari și nu va exonera beneficiarii de respectarea obligațiilor legale în vigoare.  Astfel, în conformitate cu prevederile:</w:t>
      </w:r>
    </w:p>
    <w:p w14:paraId="3F8681BF" w14:textId="77777777" w:rsidR="00986D8B" w:rsidRPr="00486013"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w:t>
      </w:r>
      <w:r w:rsidRPr="00486013">
        <w:rPr>
          <w:rFonts w:asciiTheme="minorHAnsi" w:hAnsiTheme="minorHAnsi" w:cstheme="minorHAnsi"/>
          <w:sz w:val="24"/>
          <w:szCs w:val="24"/>
          <w:lang w:eastAsia="en-GB"/>
        </w:rPr>
        <w:tab/>
        <w:t>art. 9 (1) din HG 873/2002, cheltuiala cu TVA este eligibilă pentru operațiunile al căror cost total este mai mic de 5 000 000 EUR (inclusiv TVA), dacă nu este finanţată şi din alte fonduri publice;</w:t>
      </w:r>
    </w:p>
    <w:p w14:paraId="262C4E49" w14:textId="77777777" w:rsidR="00986D8B" w:rsidRPr="00486013"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w:t>
      </w:r>
      <w:r w:rsidRPr="00486013">
        <w:rPr>
          <w:rFonts w:asciiTheme="minorHAnsi" w:hAnsiTheme="minorHAnsi" w:cstheme="minorHAnsi"/>
          <w:sz w:val="24"/>
          <w:szCs w:val="24"/>
          <w:lang w:eastAsia="en-GB"/>
        </w:rPr>
        <w:tab/>
        <w:t>art. 9 (2) din HG 873/2002, cheltuiala cu TVA este eligibilă pentru operațiunile al căror cost total este mai mare de 5 000 000 EUR (inclusiv TVA), dacă este nerecuperabilă, potrivit legii;</w:t>
      </w:r>
    </w:p>
    <w:p w14:paraId="0CC40E74" w14:textId="77777777" w:rsidR="00986D8B" w:rsidRPr="00486013"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p>
    <w:p w14:paraId="3842E573" w14:textId="79C10389" w:rsidR="00B90708" w:rsidRPr="00486013" w:rsidRDefault="00986D8B" w:rsidP="00986D8B">
      <w:pPr>
        <w:autoSpaceDE w:val="0"/>
        <w:autoSpaceDN w:val="0"/>
        <w:adjustRightInd w:val="0"/>
        <w:spacing w:before="0" w:after="0"/>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08"/>
    <w:p w14:paraId="7CB18C50" w14:textId="77777777" w:rsidR="00986D8B" w:rsidRPr="00486013" w:rsidRDefault="00986D8B" w:rsidP="00986D8B">
      <w:pPr>
        <w:autoSpaceDE w:val="0"/>
        <w:autoSpaceDN w:val="0"/>
        <w:adjustRightInd w:val="0"/>
        <w:spacing w:before="0" w:after="0"/>
        <w:jc w:val="both"/>
        <w:rPr>
          <w:rFonts w:asciiTheme="minorHAnsi" w:hAnsiTheme="minorHAnsi" w:cstheme="minorHAnsi"/>
          <w:sz w:val="24"/>
          <w:szCs w:val="24"/>
          <w:lang w:eastAsia="en-GB"/>
        </w:rPr>
      </w:pPr>
    </w:p>
    <w:p w14:paraId="03EDEE01" w14:textId="515A2E5D" w:rsidR="00887633" w:rsidRPr="00486013" w:rsidRDefault="00706904" w:rsidP="00986D8B">
      <w:pPr>
        <w:pStyle w:val="Heading3"/>
        <w:numPr>
          <w:ilvl w:val="0"/>
          <w:numId w:val="0"/>
        </w:numPr>
        <w:ind w:left="720" w:hanging="720"/>
        <w:jc w:val="both"/>
        <w:rPr>
          <w:rFonts w:cs="Calibri"/>
          <w:i w:val="0"/>
          <w:iCs/>
        </w:rPr>
      </w:pPr>
      <w:bookmarkStart w:id="109" w:name="_Toc154150877"/>
      <w:r w:rsidRPr="00486013">
        <w:rPr>
          <w:rFonts w:cs="Calibri"/>
          <w:i w:val="0"/>
          <w:iCs/>
        </w:rPr>
        <w:t xml:space="preserve">5.3.5 </w:t>
      </w:r>
      <w:r w:rsidR="008D5C71" w:rsidRPr="00486013">
        <w:rPr>
          <w:rFonts w:cs="Calibri"/>
          <w:i w:val="0"/>
          <w:iCs/>
        </w:rPr>
        <w:t>Opțiuni de costuri simplificate.  Costuri unitare/sume forfetare și rate forfetare</w:t>
      </w:r>
      <w:bookmarkEnd w:id="109"/>
    </w:p>
    <w:p w14:paraId="1FCA6482" w14:textId="33655427" w:rsidR="00D91D2C" w:rsidRPr="00486013" w:rsidRDefault="000C1920" w:rsidP="00986D8B">
      <w:pPr>
        <w:jc w:val="both"/>
        <w:rPr>
          <w:rFonts w:ascii="Calibri" w:hAnsi="Calibri"/>
          <w:sz w:val="24"/>
          <w:szCs w:val="24"/>
        </w:rPr>
      </w:pPr>
      <w:r w:rsidRPr="00486013">
        <w:rPr>
          <w:rFonts w:ascii="Calibri" w:hAnsi="Calibri"/>
          <w:sz w:val="24"/>
          <w:szCs w:val="24"/>
        </w:rPr>
        <w:t>Această secțiune nu se aplică prezentului apel.</w:t>
      </w:r>
    </w:p>
    <w:p w14:paraId="4D7B3534" w14:textId="66137126" w:rsidR="008D5C71" w:rsidRPr="00486013" w:rsidRDefault="00706904" w:rsidP="00C134B6">
      <w:pPr>
        <w:pStyle w:val="FootnoteText"/>
        <w:rPr>
          <w:rFonts w:ascii="Calibri" w:hAnsi="Calibri"/>
          <w:b/>
          <w:bCs/>
          <w:sz w:val="24"/>
          <w:szCs w:val="24"/>
        </w:rPr>
      </w:pPr>
      <w:r w:rsidRPr="00486013">
        <w:rPr>
          <w:rFonts w:ascii="Calibri" w:hAnsi="Calibri"/>
          <w:b/>
          <w:bCs/>
          <w:sz w:val="24"/>
          <w:szCs w:val="24"/>
        </w:rPr>
        <w:t xml:space="preserve">5.3.6 </w:t>
      </w:r>
      <w:r w:rsidR="008D5C71" w:rsidRPr="00486013">
        <w:rPr>
          <w:rFonts w:ascii="Calibri" w:hAnsi="Calibri"/>
          <w:b/>
          <w:bCs/>
          <w:sz w:val="24"/>
          <w:szCs w:val="24"/>
        </w:rPr>
        <w:t>Finanțare nelegată de costuri</w:t>
      </w:r>
      <w:r w:rsidR="005F4801" w:rsidRPr="00486013">
        <w:rPr>
          <w:rFonts w:ascii="Calibri" w:hAnsi="Calibri"/>
          <w:b/>
          <w:bCs/>
          <w:sz w:val="24"/>
          <w:szCs w:val="24"/>
        </w:rPr>
        <w:t xml:space="preserve"> </w:t>
      </w:r>
    </w:p>
    <w:p w14:paraId="2A795297" w14:textId="22AF627A" w:rsidR="008D5C71" w:rsidRPr="00486013" w:rsidRDefault="00267267" w:rsidP="00986D8B">
      <w:pPr>
        <w:spacing w:before="0" w:after="0"/>
        <w:jc w:val="both"/>
        <w:rPr>
          <w:rFonts w:ascii="Calibri" w:hAnsi="Calibri"/>
          <w:bCs/>
          <w:sz w:val="24"/>
          <w:szCs w:val="24"/>
        </w:rPr>
      </w:pPr>
      <w:r w:rsidRPr="00486013">
        <w:rPr>
          <w:rFonts w:ascii="Calibri" w:hAnsi="Calibri"/>
          <w:bCs/>
          <w:sz w:val="24"/>
          <w:szCs w:val="24"/>
        </w:rPr>
        <w:t>A</w:t>
      </w:r>
      <w:r w:rsidR="00EC6385" w:rsidRPr="00486013">
        <w:rPr>
          <w:rFonts w:ascii="Calibri" w:hAnsi="Calibri"/>
          <w:bCs/>
          <w:sz w:val="24"/>
          <w:szCs w:val="24"/>
        </w:rPr>
        <w:t>c</w:t>
      </w:r>
      <w:r w:rsidRPr="00486013">
        <w:rPr>
          <w:rFonts w:ascii="Calibri" w:hAnsi="Calibri"/>
          <w:bCs/>
          <w:sz w:val="24"/>
          <w:szCs w:val="24"/>
        </w:rPr>
        <w:t xml:space="preserve">eastă secțiune nu se aplică prezentului apel. </w:t>
      </w:r>
    </w:p>
    <w:p w14:paraId="17DFEF2C" w14:textId="77777777" w:rsidR="00887633" w:rsidRPr="00486013" w:rsidRDefault="00887633" w:rsidP="00986D8B">
      <w:pPr>
        <w:pStyle w:val="ListParagraph"/>
        <w:spacing w:before="0" w:after="0"/>
        <w:jc w:val="both"/>
        <w:rPr>
          <w:rFonts w:ascii="Calibri" w:hAnsi="Calibri"/>
          <w:b/>
          <w:bCs/>
          <w:sz w:val="24"/>
          <w:szCs w:val="24"/>
        </w:rPr>
      </w:pPr>
    </w:p>
    <w:p w14:paraId="250DE194" w14:textId="68883CFE" w:rsidR="008D5C71" w:rsidRPr="00486013" w:rsidRDefault="008D5C71" w:rsidP="00E07D7E">
      <w:pPr>
        <w:pStyle w:val="Heading2"/>
        <w:numPr>
          <w:ilvl w:val="1"/>
          <w:numId w:val="34"/>
        </w:numPr>
        <w:rPr>
          <w:rFonts w:ascii="Calibri" w:hAnsi="Calibri" w:cs="Calibri"/>
        </w:rPr>
      </w:pPr>
      <w:bookmarkStart w:id="110" w:name="_Toc154150878"/>
      <w:r w:rsidRPr="00486013">
        <w:rPr>
          <w:rFonts w:ascii="Calibri" w:hAnsi="Calibri" w:cs="Calibri"/>
        </w:rPr>
        <w:t>Valoarea minimă și maximă eligibilă/nerambursabilă a unui proiect</w:t>
      </w:r>
      <w:bookmarkEnd w:id="110"/>
    </w:p>
    <w:p w14:paraId="53B34BFA" w14:textId="0F3EBC9A" w:rsidR="008D5C71" w:rsidRPr="00486013" w:rsidRDefault="008D5C71" w:rsidP="00986D8B">
      <w:pPr>
        <w:pStyle w:val="5Normal"/>
        <w:rPr>
          <w:rFonts w:ascii="Calibri" w:hAnsi="Calibri"/>
          <w:bCs/>
          <w:iCs/>
          <w:sz w:val="24"/>
        </w:rPr>
      </w:pPr>
      <w:r w:rsidRPr="00486013">
        <w:rPr>
          <w:rFonts w:ascii="Calibri" w:hAnsi="Calibri"/>
          <w:bCs/>
          <w:iCs/>
          <w:sz w:val="24"/>
        </w:rPr>
        <w:t xml:space="preserve">Valoarea minimă eligibilă a unui proiect: </w:t>
      </w:r>
      <w:r w:rsidR="006E2084" w:rsidRPr="00486013">
        <w:rPr>
          <w:rFonts w:ascii="Calibri" w:hAnsi="Calibri"/>
          <w:bCs/>
          <w:iCs/>
          <w:sz w:val="24"/>
        </w:rPr>
        <w:t>100.000 euro</w:t>
      </w:r>
    </w:p>
    <w:p w14:paraId="0124248B" w14:textId="128029F5" w:rsidR="008D5C71" w:rsidRPr="00486013" w:rsidRDefault="008D5C71" w:rsidP="00986D8B">
      <w:pPr>
        <w:pStyle w:val="5Normal"/>
        <w:rPr>
          <w:rFonts w:ascii="Calibri" w:hAnsi="Calibri"/>
          <w:bCs/>
          <w:iCs/>
          <w:sz w:val="24"/>
        </w:rPr>
      </w:pPr>
      <w:r w:rsidRPr="00486013">
        <w:rPr>
          <w:rFonts w:ascii="Calibri" w:hAnsi="Calibri"/>
          <w:bCs/>
          <w:iCs/>
          <w:sz w:val="24"/>
        </w:rPr>
        <w:t xml:space="preserve">Valoarea </w:t>
      </w:r>
      <w:r w:rsidR="00E077AA" w:rsidRPr="00486013">
        <w:rPr>
          <w:rFonts w:ascii="Calibri" w:hAnsi="Calibri"/>
          <w:bCs/>
          <w:iCs/>
          <w:sz w:val="24"/>
        </w:rPr>
        <w:t>maximă</w:t>
      </w:r>
      <w:r w:rsidRPr="00486013">
        <w:rPr>
          <w:rFonts w:ascii="Calibri" w:hAnsi="Calibri"/>
          <w:bCs/>
          <w:iCs/>
          <w:sz w:val="24"/>
        </w:rPr>
        <w:t xml:space="preserve"> eligibilă a unui proiect: </w:t>
      </w:r>
      <w:r w:rsidR="00CB3C94" w:rsidRPr="00486013">
        <w:rPr>
          <w:rFonts w:ascii="Calibri" w:hAnsi="Calibri"/>
          <w:bCs/>
          <w:iCs/>
          <w:sz w:val="24"/>
        </w:rPr>
        <w:t>1</w:t>
      </w:r>
      <w:r w:rsidR="006E2084" w:rsidRPr="00486013">
        <w:rPr>
          <w:rFonts w:ascii="Calibri" w:hAnsi="Calibri"/>
          <w:bCs/>
          <w:iCs/>
          <w:sz w:val="24"/>
        </w:rPr>
        <w:t>.000.000 euro</w:t>
      </w:r>
    </w:p>
    <w:p w14:paraId="740D639B" w14:textId="22AF1BC2" w:rsidR="00937FBB" w:rsidRPr="00486013" w:rsidRDefault="00937FBB" w:rsidP="00937FBB">
      <w:pPr>
        <w:spacing w:before="0" w:after="0"/>
        <w:jc w:val="both"/>
        <w:rPr>
          <w:rFonts w:asciiTheme="minorHAnsi" w:hAnsiTheme="minorHAnsi" w:cstheme="minorHAnsi"/>
          <w:sz w:val="24"/>
          <w:szCs w:val="24"/>
        </w:rPr>
      </w:pPr>
      <w:bookmarkStart w:id="111" w:name="_Hlk154088207"/>
      <w:r w:rsidRPr="00486013">
        <w:rPr>
          <w:rFonts w:asciiTheme="minorHAnsi" w:hAnsiTheme="minorHAnsi" w:cstheme="minorHAnsi"/>
          <w:sz w:val="24"/>
          <w:szCs w:val="24"/>
        </w:rPr>
        <w:t xml:space="preserve">Cursul valutar la care se va calcula încadrarea în limitele valorilor minime și maxime eligibile pentru un proiect este cursul de 4,9726 lei/euro, cursul inforEuro din luna publicării versiunii aprobate a ghidului solicitantului. Cursul respectiv se va utiliza inclusiv în etapa contractuală </w:t>
      </w:r>
      <w:r w:rsidRPr="00486013">
        <w:rPr>
          <w:rFonts w:asciiTheme="minorHAnsi" w:hAnsiTheme="minorHAnsi" w:cstheme="minorHAnsi"/>
          <w:sz w:val="24"/>
          <w:szCs w:val="24"/>
        </w:rPr>
        <w:lastRenderedPageBreak/>
        <w:t>pentru calculul valorilor anterior menționate utilizat până la semnarea contractului de finanţare.</w:t>
      </w:r>
    </w:p>
    <w:bookmarkEnd w:id="111"/>
    <w:p w14:paraId="36487749" w14:textId="183E221B" w:rsidR="00937FBB" w:rsidRPr="00486013" w:rsidRDefault="00937FBB" w:rsidP="00937FBB">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În cazul în care valoarea eligibliă a proiectului depăşeşte valoarea maximă eligibilă admisă prin prezentul ghid, cheltuielile aferente depăşirii în cauză vor fi încadrate ca şi cheltuieli neeligibile.</w:t>
      </w:r>
    </w:p>
    <w:p w14:paraId="1514F7F3" w14:textId="77777777" w:rsidR="00937FBB" w:rsidRPr="00486013" w:rsidRDefault="00937FBB" w:rsidP="00937FBB">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Criteriul cu privire la valoarea minimă a investiției nu se menține pe perioada de implementare și sustenabilitate a investiției.</w:t>
      </w:r>
    </w:p>
    <w:p w14:paraId="785AA143" w14:textId="288D8725" w:rsidR="00A862EC" w:rsidRPr="00486013" w:rsidRDefault="00095AC6" w:rsidP="00986D8B">
      <w:pPr>
        <w:spacing w:before="0" w:after="0"/>
        <w:jc w:val="both"/>
        <w:rPr>
          <w:rFonts w:ascii="Calibri" w:hAnsi="Calibri"/>
          <w:sz w:val="24"/>
          <w:szCs w:val="24"/>
        </w:rPr>
      </w:pPr>
      <w:bookmarkStart w:id="112" w:name="_Hlk154088221"/>
      <w:r w:rsidRPr="00486013">
        <w:rPr>
          <w:rFonts w:ascii="Calibri" w:hAnsi="Calibri"/>
          <w:sz w:val="24"/>
          <w:szCs w:val="24"/>
        </w:rPr>
        <w:t xml:space="preserve">Menţionăm că valoarea eligibilă este formată din valoarea FEDR+BS+contribuţia proprie a solicitantului. </w:t>
      </w:r>
    </w:p>
    <w:bookmarkEnd w:id="112"/>
    <w:p w14:paraId="7C400057" w14:textId="77777777" w:rsidR="008D5C71" w:rsidRPr="00486013" w:rsidRDefault="008D5C71" w:rsidP="00986D8B">
      <w:pPr>
        <w:spacing w:before="0" w:after="0"/>
        <w:jc w:val="both"/>
        <w:rPr>
          <w:rFonts w:ascii="Calibri" w:hAnsi="Calibri"/>
          <w:sz w:val="24"/>
          <w:szCs w:val="24"/>
        </w:rPr>
      </w:pPr>
    </w:p>
    <w:p w14:paraId="3E5A0BAE" w14:textId="75733A25" w:rsidR="008D5C71" w:rsidRPr="00486013" w:rsidRDefault="008D5C71" w:rsidP="00E07D7E">
      <w:pPr>
        <w:pStyle w:val="Heading2"/>
        <w:numPr>
          <w:ilvl w:val="1"/>
          <w:numId w:val="34"/>
        </w:numPr>
        <w:rPr>
          <w:rFonts w:ascii="Calibri" w:hAnsi="Calibri" w:cs="Calibri"/>
        </w:rPr>
      </w:pPr>
      <w:bookmarkStart w:id="113" w:name="_Toc154150879"/>
      <w:r w:rsidRPr="00486013">
        <w:rPr>
          <w:rFonts w:ascii="Calibri" w:hAnsi="Calibri" w:cs="Calibri"/>
        </w:rPr>
        <w:t>Cuantumul cofinanțării acordate</w:t>
      </w:r>
      <w:bookmarkEnd w:id="113"/>
    </w:p>
    <w:p w14:paraId="6EA40FE8" w14:textId="77777777" w:rsidR="00BB2C0A" w:rsidRPr="00486013" w:rsidRDefault="00BB2C0A" w:rsidP="00986D8B">
      <w:pPr>
        <w:spacing w:before="0" w:after="0"/>
        <w:jc w:val="both"/>
        <w:rPr>
          <w:rFonts w:ascii="Calibri" w:eastAsia="Times New Roman" w:hAnsi="Calibri"/>
          <w:sz w:val="24"/>
          <w:szCs w:val="24"/>
        </w:rPr>
      </w:pPr>
      <w:r w:rsidRPr="00486013">
        <w:rPr>
          <w:rFonts w:ascii="Calibri" w:eastAsia="Times New Roman" w:hAnsi="Calibri"/>
          <w:sz w:val="24"/>
          <w:szCs w:val="24"/>
        </w:rPr>
        <w:t>În cadrul prezentului apel de proiecte, pentru întocmirea bugetului cererii de finanțare, se va lua în calcul  rata de cofinanțare acordată prin Fondul European de Dezvoltare Regională de 55% din valoarea cheltuielilor eligibile ale proiectului, respectiv de 43% din valoarea cheltuielilor eligibile ale proiectului reprezintă rata de cofinanțare din bugetul de stat (BS).</w:t>
      </w:r>
    </w:p>
    <w:p w14:paraId="03459E6E" w14:textId="77777777" w:rsidR="00267267" w:rsidRPr="00486013" w:rsidRDefault="00267267" w:rsidP="00986D8B">
      <w:pPr>
        <w:spacing w:before="0" w:after="0"/>
        <w:ind w:left="360"/>
        <w:jc w:val="both"/>
        <w:rPr>
          <w:rFonts w:ascii="Calibri" w:eastAsia="Times New Roman" w:hAnsi="Calibri"/>
          <w:sz w:val="24"/>
          <w:szCs w:val="24"/>
        </w:rPr>
      </w:pPr>
    </w:p>
    <w:p w14:paraId="48D74DDD" w14:textId="488F2806" w:rsidR="008D5C71" w:rsidRPr="00486013" w:rsidRDefault="008D5C71" w:rsidP="00E07D7E">
      <w:pPr>
        <w:pStyle w:val="Heading2"/>
        <w:numPr>
          <w:ilvl w:val="1"/>
          <w:numId w:val="34"/>
        </w:numPr>
        <w:rPr>
          <w:rFonts w:ascii="Calibri" w:hAnsi="Calibri" w:cs="Calibri"/>
        </w:rPr>
      </w:pPr>
      <w:bookmarkStart w:id="114" w:name="_Toc154150880"/>
      <w:r w:rsidRPr="00486013">
        <w:rPr>
          <w:rFonts w:ascii="Calibri" w:hAnsi="Calibri" w:cs="Calibri"/>
        </w:rPr>
        <w:t>Durata proiectului</w:t>
      </w:r>
      <w:bookmarkEnd w:id="114"/>
      <w:r w:rsidRPr="00486013">
        <w:rPr>
          <w:rFonts w:ascii="Calibri" w:hAnsi="Calibri" w:cs="Calibri"/>
        </w:rPr>
        <w:t xml:space="preserve"> </w:t>
      </w:r>
    </w:p>
    <w:p w14:paraId="05EB9368" w14:textId="62FFBFA1" w:rsidR="005F4801" w:rsidRPr="00486013" w:rsidRDefault="005F4801" w:rsidP="00986D8B">
      <w:pPr>
        <w:suppressAutoHyphens/>
        <w:autoSpaceDN w:val="0"/>
        <w:spacing w:before="0" w:after="0"/>
        <w:contextualSpacing/>
        <w:jc w:val="both"/>
        <w:textAlignment w:val="baseline"/>
        <w:rPr>
          <w:rFonts w:ascii="Calibri" w:eastAsia="Times New Roman" w:hAnsi="Calibri"/>
          <w:bCs/>
          <w:iCs/>
          <w:sz w:val="24"/>
          <w:szCs w:val="24"/>
        </w:rPr>
      </w:pPr>
      <w:r w:rsidRPr="00486013">
        <w:rPr>
          <w:rFonts w:ascii="Calibri" w:eastAsia="Times New Roman" w:hAnsi="Calibr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10811C02" w14:textId="77777777" w:rsidR="00CF036F" w:rsidRPr="00486013" w:rsidRDefault="00CF036F" w:rsidP="00CF036F">
      <w:pPr>
        <w:suppressAutoHyphens/>
        <w:autoSpaceDN w:val="0"/>
        <w:spacing w:before="0" w:after="0"/>
        <w:contextualSpacing/>
        <w:jc w:val="both"/>
        <w:textAlignment w:val="baseline"/>
        <w:rPr>
          <w:rFonts w:ascii="Calibri" w:eastAsia="Times New Roman" w:hAnsi="Calibri"/>
          <w:bCs/>
          <w:iCs/>
          <w:sz w:val="24"/>
          <w:szCs w:val="24"/>
        </w:rPr>
      </w:pPr>
      <w:r w:rsidRPr="00486013">
        <w:rPr>
          <w:rFonts w:ascii="Calibri" w:eastAsia="Times New Roman" w:hAnsi="Calibri"/>
          <w:bCs/>
          <w:iCs/>
          <w:sz w:val="24"/>
          <w:szCs w:val="24"/>
        </w:rPr>
        <w:t>Perioada de implementare a proiectului nu include perioada legat</w:t>
      </w:r>
      <w:r w:rsidRPr="00486013">
        <w:rPr>
          <w:rFonts w:ascii="Times New Roman" w:eastAsia="Times New Roman" w:hAnsi="Times New Roman" w:cs="Times New Roman"/>
          <w:bCs/>
          <w:iCs/>
          <w:sz w:val="24"/>
          <w:szCs w:val="24"/>
        </w:rPr>
        <w:t>ă</w:t>
      </w:r>
      <w:r w:rsidRPr="00486013">
        <w:rPr>
          <w:rFonts w:ascii="Calibri" w:eastAsia="Times New Roman" w:hAnsi="Calibri"/>
          <w:bCs/>
          <w:iCs/>
          <w:sz w:val="24"/>
          <w:szCs w:val="24"/>
        </w:rPr>
        <w:t xml:space="preserve"> de procesarea cererii de rambursare finale si efectuarea pl</w:t>
      </w:r>
      <w:r w:rsidRPr="00486013">
        <w:rPr>
          <w:rFonts w:ascii="Times New Roman" w:eastAsia="Times New Roman" w:hAnsi="Times New Roman" w:cs="Times New Roman"/>
          <w:bCs/>
          <w:iCs/>
          <w:sz w:val="24"/>
          <w:szCs w:val="24"/>
        </w:rPr>
        <w:t>ăţ</w:t>
      </w:r>
      <w:r w:rsidRPr="00486013">
        <w:rPr>
          <w:rFonts w:ascii="Calibri" w:eastAsia="Times New Roman" w:hAnsi="Calibri"/>
          <w:bCs/>
          <w:iCs/>
          <w:sz w:val="24"/>
          <w:szCs w:val="24"/>
        </w:rPr>
        <w:t>ii aferente acesteia.</w:t>
      </w:r>
    </w:p>
    <w:p w14:paraId="05EC1236" w14:textId="77777777" w:rsidR="005F4801" w:rsidRPr="00486013" w:rsidRDefault="005F4801" w:rsidP="005F4801">
      <w:pPr>
        <w:suppressAutoHyphens/>
        <w:autoSpaceDN w:val="0"/>
        <w:spacing w:before="0" w:after="0"/>
        <w:contextualSpacing/>
        <w:jc w:val="both"/>
        <w:textAlignment w:val="baseline"/>
        <w:rPr>
          <w:rFonts w:ascii="Calibri" w:hAnsi="Calibri"/>
          <w:sz w:val="24"/>
          <w:szCs w:val="24"/>
        </w:rPr>
      </w:pPr>
    </w:p>
    <w:p w14:paraId="3EE093B4" w14:textId="3532B69C" w:rsidR="008D5C71" w:rsidRPr="00486013" w:rsidRDefault="008D5C71" w:rsidP="00E07D7E">
      <w:pPr>
        <w:pStyle w:val="Heading2"/>
        <w:numPr>
          <w:ilvl w:val="1"/>
          <w:numId w:val="34"/>
        </w:numPr>
        <w:rPr>
          <w:rFonts w:ascii="Calibri" w:hAnsi="Calibri" w:cs="Calibri"/>
        </w:rPr>
      </w:pPr>
      <w:bookmarkStart w:id="115" w:name="_Toc154150881"/>
      <w:r w:rsidRPr="00486013">
        <w:rPr>
          <w:rFonts w:ascii="Calibri" w:hAnsi="Calibri" w:cs="Calibri"/>
        </w:rPr>
        <w:t>Alte cerinţe de eligibilitate a proiectului</w:t>
      </w:r>
      <w:bookmarkEnd w:id="115"/>
    </w:p>
    <w:p w14:paraId="0B931E5A" w14:textId="77777777" w:rsidR="00267267" w:rsidRPr="00486013" w:rsidRDefault="00267267" w:rsidP="009C79D7">
      <w:pPr>
        <w:spacing w:before="0" w:after="0"/>
        <w:jc w:val="both"/>
        <w:rPr>
          <w:rFonts w:ascii="Calibri" w:eastAsiaTheme="minorHAnsi" w:hAnsi="Calibri"/>
          <w:sz w:val="24"/>
          <w:szCs w:val="24"/>
        </w:rPr>
      </w:pPr>
    </w:p>
    <w:p w14:paraId="7068B68B" w14:textId="1A61D1B1" w:rsidR="00937FBB" w:rsidRPr="00486013" w:rsidRDefault="00937FBB" w:rsidP="00E07D7E">
      <w:pPr>
        <w:numPr>
          <w:ilvl w:val="0"/>
          <w:numId w:val="53"/>
        </w:numPr>
        <w:tabs>
          <w:tab w:val="left" w:pos="180"/>
          <w:tab w:val="left" w:pos="720"/>
        </w:tabs>
        <w:spacing w:before="0" w:after="0" w:line="256" w:lineRule="auto"/>
        <w:jc w:val="both"/>
        <w:rPr>
          <w:rFonts w:ascii="Calibri" w:eastAsia="Times New Roman" w:hAnsi="Calibri"/>
          <w:b/>
          <w:bCs/>
          <w:snapToGrid w:val="0"/>
          <w:sz w:val="24"/>
          <w:szCs w:val="24"/>
        </w:rPr>
      </w:pPr>
      <w:r w:rsidRPr="00486013">
        <w:rPr>
          <w:rFonts w:ascii="Calibri" w:eastAsia="Times New Roman" w:hAnsi="Calibri"/>
          <w:b/>
          <w:bCs/>
          <w:snapToGrid w:val="0"/>
          <w:sz w:val="24"/>
          <w:szCs w:val="24"/>
        </w:rPr>
        <w:t>Proiectul finanțat nu trebuie să fie încheiat</w:t>
      </w:r>
      <w:r w:rsidRPr="00486013">
        <w:rPr>
          <w:rFonts w:ascii="Calibri" w:hAnsi="Calibri"/>
          <w:sz w:val="24"/>
          <w:szCs w:val="24"/>
        </w:rPr>
        <w:t xml:space="preserve"> </w:t>
      </w:r>
      <w:r w:rsidRPr="00486013">
        <w:rPr>
          <w:rFonts w:ascii="Calibri" w:eastAsia="Times New Roman" w:hAnsi="Calibri"/>
          <w:b/>
          <w:bCs/>
          <w:snapToGrid w:val="0"/>
          <w:sz w:val="24"/>
          <w:szCs w:val="24"/>
        </w:rPr>
        <w:t>sau implementat integral (</w:t>
      </w:r>
      <w:r w:rsidRPr="00486013">
        <w:rPr>
          <w:rFonts w:ascii="Calibri" w:hAnsi="Calibri"/>
          <w:b/>
          <w:bCs/>
          <w:sz w:val="24"/>
          <w:szCs w:val="24"/>
        </w:rPr>
        <w:t>sa nu fie realizata recepția la terminarea lucrărilor)</w:t>
      </w:r>
      <w:r w:rsidRPr="00486013">
        <w:rPr>
          <w:rFonts w:ascii="Calibri" w:eastAsia="Times New Roman" w:hAnsi="Calibri"/>
          <w:b/>
          <w:bCs/>
          <w:snapToGrid w:val="0"/>
          <w:sz w:val="24"/>
          <w:szCs w:val="24"/>
        </w:rPr>
        <w:t xml:space="preserve"> înainte de depunerea cererii de finanțare în cadrul PR SE 2021-2027, indiferent dacă toate plățile aferente au fost realizate sau nu de către beneficiar. (art. 63, al. 6 din Regulamentul al Parlamentului European și al Consiliului nr. 1060/2021)</w:t>
      </w:r>
    </w:p>
    <w:p w14:paraId="4F9F9C1F" w14:textId="77777777" w:rsidR="00E5313F" w:rsidRPr="00486013" w:rsidRDefault="00E5313F" w:rsidP="00E5313F">
      <w:pPr>
        <w:tabs>
          <w:tab w:val="left" w:pos="180"/>
          <w:tab w:val="left" w:pos="720"/>
        </w:tabs>
        <w:spacing w:before="0" w:after="0" w:line="259" w:lineRule="auto"/>
        <w:jc w:val="both"/>
        <w:rPr>
          <w:rFonts w:ascii="Calibri" w:eastAsia="Times New Roman" w:hAnsi="Calibri"/>
          <w:b/>
          <w:bCs/>
          <w:snapToGrid w:val="0"/>
          <w:sz w:val="24"/>
          <w:szCs w:val="24"/>
        </w:rPr>
      </w:pPr>
    </w:p>
    <w:p w14:paraId="39352D93" w14:textId="77777777" w:rsidR="00E5313F" w:rsidRPr="00486013" w:rsidRDefault="00E5313F" w:rsidP="00E5313F">
      <w:pPr>
        <w:spacing w:before="0" w:after="0" w:line="259" w:lineRule="auto"/>
        <w:jc w:val="both"/>
        <w:rPr>
          <w:rFonts w:ascii="Calibri" w:eastAsia="Times New Roman" w:hAnsi="Calibri"/>
          <w:sz w:val="24"/>
          <w:szCs w:val="24"/>
        </w:rPr>
      </w:pPr>
      <w:r w:rsidRPr="00486013">
        <w:rPr>
          <w:rFonts w:ascii="Calibri" w:eastAsia="Times New Roman" w:hAnsi="Calibri"/>
          <w:sz w:val="24"/>
          <w:szCs w:val="24"/>
        </w:rPr>
        <w:t xml:space="preserve">Nu sunt eligibile investiţiile care au fost finalizate din punct de vedere fizic (ex. a fost efectuată recepţia la terminarea lucrărilor) până la momentul depunerii cererii de finanţare. </w:t>
      </w:r>
    </w:p>
    <w:p w14:paraId="482231D9" w14:textId="77777777" w:rsidR="00E5313F" w:rsidRPr="00486013" w:rsidRDefault="00E5313F" w:rsidP="00E5313F">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Contractele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achiziție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publică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trebuie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să</w:t>
      </w:r>
      <w:proofErr w:type="spellEnd"/>
      <w:r w:rsidRPr="00486013">
        <w:rPr>
          <w:rFonts w:ascii="Calibri" w:eastAsia="Times New Roman" w:hAnsi="Calibri"/>
          <w:sz w:val="24"/>
          <w:szCs w:val="24"/>
          <w:lang w:val="fr-FR"/>
        </w:rPr>
        <w:t xml:space="preserve"> fi </w:t>
      </w:r>
      <w:proofErr w:type="spellStart"/>
      <w:r w:rsidRPr="00486013">
        <w:rPr>
          <w:rFonts w:ascii="Calibri" w:eastAsia="Times New Roman" w:hAnsi="Calibri"/>
          <w:sz w:val="24"/>
          <w:szCs w:val="24"/>
          <w:lang w:val="fr-FR"/>
        </w:rPr>
        <w:t>fost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încheiate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după</w:t>
      </w:r>
      <w:proofErr w:type="spellEnd"/>
      <w:r w:rsidRPr="00486013">
        <w:rPr>
          <w:rFonts w:ascii="Calibri" w:eastAsia="Times New Roman" w:hAnsi="Calibri"/>
          <w:sz w:val="24"/>
          <w:szCs w:val="24"/>
          <w:lang w:val="fr-FR"/>
        </w:rPr>
        <w:t xml:space="preserve"> data de 01.01.2021,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caz</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contrar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cheltuielile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aferente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acestora</w:t>
      </w:r>
      <w:proofErr w:type="spellEnd"/>
      <w:r w:rsidRPr="00486013">
        <w:rPr>
          <w:rFonts w:ascii="Calibri" w:eastAsia="Times New Roman" w:hAnsi="Calibri"/>
          <w:sz w:val="24"/>
          <w:szCs w:val="24"/>
          <w:lang w:val="fr-FR"/>
        </w:rPr>
        <w:t xml:space="preserve"> nu </w:t>
      </w:r>
      <w:proofErr w:type="spellStart"/>
      <w:r w:rsidRPr="00486013">
        <w:rPr>
          <w:rFonts w:ascii="Calibri" w:eastAsia="Times New Roman" w:hAnsi="Calibri"/>
          <w:sz w:val="24"/>
          <w:szCs w:val="24"/>
          <w:lang w:val="fr-FR"/>
        </w:rPr>
        <w:t>sunt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eligibile</w:t>
      </w:r>
      <w:proofErr w:type="spellEnd"/>
      <w:r w:rsidRPr="00486013">
        <w:rPr>
          <w:rFonts w:ascii="Calibri" w:eastAsia="Times New Roman" w:hAnsi="Calibri"/>
          <w:sz w:val="24"/>
          <w:szCs w:val="24"/>
          <w:lang w:val="fr-FR"/>
        </w:rPr>
        <w:t>.</w:t>
      </w:r>
    </w:p>
    <w:p w14:paraId="62DF3CAE" w14:textId="77777777" w:rsidR="00E5313F" w:rsidRPr="00486013" w:rsidRDefault="00E5313F" w:rsidP="00E5313F">
      <w:pPr>
        <w:spacing w:before="0" w:after="0" w:line="259" w:lineRule="auto"/>
        <w:jc w:val="both"/>
        <w:rPr>
          <w:rFonts w:ascii="Calibri" w:eastAsia="Times New Roman" w:hAnsi="Calibri"/>
          <w:sz w:val="24"/>
          <w:szCs w:val="24"/>
          <w:lang w:val="fr-FR"/>
        </w:rPr>
      </w:pPr>
    </w:p>
    <w:p w14:paraId="2927B9CD" w14:textId="65B2E755" w:rsidR="00E5313F" w:rsidRPr="00486013" w:rsidRDefault="00E5313F" w:rsidP="00E5313F">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Recepția</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terminarea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poate</w:t>
      </w:r>
      <w:proofErr w:type="spellEnd"/>
      <w:r w:rsidRPr="00486013">
        <w:rPr>
          <w:rFonts w:ascii="Calibri" w:eastAsia="Times New Roman" w:hAnsi="Calibri"/>
          <w:sz w:val="24"/>
          <w:szCs w:val="24"/>
          <w:lang w:val="fr-FR"/>
        </w:rPr>
        <w:t xml:space="preserve"> fi </w:t>
      </w:r>
      <w:proofErr w:type="spellStart"/>
      <w:r w:rsidRPr="00486013">
        <w:rPr>
          <w:rFonts w:ascii="Calibri" w:eastAsia="Times New Roman" w:hAnsi="Calibri"/>
          <w:sz w:val="24"/>
          <w:szCs w:val="24"/>
          <w:lang w:val="fr-FR"/>
        </w:rPr>
        <w:t>făcută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perioada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cuprinsă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între</w:t>
      </w:r>
      <w:proofErr w:type="spellEnd"/>
      <w:r w:rsidRPr="00486013">
        <w:rPr>
          <w:rFonts w:ascii="Calibri" w:eastAsia="Times New Roman" w:hAnsi="Calibri"/>
          <w:sz w:val="24"/>
          <w:szCs w:val="24"/>
          <w:lang w:val="fr-FR"/>
        </w:rPr>
        <w:t xml:space="preserve"> data </w:t>
      </w:r>
      <w:proofErr w:type="spellStart"/>
      <w:r w:rsidRPr="00486013">
        <w:rPr>
          <w:rFonts w:ascii="Calibri" w:eastAsia="Times New Roman" w:hAnsi="Calibri"/>
          <w:sz w:val="24"/>
          <w:szCs w:val="24"/>
          <w:lang w:val="fr-FR"/>
        </w:rPr>
        <w:t>depunerii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data </w:t>
      </w:r>
      <w:proofErr w:type="spellStart"/>
      <w:r w:rsidRPr="00486013">
        <w:rPr>
          <w:rFonts w:ascii="Calibri" w:eastAsia="Times New Roman" w:hAnsi="Calibri"/>
          <w:sz w:val="24"/>
          <w:szCs w:val="24"/>
          <w:lang w:val="fr-FR"/>
        </w:rPr>
        <w:t>semnării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contractului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condițiile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respectării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prevederilor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Regulamentului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Parlamentului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European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şi</w:t>
      </w:r>
      <w:proofErr w:type="spellEnd"/>
      <w:r w:rsidRPr="00486013">
        <w:rPr>
          <w:rFonts w:ascii="Calibri" w:eastAsia="Times New Roman" w:hAnsi="Calibri"/>
          <w:sz w:val="24"/>
          <w:szCs w:val="24"/>
          <w:lang w:val="fr-FR"/>
        </w:rPr>
        <w:t xml:space="preserve"> al </w:t>
      </w:r>
      <w:proofErr w:type="spellStart"/>
      <w:r w:rsidRPr="00486013">
        <w:rPr>
          <w:rFonts w:ascii="Calibri" w:eastAsia="Times New Roman" w:hAnsi="Calibri"/>
          <w:sz w:val="24"/>
          <w:szCs w:val="24"/>
          <w:lang w:val="fr-FR"/>
        </w:rPr>
        <w:t>Consiliului</w:t>
      </w:r>
      <w:proofErr w:type="spellEnd"/>
      <w:r w:rsidRPr="00486013">
        <w:rPr>
          <w:rFonts w:ascii="Calibri" w:eastAsia="Times New Roman" w:hAnsi="Calibri"/>
          <w:sz w:val="24"/>
          <w:szCs w:val="24"/>
          <w:lang w:val="fr-FR"/>
        </w:rPr>
        <w:t xml:space="preserve"> nr. </w:t>
      </w:r>
      <w:r w:rsidR="0013049C" w:rsidRPr="00486013">
        <w:rPr>
          <w:rFonts w:ascii="Calibri" w:eastAsia="Times New Roman" w:hAnsi="Calibri"/>
          <w:sz w:val="24"/>
          <w:szCs w:val="24"/>
          <w:lang w:val="fr-FR"/>
        </w:rPr>
        <w:t>2021/1060</w:t>
      </w:r>
      <w:r w:rsidRPr="00486013">
        <w:rPr>
          <w:rFonts w:ascii="Calibri" w:eastAsia="Times New Roman" w:hAnsi="Calibri"/>
          <w:sz w:val="24"/>
          <w:szCs w:val="24"/>
          <w:lang w:val="fr-FR"/>
        </w:rPr>
        <w:t>, mai sus-</w:t>
      </w:r>
      <w:proofErr w:type="spellStart"/>
      <w:r w:rsidRPr="00486013">
        <w:rPr>
          <w:rFonts w:ascii="Calibri" w:eastAsia="Times New Roman" w:hAnsi="Calibri"/>
          <w:sz w:val="24"/>
          <w:szCs w:val="24"/>
          <w:lang w:val="fr-FR"/>
        </w:rPr>
        <w:t>menționate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măsura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care </w:t>
      </w:r>
      <w:proofErr w:type="spellStart"/>
      <w:r w:rsidRPr="00486013">
        <w:rPr>
          <w:rFonts w:ascii="Calibri" w:eastAsia="Times New Roman" w:hAnsi="Calibri"/>
          <w:sz w:val="24"/>
          <w:szCs w:val="24"/>
          <w:lang w:val="fr-FR"/>
        </w:rPr>
        <w:t>amânarea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recepției</w:t>
      </w:r>
      <w:proofErr w:type="spellEnd"/>
      <w:r w:rsidRPr="00486013">
        <w:rPr>
          <w:rFonts w:ascii="Calibri" w:eastAsia="Times New Roman" w:hAnsi="Calibri"/>
          <w:sz w:val="24"/>
          <w:szCs w:val="24"/>
          <w:lang w:val="fr-FR"/>
        </w:rPr>
        <w:t xml:space="preserve"> s-a </w:t>
      </w:r>
      <w:proofErr w:type="spellStart"/>
      <w:r w:rsidRPr="00486013">
        <w:rPr>
          <w:rFonts w:ascii="Calibri" w:eastAsia="Times New Roman" w:hAnsi="Calibri"/>
          <w:sz w:val="24"/>
          <w:szCs w:val="24"/>
          <w:lang w:val="fr-FR"/>
        </w:rPr>
        <w:t>făcut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respectarea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prevederilor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lastRenderedPageBreak/>
        <w:t>contractului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lucrări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legislației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specifice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domeniul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recepției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construcții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Regulamentul</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recepție</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construcții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instalații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aferente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acestora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aprobat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prin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Hotărârea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Guvernului</w:t>
      </w:r>
      <w:proofErr w:type="spellEnd"/>
      <w:r w:rsidRPr="00486013">
        <w:rPr>
          <w:rFonts w:ascii="Calibri" w:eastAsia="Times New Roman" w:hAnsi="Calibri"/>
          <w:sz w:val="24"/>
          <w:szCs w:val="24"/>
          <w:lang w:val="fr-FR"/>
        </w:rPr>
        <w:t xml:space="preserve"> nr. </w:t>
      </w:r>
      <w:r w:rsidR="004B2E82" w:rsidRPr="00486013">
        <w:rPr>
          <w:rFonts w:ascii="Calibri" w:eastAsia="Times New Roman" w:hAnsi="Calibri"/>
          <w:sz w:val="24"/>
          <w:szCs w:val="24"/>
          <w:lang w:val="fr-FR"/>
        </w:rPr>
        <w:t xml:space="preserve">273 </w:t>
      </w:r>
      <w:proofErr w:type="spellStart"/>
      <w:r w:rsidR="004B2E82" w:rsidRPr="00486013">
        <w:rPr>
          <w:rFonts w:ascii="Calibri" w:eastAsia="Times New Roman" w:hAnsi="Calibri"/>
          <w:sz w:val="24"/>
          <w:szCs w:val="24"/>
          <w:lang w:val="fr-FR"/>
        </w:rPr>
        <w:t>din</w:t>
      </w:r>
      <w:proofErr w:type="spellEnd"/>
      <w:r w:rsidR="004B2E82" w:rsidRPr="00486013">
        <w:rPr>
          <w:rFonts w:ascii="Calibri" w:eastAsia="Times New Roman" w:hAnsi="Calibri"/>
          <w:sz w:val="24"/>
          <w:szCs w:val="24"/>
          <w:lang w:val="fr-FR"/>
        </w:rPr>
        <w:t xml:space="preserve"> 14 </w:t>
      </w:r>
      <w:proofErr w:type="spellStart"/>
      <w:r w:rsidR="004B2E82" w:rsidRPr="00486013">
        <w:rPr>
          <w:rFonts w:ascii="Calibri" w:eastAsia="Times New Roman" w:hAnsi="Calibri"/>
          <w:sz w:val="24"/>
          <w:szCs w:val="24"/>
          <w:lang w:val="fr-FR"/>
        </w:rPr>
        <w:t>iunie</w:t>
      </w:r>
      <w:proofErr w:type="spellEnd"/>
      <w:r w:rsidR="004B2E82" w:rsidRPr="00486013">
        <w:rPr>
          <w:rFonts w:ascii="Calibri" w:eastAsia="Times New Roman" w:hAnsi="Calibri"/>
          <w:sz w:val="24"/>
          <w:szCs w:val="24"/>
          <w:lang w:val="fr-FR"/>
        </w:rPr>
        <w:t xml:space="preserve"> 1994</w:t>
      </w:r>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modificările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completările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ulterioare</w:t>
      </w:r>
      <w:proofErr w:type="spellEnd"/>
      <w:r w:rsidRPr="00486013">
        <w:rPr>
          <w:rFonts w:ascii="Calibri" w:eastAsia="Times New Roman" w:hAnsi="Calibri"/>
          <w:sz w:val="24"/>
          <w:szCs w:val="24"/>
          <w:lang w:val="fr-FR"/>
        </w:rPr>
        <w:t>).</w:t>
      </w:r>
    </w:p>
    <w:p w14:paraId="740FB819" w14:textId="77777777" w:rsidR="00E5313F" w:rsidRPr="00486013" w:rsidRDefault="00E5313F" w:rsidP="00E5313F">
      <w:pPr>
        <w:spacing w:before="0" w:after="0" w:line="259" w:lineRule="auto"/>
        <w:jc w:val="both"/>
        <w:rPr>
          <w:rFonts w:ascii="Calibri" w:eastAsia="Times New Roman" w:hAnsi="Calibri"/>
          <w:sz w:val="24"/>
          <w:szCs w:val="24"/>
          <w:lang w:val="fr-FR"/>
        </w:rPr>
      </w:pPr>
    </w:p>
    <w:p w14:paraId="1A1693FD" w14:textId="062FAE62" w:rsidR="00E5313F" w:rsidRPr="00486013" w:rsidRDefault="00E5313F" w:rsidP="00E5313F">
      <w:pPr>
        <w:spacing w:before="0" w:after="0" w:line="259" w:lineRule="auto"/>
        <w:jc w:val="both"/>
        <w:rPr>
          <w:rFonts w:ascii="Calibri" w:eastAsia="Times New Roman" w:hAnsi="Calibri"/>
          <w:sz w:val="24"/>
          <w:szCs w:val="24"/>
          <w:lang w:val="fr-FR"/>
        </w:rPr>
      </w:pPr>
      <w:r w:rsidRPr="00486013">
        <w:rPr>
          <w:rFonts w:ascii="Calibri" w:eastAsia="Times New Roman" w:hAnsi="Calibri"/>
          <w:sz w:val="24"/>
          <w:szCs w:val="24"/>
          <w:lang w:val="fr-FR"/>
        </w:rPr>
        <w:t xml:space="preserve">Se va </w:t>
      </w:r>
      <w:proofErr w:type="spellStart"/>
      <w:r w:rsidRPr="00486013">
        <w:rPr>
          <w:rFonts w:ascii="Calibri" w:eastAsia="Times New Roman" w:hAnsi="Calibri"/>
          <w:sz w:val="24"/>
          <w:szCs w:val="24"/>
          <w:lang w:val="fr-FR"/>
        </w:rPr>
        <w:t>evita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situația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care</w:t>
      </w:r>
      <w:r w:rsidR="00DB019A" w:rsidRPr="00486013">
        <w:rPr>
          <w:rFonts w:ascii="Calibri" w:eastAsia="Times New Roman" w:hAnsi="Calibri"/>
          <w:sz w:val="24"/>
          <w:szCs w:val="24"/>
          <w:lang w:val="fr-FR"/>
        </w:rPr>
        <w:t>,</w:t>
      </w:r>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deși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recepția</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terminarea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nu </w:t>
      </w:r>
      <w:r w:rsidR="00DB019A" w:rsidRPr="00486013">
        <w:rPr>
          <w:rFonts w:ascii="Calibri" w:eastAsia="Times New Roman" w:hAnsi="Calibri"/>
          <w:sz w:val="24"/>
          <w:szCs w:val="24"/>
          <w:lang w:val="fr-FR"/>
        </w:rPr>
        <w:t>a</w:t>
      </w:r>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fost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realizată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investiția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să</w:t>
      </w:r>
      <w:proofErr w:type="spellEnd"/>
      <w:r w:rsidRPr="00486013">
        <w:rPr>
          <w:rFonts w:ascii="Calibri" w:eastAsia="Times New Roman" w:hAnsi="Calibri"/>
          <w:sz w:val="24"/>
          <w:szCs w:val="24"/>
          <w:lang w:val="fr-FR"/>
        </w:rPr>
        <w:t xml:space="preserve"> </w:t>
      </w:r>
      <w:r w:rsidR="005C1A35" w:rsidRPr="00486013">
        <w:rPr>
          <w:rFonts w:ascii="Calibri" w:eastAsia="Times New Roman" w:hAnsi="Calibri"/>
          <w:sz w:val="24"/>
          <w:szCs w:val="24"/>
          <w:lang w:val="fr-FR"/>
        </w:rPr>
        <w:t xml:space="preserve">fie </w:t>
      </w:r>
      <w:proofErr w:type="spellStart"/>
      <w:r w:rsidR="005C1A35" w:rsidRPr="00486013">
        <w:rPr>
          <w:rFonts w:ascii="Calibri" w:eastAsia="Times New Roman" w:hAnsi="Calibri"/>
          <w:sz w:val="24"/>
          <w:szCs w:val="24"/>
          <w:lang w:val="fr-FR"/>
        </w:rPr>
        <w:t>finalizata</w:t>
      </w:r>
      <w:proofErr w:type="spellEnd"/>
      <w:r w:rsidRPr="00486013">
        <w:rPr>
          <w:rFonts w:ascii="Calibri" w:eastAsia="Times New Roman" w:hAnsi="Calibri"/>
          <w:sz w:val="24"/>
          <w:szCs w:val="24"/>
          <w:lang w:val="fr-FR"/>
        </w:rPr>
        <w:t>.</w:t>
      </w:r>
    </w:p>
    <w:p w14:paraId="6F3822F4" w14:textId="77777777" w:rsidR="00E5313F" w:rsidRPr="00486013" w:rsidRDefault="00E5313F" w:rsidP="00E5313F">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Tergiversarea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efectuării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recepţiei</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terminarea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numai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pentru</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asigura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încadrarea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condiţiile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prezentelor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apeluri</w:t>
      </w:r>
      <w:proofErr w:type="spellEnd"/>
      <w:r w:rsidRPr="00486013">
        <w:rPr>
          <w:rFonts w:ascii="Calibri" w:eastAsia="Times New Roman" w:hAnsi="Calibri"/>
          <w:sz w:val="24"/>
          <w:szCs w:val="24"/>
          <w:lang w:val="fr-FR"/>
        </w:rPr>
        <w:t xml:space="preserve"> de proiecte va </w:t>
      </w:r>
      <w:proofErr w:type="spellStart"/>
      <w:r w:rsidRPr="00486013">
        <w:rPr>
          <w:rFonts w:ascii="Calibri" w:eastAsia="Times New Roman" w:hAnsi="Calibri"/>
          <w:sz w:val="24"/>
          <w:szCs w:val="24"/>
          <w:lang w:val="fr-FR"/>
        </w:rPr>
        <w:t>conduce</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respingerea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finanţare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depuse</w:t>
      </w:r>
      <w:proofErr w:type="spellEnd"/>
      <w:r w:rsidRPr="00486013">
        <w:rPr>
          <w:rFonts w:ascii="Calibri" w:eastAsia="Times New Roman" w:hAnsi="Calibri"/>
          <w:sz w:val="24"/>
          <w:szCs w:val="24"/>
          <w:lang w:val="fr-FR"/>
        </w:rPr>
        <w:t>.</w:t>
      </w:r>
    </w:p>
    <w:p w14:paraId="57A1E6DF" w14:textId="2A802C3B" w:rsidR="00E5313F" w:rsidRPr="00486013" w:rsidRDefault="00E5313F" w:rsidP="00E5313F">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Recepția</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terminarea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nu </w:t>
      </w:r>
      <w:proofErr w:type="spellStart"/>
      <w:r w:rsidRPr="00486013">
        <w:rPr>
          <w:rFonts w:ascii="Calibri" w:eastAsia="Times New Roman" w:hAnsi="Calibri"/>
          <w:sz w:val="24"/>
          <w:szCs w:val="24"/>
          <w:lang w:val="fr-FR"/>
        </w:rPr>
        <w:t>trebuie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amânată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afara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termenului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contractual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w:t>
      </w:r>
      <w:proofErr w:type="spellStart"/>
      <w:r w:rsidRPr="00486013">
        <w:rPr>
          <w:rFonts w:ascii="Calibri" w:eastAsia="Times New Roman" w:hAnsi="Calibri"/>
          <w:sz w:val="24"/>
          <w:szCs w:val="24"/>
          <w:lang w:val="fr-FR"/>
        </w:rPr>
        <w:t>sau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legal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scopul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încadrării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condițiile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eligibilitate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prevăzute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Ghidul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specific</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fapt</w:t>
      </w:r>
      <w:proofErr w:type="spellEnd"/>
      <w:r w:rsidRPr="00486013">
        <w:rPr>
          <w:rFonts w:ascii="Calibri" w:eastAsia="Times New Roman" w:hAnsi="Calibri"/>
          <w:sz w:val="24"/>
          <w:szCs w:val="24"/>
          <w:lang w:val="fr-FR"/>
        </w:rPr>
        <w:t xml:space="preserve"> care </w:t>
      </w:r>
      <w:proofErr w:type="spellStart"/>
      <w:r w:rsidRPr="00486013">
        <w:rPr>
          <w:rFonts w:ascii="Calibri" w:eastAsia="Times New Roman" w:hAnsi="Calibri"/>
          <w:sz w:val="24"/>
          <w:szCs w:val="24"/>
          <w:lang w:val="fr-FR"/>
        </w:rPr>
        <w:t>poate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conduce</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încălcarea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prevederilor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reglementate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prin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Regulamentul</w:t>
      </w:r>
      <w:proofErr w:type="spellEnd"/>
      <w:r w:rsidRPr="00486013">
        <w:rPr>
          <w:rFonts w:ascii="Calibri" w:eastAsia="Times New Roman" w:hAnsi="Calibri"/>
          <w:sz w:val="24"/>
          <w:szCs w:val="24"/>
          <w:lang w:val="fr-FR"/>
        </w:rPr>
        <w:t xml:space="preserve"> nr.</w:t>
      </w:r>
      <w:r w:rsidR="00633EB1" w:rsidRPr="00486013">
        <w:rPr>
          <w:rFonts w:ascii="Calibri" w:hAnsi="Calibri"/>
          <w:sz w:val="24"/>
          <w:szCs w:val="24"/>
        </w:rPr>
        <w:t xml:space="preserve"> </w:t>
      </w:r>
      <w:r w:rsidR="00633EB1" w:rsidRPr="00486013">
        <w:rPr>
          <w:rFonts w:ascii="Calibri" w:eastAsia="Times New Roman" w:hAnsi="Calibri"/>
          <w:sz w:val="24"/>
          <w:szCs w:val="24"/>
          <w:lang w:val="fr-FR"/>
        </w:rPr>
        <w:t>2021/1060</w:t>
      </w:r>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legislației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naționale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domeniul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lucrărilor</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construcție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precum</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principiului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tratamentului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egal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nediscriminatoriu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raport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solicitanții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w:t>
      </w:r>
    </w:p>
    <w:p w14:paraId="7922D924" w14:textId="77777777" w:rsidR="00E5313F" w:rsidRPr="00486013" w:rsidRDefault="00E5313F" w:rsidP="00E5313F">
      <w:pPr>
        <w:spacing w:before="0" w:after="0" w:line="259" w:lineRule="auto"/>
        <w:jc w:val="both"/>
        <w:rPr>
          <w:rFonts w:ascii="Calibri" w:eastAsia="Times New Roman" w:hAnsi="Calibri"/>
          <w:sz w:val="24"/>
          <w:szCs w:val="24"/>
          <w:lang w:val="fr-FR"/>
        </w:rPr>
      </w:pPr>
    </w:p>
    <w:p w14:paraId="48F13C01" w14:textId="77777777" w:rsidR="00E5313F" w:rsidRPr="00486013" w:rsidRDefault="00E5313F" w:rsidP="00E5313F">
      <w:pPr>
        <w:spacing w:before="0" w:after="0" w:line="259" w:lineRule="auto"/>
        <w:jc w:val="both"/>
        <w:rPr>
          <w:rFonts w:ascii="Calibri" w:hAnsi="Calibri"/>
          <w:b/>
          <w:bCs/>
          <w:sz w:val="24"/>
          <w:szCs w:val="24"/>
          <w:lang w:val="fr-FR" w:eastAsia="en-GB"/>
        </w:rPr>
      </w:pPr>
      <w:proofErr w:type="spellStart"/>
      <w:r w:rsidRPr="00486013">
        <w:rPr>
          <w:rFonts w:ascii="Calibri" w:hAnsi="Calibri"/>
          <w:sz w:val="24"/>
          <w:szCs w:val="24"/>
          <w:lang w:val="fr-FR" w:eastAsia="en-GB"/>
        </w:rPr>
        <w:t>După</w:t>
      </w:r>
      <w:proofErr w:type="spellEnd"/>
      <w:r w:rsidRPr="00486013">
        <w:rPr>
          <w:rFonts w:ascii="Calibri" w:hAnsi="Calibri"/>
          <w:sz w:val="24"/>
          <w:szCs w:val="24"/>
          <w:lang w:val="fr-FR" w:eastAsia="en-GB"/>
        </w:rPr>
        <w:t xml:space="preserve"> data </w:t>
      </w:r>
      <w:proofErr w:type="spellStart"/>
      <w:r w:rsidRPr="00486013">
        <w:rPr>
          <w:rFonts w:ascii="Calibri" w:hAnsi="Calibri"/>
          <w:sz w:val="24"/>
          <w:szCs w:val="24"/>
          <w:lang w:val="fr-FR" w:eastAsia="en-GB"/>
        </w:rPr>
        <w:t>emiterii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ordinului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începere</w:t>
      </w:r>
      <w:proofErr w:type="spellEnd"/>
      <w:r w:rsidRPr="00486013">
        <w:rPr>
          <w:rFonts w:ascii="Calibri" w:hAnsi="Calibri"/>
          <w:sz w:val="24"/>
          <w:szCs w:val="24"/>
          <w:lang w:val="fr-FR" w:eastAsia="en-GB"/>
        </w:rPr>
        <w:t xml:space="preserve"> a </w:t>
      </w:r>
      <w:proofErr w:type="spellStart"/>
      <w:r w:rsidRPr="00486013">
        <w:rPr>
          <w:rFonts w:ascii="Calibri" w:hAnsi="Calibri"/>
          <w:sz w:val="24"/>
          <w:szCs w:val="24"/>
          <w:lang w:val="fr-FR" w:eastAsia="en-GB"/>
        </w:rPr>
        <w:t>lucrărilor</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lucrările</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intervenție</w:t>
      </w:r>
      <w:proofErr w:type="spellEnd"/>
      <w:r w:rsidRPr="00486013">
        <w:rPr>
          <w:rFonts w:ascii="Calibri" w:hAnsi="Calibri"/>
          <w:sz w:val="24"/>
          <w:szCs w:val="24"/>
          <w:lang w:val="fr-FR" w:eastAsia="en-GB"/>
        </w:rPr>
        <w:t>/</w:t>
      </w:r>
      <w:proofErr w:type="spellStart"/>
      <w:r w:rsidRPr="00486013">
        <w:rPr>
          <w:rFonts w:ascii="Calibri" w:hAnsi="Calibri"/>
          <w:sz w:val="24"/>
          <w:szCs w:val="24"/>
          <w:lang w:val="fr-FR" w:eastAsia="en-GB"/>
        </w:rPr>
        <w:t>activitățile</w:t>
      </w:r>
      <w:proofErr w:type="spellEnd"/>
      <w:r w:rsidRPr="00486013">
        <w:rPr>
          <w:rFonts w:ascii="Calibri" w:hAnsi="Calibri"/>
          <w:sz w:val="24"/>
          <w:szCs w:val="24"/>
          <w:lang w:val="fr-FR" w:eastAsia="en-GB"/>
        </w:rPr>
        <w:t xml:space="preserve"> nu au </w:t>
      </w:r>
      <w:proofErr w:type="spellStart"/>
      <w:r w:rsidRPr="00486013">
        <w:rPr>
          <w:rFonts w:ascii="Calibri" w:hAnsi="Calibri"/>
          <w:sz w:val="24"/>
          <w:szCs w:val="24"/>
          <w:lang w:val="fr-FR" w:eastAsia="en-GB"/>
        </w:rPr>
        <w:t>beneficiat</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fonduri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publice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din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alte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surse</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finanţare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exceptând</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cele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din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fonduri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proprii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aferente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contractului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lucrări</w:t>
      </w:r>
      <w:proofErr w:type="spellEnd"/>
      <w:r w:rsidRPr="00486013">
        <w:rPr>
          <w:rFonts w:ascii="Calibri" w:hAnsi="Calibri"/>
          <w:sz w:val="24"/>
          <w:szCs w:val="24"/>
          <w:lang w:val="fr-FR" w:eastAsia="en-GB"/>
        </w:rPr>
        <w:t xml:space="preserve"> ce face </w:t>
      </w:r>
      <w:proofErr w:type="spellStart"/>
      <w:r w:rsidRPr="00486013">
        <w:rPr>
          <w:rFonts w:ascii="Calibri" w:hAnsi="Calibri"/>
          <w:sz w:val="24"/>
          <w:szCs w:val="24"/>
          <w:lang w:val="fr-FR" w:eastAsia="en-GB"/>
        </w:rPr>
        <w:t>obiectul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proiectului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Criteriul</w:t>
      </w:r>
      <w:proofErr w:type="spellEnd"/>
      <w:r w:rsidRPr="00486013">
        <w:rPr>
          <w:rFonts w:ascii="Calibri" w:hAnsi="Calibri"/>
          <w:sz w:val="24"/>
          <w:szCs w:val="24"/>
          <w:lang w:val="fr-FR" w:eastAsia="en-GB"/>
        </w:rPr>
        <w:t xml:space="preserve"> nu se </w:t>
      </w:r>
      <w:proofErr w:type="spellStart"/>
      <w:r w:rsidRPr="00486013">
        <w:rPr>
          <w:rFonts w:ascii="Calibri" w:hAnsi="Calibri"/>
          <w:sz w:val="24"/>
          <w:szCs w:val="24"/>
          <w:lang w:val="fr-FR" w:eastAsia="en-GB"/>
        </w:rPr>
        <w:t>aplică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pentru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lucrările</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întreținere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reparații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curente</w:t>
      </w:r>
      <w:proofErr w:type="spellEnd"/>
      <w:r w:rsidRPr="00486013">
        <w:rPr>
          <w:rFonts w:ascii="Calibri" w:hAnsi="Calibri"/>
          <w:b/>
          <w:bCs/>
          <w:sz w:val="24"/>
          <w:szCs w:val="24"/>
          <w:lang w:val="fr-FR" w:eastAsia="en-GB"/>
        </w:rPr>
        <w:t xml:space="preserve">. </w:t>
      </w:r>
    </w:p>
    <w:p w14:paraId="6997CB00" w14:textId="77777777" w:rsidR="00E5313F" w:rsidRPr="00486013" w:rsidRDefault="00E5313F" w:rsidP="00E5313F">
      <w:pPr>
        <w:spacing w:before="0" w:after="0" w:line="259" w:lineRule="auto"/>
        <w:jc w:val="both"/>
        <w:rPr>
          <w:rFonts w:ascii="Calibri" w:eastAsia="Times New Roman" w:hAnsi="Calibri"/>
          <w:sz w:val="24"/>
          <w:szCs w:val="24"/>
          <w:lang w:val="fr-FR"/>
        </w:rPr>
      </w:pPr>
    </w:p>
    <w:p w14:paraId="631CF788" w14:textId="4A2BA773" w:rsidR="00E12457" w:rsidRPr="00486013" w:rsidRDefault="00E5313F" w:rsidP="00E5313F">
      <w:pPr>
        <w:spacing w:before="0" w:after="0" w:line="259" w:lineRule="auto"/>
        <w:jc w:val="both"/>
        <w:rPr>
          <w:rFonts w:ascii="Calibri" w:hAnsi="Calibri"/>
          <w:iCs/>
          <w:sz w:val="24"/>
          <w:szCs w:val="24"/>
          <w:lang w:val="fr-FR"/>
        </w:rPr>
      </w:pPr>
      <w:proofErr w:type="spellStart"/>
      <w:r w:rsidRPr="00486013">
        <w:rPr>
          <w:rFonts w:ascii="Calibri" w:hAnsi="Calibri"/>
          <w:sz w:val="24"/>
          <w:szCs w:val="24"/>
          <w:lang w:val="fr-FR"/>
        </w:rPr>
        <w:t>Aspectele</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corelează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informațiile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completate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cererea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si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informațiile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i/>
          <w:iCs/>
          <w:sz w:val="24"/>
          <w:szCs w:val="24"/>
          <w:lang w:val="fr-FR"/>
        </w:rPr>
        <w:t>Raportul</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privind</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stadiul</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fizic</w:t>
      </w:r>
      <w:proofErr w:type="spellEnd"/>
      <w:r w:rsidRPr="00486013">
        <w:rPr>
          <w:rFonts w:ascii="Calibri" w:hAnsi="Calibri"/>
          <w:i/>
          <w:iCs/>
          <w:sz w:val="24"/>
          <w:szCs w:val="24"/>
          <w:lang w:val="fr-FR"/>
        </w:rPr>
        <w:t xml:space="preserve"> al </w:t>
      </w:r>
      <w:proofErr w:type="spellStart"/>
      <w:r w:rsidRPr="00486013">
        <w:rPr>
          <w:rFonts w:ascii="Calibri" w:hAnsi="Calibri"/>
          <w:i/>
          <w:iCs/>
          <w:sz w:val="24"/>
          <w:szCs w:val="24"/>
          <w:lang w:val="fr-FR"/>
        </w:rPr>
        <w:t>investiției</w:t>
      </w:r>
      <w:proofErr w:type="spellEnd"/>
      <w:r w:rsidRPr="00486013">
        <w:rPr>
          <w:rFonts w:ascii="Calibri" w:hAnsi="Calibri"/>
          <w:iCs/>
          <w:sz w:val="24"/>
          <w:szCs w:val="24"/>
          <w:lang w:val="fr-FR"/>
        </w:rPr>
        <w:t>.</w:t>
      </w:r>
    </w:p>
    <w:p w14:paraId="6951078D" w14:textId="77777777" w:rsidR="00E12457" w:rsidRPr="00486013" w:rsidRDefault="00E12457" w:rsidP="00E12457">
      <w:pPr>
        <w:spacing w:before="0" w:after="0" w:line="256" w:lineRule="auto"/>
        <w:ind w:left="720"/>
        <w:jc w:val="both"/>
        <w:rPr>
          <w:rFonts w:ascii="Calibri" w:hAnsi="Calibri"/>
          <w:sz w:val="24"/>
          <w:szCs w:val="24"/>
          <w:lang w:val="fr-FR"/>
        </w:rPr>
      </w:pPr>
    </w:p>
    <w:p w14:paraId="5FB220A5" w14:textId="0D6AAE3A" w:rsidR="00E5313F" w:rsidRPr="00486013" w:rsidRDefault="00E5313F"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486013">
        <w:rPr>
          <w:rFonts w:ascii="Calibri" w:eastAsia="Times New Roman" w:hAnsi="Calibri"/>
          <w:b/>
          <w:sz w:val="24"/>
          <w:szCs w:val="24"/>
          <w:lang w:val="fr-FR"/>
        </w:rPr>
        <w:t>Referitor</w:t>
      </w:r>
      <w:proofErr w:type="spellEnd"/>
      <w:r w:rsidRPr="00486013">
        <w:rPr>
          <w:rFonts w:ascii="Calibri" w:eastAsia="Times New Roman" w:hAnsi="Calibri"/>
          <w:b/>
          <w:sz w:val="24"/>
          <w:szCs w:val="24"/>
          <w:lang w:val="fr-FR"/>
        </w:rPr>
        <w:t xml:space="preserve"> la </w:t>
      </w:r>
      <w:proofErr w:type="spellStart"/>
      <w:r w:rsidRPr="00486013">
        <w:rPr>
          <w:rFonts w:ascii="Calibri" w:eastAsia="Times New Roman" w:hAnsi="Calibri"/>
          <w:b/>
          <w:sz w:val="24"/>
          <w:szCs w:val="24"/>
          <w:lang w:val="fr-FR"/>
        </w:rPr>
        <w:t>clădirea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componenta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propusă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prin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prezenta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cerere</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finanţare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respectiv</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finanţarea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pentru</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aceleași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lucrări</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intervenție</w:t>
      </w:r>
      <w:proofErr w:type="spellEnd"/>
      <w:r w:rsidRPr="00486013">
        <w:rPr>
          <w:rFonts w:ascii="Calibri" w:eastAsia="Times New Roman" w:hAnsi="Calibri"/>
          <w:b/>
          <w:sz w:val="24"/>
          <w:szCs w:val="24"/>
          <w:lang w:val="fr-FR"/>
        </w:rPr>
        <w:t>/</w:t>
      </w:r>
      <w:proofErr w:type="spellStart"/>
      <w:r w:rsidRPr="00486013">
        <w:rPr>
          <w:rFonts w:ascii="Calibri" w:eastAsia="Times New Roman" w:hAnsi="Calibri"/>
          <w:b/>
          <w:sz w:val="24"/>
          <w:szCs w:val="24"/>
          <w:lang w:val="fr-FR"/>
        </w:rPr>
        <w:t>activități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aferente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operațiunii</w:t>
      </w:r>
      <w:proofErr w:type="spellEnd"/>
      <w:r w:rsidRPr="00486013">
        <w:rPr>
          <w:rFonts w:ascii="Calibri" w:eastAsia="Times New Roman" w:hAnsi="Calibri"/>
          <w:b/>
          <w:sz w:val="24"/>
          <w:szCs w:val="24"/>
          <w:lang w:val="fr-FR"/>
        </w:rPr>
        <w:t xml:space="preserve"> care </w:t>
      </w:r>
      <w:proofErr w:type="spellStart"/>
      <w:r w:rsidRPr="00486013">
        <w:rPr>
          <w:rFonts w:ascii="Calibri" w:eastAsia="Times New Roman" w:hAnsi="Calibri"/>
          <w:b/>
          <w:sz w:val="24"/>
          <w:szCs w:val="24"/>
          <w:lang w:val="fr-FR"/>
        </w:rPr>
        <w:t>sunt</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realizate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asupra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aceleiași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infrastructuri</w:t>
      </w:r>
      <w:proofErr w:type="spellEnd"/>
      <w:r w:rsidRPr="00486013">
        <w:rPr>
          <w:rFonts w:ascii="Calibri" w:eastAsia="Times New Roman" w:hAnsi="Calibri"/>
          <w:b/>
          <w:sz w:val="24"/>
          <w:szCs w:val="24"/>
          <w:lang w:val="fr-FR"/>
        </w:rPr>
        <w:t>/</w:t>
      </w:r>
      <w:proofErr w:type="spellStart"/>
      <w:r w:rsidRPr="00486013">
        <w:rPr>
          <w:rFonts w:ascii="Calibri" w:eastAsia="Times New Roman" w:hAnsi="Calibri"/>
          <w:b/>
          <w:sz w:val="24"/>
          <w:szCs w:val="24"/>
          <w:lang w:val="fr-FR"/>
        </w:rPr>
        <w:t>aceluiași</w:t>
      </w:r>
      <w:proofErr w:type="spellEnd"/>
      <w:r w:rsidRPr="00486013">
        <w:rPr>
          <w:rFonts w:ascii="Calibri" w:eastAsia="Times New Roman" w:hAnsi="Calibri"/>
          <w:b/>
          <w:sz w:val="24"/>
          <w:szCs w:val="24"/>
          <w:lang w:val="fr-FR"/>
        </w:rPr>
        <w:t xml:space="preserve"> segment de </w:t>
      </w:r>
      <w:proofErr w:type="spellStart"/>
      <w:r w:rsidRPr="00486013">
        <w:rPr>
          <w:rFonts w:ascii="Calibri" w:eastAsia="Times New Roman" w:hAnsi="Calibri"/>
          <w:b/>
          <w:sz w:val="24"/>
          <w:szCs w:val="24"/>
          <w:lang w:val="fr-FR"/>
        </w:rPr>
        <w:t>infrastructură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altele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decât</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cele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ale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solicitantului</w:t>
      </w:r>
      <w:proofErr w:type="spellEnd"/>
      <w:r w:rsidRPr="00486013">
        <w:rPr>
          <w:rFonts w:ascii="Calibri" w:eastAsia="Times New Roman" w:hAnsi="Calibri"/>
          <w:b/>
          <w:sz w:val="24"/>
          <w:szCs w:val="24"/>
          <w:lang w:val="fr-FR"/>
        </w:rPr>
        <w:t xml:space="preserve"> - </w:t>
      </w:r>
      <w:proofErr w:type="spellStart"/>
      <w:r w:rsidRPr="00486013">
        <w:rPr>
          <w:rFonts w:ascii="Calibri" w:eastAsia="Times New Roman" w:hAnsi="Calibri"/>
          <w:b/>
          <w:sz w:val="24"/>
          <w:szCs w:val="24"/>
          <w:lang w:val="fr-FR"/>
        </w:rPr>
        <w:t>aceasta</w:t>
      </w:r>
      <w:proofErr w:type="spellEnd"/>
      <w:r w:rsidRPr="00486013">
        <w:rPr>
          <w:rFonts w:ascii="Calibri" w:eastAsia="Times New Roman" w:hAnsi="Calibri"/>
          <w:b/>
          <w:sz w:val="24"/>
          <w:szCs w:val="24"/>
          <w:lang w:val="fr-FR"/>
        </w:rPr>
        <w:t xml:space="preserve"> nu a mai </w:t>
      </w:r>
      <w:proofErr w:type="spellStart"/>
      <w:r w:rsidRPr="00486013">
        <w:rPr>
          <w:rFonts w:ascii="Calibri" w:eastAsia="Times New Roman" w:hAnsi="Calibri"/>
          <w:b/>
          <w:sz w:val="24"/>
          <w:szCs w:val="24"/>
          <w:lang w:val="fr-FR"/>
        </w:rPr>
        <w:t>beneficiat</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finanţare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publică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în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ultimii</w:t>
      </w:r>
      <w:proofErr w:type="spellEnd"/>
      <w:r w:rsidRPr="00486013">
        <w:rPr>
          <w:rFonts w:ascii="Calibri" w:eastAsia="Times New Roman" w:hAnsi="Calibri"/>
          <w:b/>
          <w:sz w:val="24"/>
          <w:szCs w:val="24"/>
          <w:lang w:val="fr-FR"/>
        </w:rPr>
        <w:t xml:space="preserve"> 5 </w:t>
      </w:r>
      <w:proofErr w:type="spellStart"/>
      <w:r w:rsidRPr="00486013">
        <w:rPr>
          <w:rFonts w:ascii="Calibri" w:eastAsia="Times New Roman" w:hAnsi="Calibri"/>
          <w:b/>
          <w:sz w:val="24"/>
          <w:szCs w:val="24"/>
          <w:lang w:val="fr-FR"/>
        </w:rPr>
        <w:t>ani</w:t>
      </w:r>
      <w:proofErr w:type="spellEnd"/>
      <w:r w:rsidR="00D24715" w:rsidRPr="00486013">
        <w:rPr>
          <w:rFonts w:ascii="Calibri" w:eastAsia="Times New Roman" w:hAnsi="Calibri"/>
          <w:b/>
          <w:sz w:val="24"/>
          <w:szCs w:val="24"/>
          <w:lang w:val="fr-FR"/>
        </w:rPr>
        <w:t>*</w:t>
      </w:r>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şi</w:t>
      </w:r>
      <w:proofErr w:type="spellEnd"/>
      <w:r w:rsidRPr="00486013">
        <w:rPr>
          <w:rFonts w:ascii="Calibri" w:eastAsia="Times New Roman" w:hAnsi="Calibri"/>
          <w:b/>
          <w:sz w:val="24"/>
          <w:szCs w:val="24"/>
          <w:lang w:val="fr-FR"/>
        </w:rPr>
        <w:t xml:space="preserve"> nu </w:t>
      </w:r>
      <w:proofErr w:type="spellStart"/>
      <w:r w:rsidRPr="00486013">
        <w:rPr>
          <w:rFonts w:ascii="Calibri" w:eastAsia="Times New Roman" w:hAnsi="Calibri"/>
          <w:b/>
          <w:sz w:val="24"/>
          <w:szCs w:val="24"/>
          <w:lang w:val="fr-FR"/>
        </w:rPr>
        <w:t>beneficiază</w:t>
      </w:r>
      <w:proofErr w:type="spellEnd"/>
      <w:r w:rsidRPr="00486013">
        <w:rPr>
          <w:rFonts w:ascii="Calibri" w:eastAsia="Times New Roman" w:hAnsi="Calibri"/>
          <w:b/>
          <w:sz w:val="24"/>
          <w:szCs w:val="24"/>
          <w:lang w:val="fr-FR"/>
        </w:rPr>
        <w:t xml:space="preserve">/ nu va </w:t>
      </w:r>
      <w:proofErr w:type="spellStart"/>
      <w:r w:rsidRPr="00486013">
        <w:rPr>
          <w:rFonts w:ascii="Calibri" w:eastAsia="Times New Roman" w:hAnsi="Calibri"/>
          <w:b/>
          <w:sz w:val="24"/>
          <w:szCs w:val="24"/>
          <w:lang w:val="fr-FR"/>
        </w:rPr>
        <w:t>beneficia</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fonduri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publice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din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alte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surse</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finanţare</w:t>
      </w:r>
      <w:proofErr w:type="spellEnd"/>
    </w:p>
    <w:p w14:paraId="7E8AE988" w14:textId="77777777" w:rsidR="00D24715" w:rsidRPr="00486013" w:rsidRDefault="00D24715" w:rsidP="00D24715">
      <w:pPr>
        <w:spacing w:before="0" w:after="0"/>
        <w:contextualSpacing/>
        <w:jc w:val="both"/>
        <w:rPr>
          <w:rFonts w:ascii="Calibri" w:eastAsia="Times New Roman" w:hAnsi="Calibri"/>
          <w:bCs/>
          <w:sz w:val="24"/>
          <w:szCs w:val="24"/>
        </w:rPr>
      </w:pPr>
      <w:bookmarkStart w:id="116" w:name="_Hlk136186657"/>
      <w:r w:rsidRPr="00486013">
        <w:rPr>
          <w:rFonts w:ascii="Calibri" w:eastAsia="Times New Roman" w:hAnsi="Calibri"/>
          <w:bCs/>
          <w:sz w:val="24"/>
          <w:szCs w:val="24"/>
        </w:rPr>
        <w:t>* a se vedea mai jos modalitatea de calcul a celor 5 ani in functie de specificul proiectului, cu/fara lucrari incepute</w:t>
      </w:r>
      <w:bookmarkEnd w:id="116"/>
    </w:p>
    <w:p w14:paraId="4F9B4E74" w14:textId="77777777" w:rsidR="00E5313F" w:rsidRPr="00486013" w:rsidRDefault="00E5313F" w:rsidP="00E5313F">
      <w:pPr>
        <w:spacing w:before="0" w:after="0" w:line="259" w:lineRule="auto"/>
        <w:jc w:val="both"/>
        <w:rPr>
          <w:rFonts w:ascii="Calibri" w:eastAsia="Times New Roman" w:hAnsi="Calibri"/>
          <w:sz w:val="24"/>
          <w:szCs w:val="24"/>
          <w:lang w:val="fr-FR"/>
        </w:rPr>
      </w:pPr>
    </w:p>
    <w:p w14:paraId="141DA34B" w14:textId="77777777" w:rsidR="00E5313F" w:rsidRPr="00486013" w:rsidRDefault="00E5313F" w:rsidP="00E5313F">
      <w:pPr>
        <w:spacing w:before="0" w:after="0" w:line="259" w:lineRule="auto"/>
        <w:contextualSpacing/>
        <w:jc w:val="both"/>
        <w:rPr>
          <w:rFonts w:ascii="Calibri" w:eastAsia="Times New Roman" w:hAnsi="Calibri"/>
          <w:bCs/>
          <w:sz w:val="24"/>
          <w:szCs w:val="24"/>
          <w:lang w:val="fr-FR"/>
        </w:rPr>
      </w:pPr>
      <w:r w:rsidRPr="00486013">
        <w:rPr>
          <w:rFonts w:ascii="Calibri" w:eastAsia="Times New Roman" w:hAnsi="Calibri"/>
          <w:bCs/>
          <w:sz w:val="24"/>
          <w:szCs w:val="24"/>
          <w:lang w:val="fr-FR"/>
        </w:rPr>
        <w:t xml:space="preserve">Se va </w:t>
      </w:r>
      <w:proofErr w:type="spellStart"/>
      <w:r w:rsidRPr="00486013">
        <w:rPr>
          <w:rFonts w:ascii="Calibri" w:eastAsia="Times New Roman" w:hAnsi="Calibri"/>
          <w:bCs/>
          <w:sz w:val="24"/>
          <w:szCs w:val="24"/>
          <w:lang w:val="fr-FR"/>
        </w:rPr>
        <w:t>asigura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către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evitarea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dublei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finanțări</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lucrărilor</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activităților</w:t>
      </w:r>
      <w:proofErr w:type="spellEnd"/>
      <w:r w:rsidRPr="00486013">
        <w:rPr>
          <w:rFonts w:ascii="Calibri" w:eastAsia="Times New Roman" w:hAnsi="Calibri"/>
          <w:bCs/>
          <w:sz w:val="24"/>
          <w:szCs w:val="24"/>
          <w:lang w:val="fr-FR"/>
        </w:rPr>
        <w:t xml:space="preserve"> care au </w:t>
      </w:r>
      <w:proofErr w:type="spellStart"/>
      <w:r w:rsidRPr="00486013">
        <w:rPr>
          <w:rFonts w:ascii="Calibri" w:eastAsia="Times New Roman" w:hAnsi="Calibri"/>
          <w:bCs/>
          <w:sz w:val="24"/>
          <w:szCs w:val="24"/>
          <w:lang w:val="fr-FR"/>
        </w:rPr>
        <w:t>beneficiat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ultimii</w:t>
      </w:r>
      <w:proofErr w:type="spellEnd"/>
      <w:r w:rsidRPr="00486013">
        <w:rPr>
          <w:rFonts w:ascii="Calibri" w:eastAsia="Times New Roman" w:hAnsi="Calibri"/>
          <w:bCs/>
          <w:sz w:val="24"/>
          <w:szCs w:val="24"/>
          <w:lang w:val="fr-FR"/>
        </w:rPr>
        <w:t xml:space="preserve"> 5 </w:t>
      </w:r>
      <w:proofErr w:type="spellStart"/>
      <w:r w:rsidRPr="00486013">
        <w:rPr>
          <w:rFonts w:ascii="Calibri" w:eastAsia="Times New Roman" w:hAnsi="Calibri"/>
          <w:bCs/>
          <w:sz w:val="24"/>
          <w:szCs w:val="24"/>
          <w:lang w:val="fr-FR"/>
        </w:rPr>
        <w:t>ani</w:t>
      </w:r>
      <w:proofErr w:type="spellEnd"/>
      <w:r w:rsidRPr="00486013">
        <w:rPr>
          <w:rFonts w:ascii="Calibri" w:eastAsia="Times New Roman" w:hAnsi="Calibri"/>
          <w:bCs/>
          <w:sz w:val="24"/>
          <w:szCs w:val="24"/>
          <w:lang w:val="fr-FR"/>
        </w:rPr>
        <w:t xml:space="preserve">/care </w:t>
      </w:r>
      <w:proofErr w:type="spellStart"/>
      <w:r w:rsidRPr="00486013">
        <w:rPr>
          <w:rFonts w:ascii="Calibri" w:eastAsia="Times New Roman" w:hAnsi="Calibri"/>
          <w:bCs/>
          <w:sz w:val="24"/>
          <w:szCs w:val="24"/>
          <w:lang w:val="fr-FR"/>
        </w:rPr>
        <w:t>beneficiază</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fonduri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surse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finanțare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și</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lucrărilor</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activităților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aferente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operațiunii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propuse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w:t>
      </w:r>
      <w:proofErr w:type="spellEnd"/>
      <w:r w:rsidRPr="00486013">
        <w:rPr>
          <w:rFonts w:ascii="Calibri" w:eastAsia="Times New Roman" w:hAnsi="Calibri"/>
          <w:bCs/>
          <w:sz w:val="24"/>
          <w:szCs w:val="24"/>
          <w:lang w:val="fr-FR"/>
        </w:rPr>
        <w:t xml:space="preserve">. </w:t>
      </w:r>
    </w:p>
    <w:p w14:paraId="500E1DFB" w14:textId="77777777" w:rsidR="00E5313F" w:rsidRPr="00486013" w:rsidRDefault="00E5313F" w:rsidP="00E5313F">
      <w:pPr>
        <w:spacing w:before="0" w:after="0" w:line="259" w:lineRule="auto"/>
        <w:contextualSpacing/>
        <w:jc w:val="both"/>
        <w:rPr>
          <w:rFonts w:ascii="Calibri" w:eastAsia="Times New Roman" w:hAnsi="Calibri"/>
          <w:b/>
          <w:sz w:val="24"/>
          <w:szCs w:val="24"/>
          <w:lang w:val="fr-FR"/>
        </w:rPr>
      </w:pPr>
    </w:p>
    <w:p w14:paraId="48A106B1" w14:textId="714564F1" w:rsidR="00E5313F" w:rsidRPr="00486013" w:rsidRDefault="00E5313F" w:rsidP="00E5313F">
      <w:pPr>
        <w:spacing w:before="0" w:after="0" w:line="259" w:lineRule="auto"/>
        <w:contextualSpacing/>
        <w:jc w:val="both"/>
        <w:rPr>
          <w:rFonts w:ascii="Calibri" w:eastAsia="Times New Roman" w:hAnsi="Calibri"/>
          <w:b/>
          <w:bCs/>
          <w:sz w:val="24"/>
          <w:szCs w:val="24"/>
          <w:lang w:val="fr-FR"/>
        </w:rPr>
      </w:pPr>
      <w:proofErr w:type="spellStart"/>
      <w:r w:rsidRPr="00486013">
        <w:rPr>
          <w:rFonts w:ascii="Calibri" w:eastAsia="Times New Roman" w:hAnsi="Calibri"/>
          <w:b/>
          <w:bCs/>
          <w:sz w:val="24"/>
          <w:szCs w:val="24"/>
          <w:lang w:val="fr-FR"/>
        </w:rPr>
        <w:t>Pentru</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proiectele</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fără</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lucrări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începute</w:t>
      </w:r>
      <w:proofErr w:type="spellEnd"/>
      <w:r w:rsidRPr="00486013">
        <w:rPr>
          <w:rFonts w:ascii="Calibri" w:eastAsia="Times New Roman" w:hAnsi="Calibri"/>
          <w:b/>
          <w:bCs/>
          <w:sz w:val="24"/>
          <w:szCs w:val="24"/>
          <w:lang w:val="fr-FR"/>
        </w:rPr>
        <w:t xml:space="preserve"> </w:t>
      </w:r>
    </w:p>
    <w:p w14:paraId="648A8C57" w14:textId="21639333" w:rsidR="00E5313F" w:rsidRPr="00486013"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lastRenderedPageBreak/>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această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situaţie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ultimii</w:t>
      </w:r>
      <w:proofErr w:type="spellEnd"/>
      <w:r w:rsidRPr="00486013">
        <w:rPr>
          <w:rFonts w:ascii="Calibri" w:eastAsia="Times New Roman" w:hAnsi="Calibri"/>
          <w:bCs/>
          <w:sz w:val="24"/>
          <w:szCs w:val="24"/>
          <w:lang w:val="fr-FR"/>
        </w:rPr>
        <w:t xml:space="preserve"> 5 </w:t>
      </w:r>
      <w:proofErr w:type="spellStart"/>
      <w:r w:rsidRPr="00486013">
        <w:rPr>
          <w:rFonts w:ascii="Calibri" w:eastAsia="Times New Roman" w:hAnsi="Calibri"/>
          <w:bCs/>
          <w:sz w:val="24"/>
          <w:szCs w:val="24"/>
          <w:lang w:val="fr-FR"/>
        </w:rPr>
        <w:t>ani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clădirea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propusă</w:t>
      </w:r>
      <w:proofErr w:type="spellEnd"/>
      <w:r w:rsidRPr="00486013">
        <w:rPr>
          <w:rFonts w:ascii="Calibri" w:eastAsia="Times New Roman" w:hAnsi="Calibri"/>
          <w:bCs/>
          <w:sz w:val="24"/>
          <w:szCs w:val="24"/>
          <w:lang w:val="fr-FR"/>
        </w:rPr>
        <w:t xml:space="preserve"> nu a mai </w:t>
      </w:r>
      <w:proofErr w:type="spellStart"/>
      <w:r w:rsidRPr="00486013">
        <w:rPr>
          <w:rFonts w:ascii="Calibri" w:eastAsia="Times New Roman" w:hAnsi="Calibri"/>
          <w:bCs/>
          <w:sz w:val="24"/>
          <w:szCs w:val="24"/>
          <w:lang w:val="fr-FR"/>
        </w:rPr>
        <w:t>beneficiat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finanţare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aceleași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aferente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operațiunii</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sunt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aceleiași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infrastructuri</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aceluiași</w:t>
      </w:r>
      <w:proofErr w:type="spellEnd"/>
      <w:r w:rsidRPr="00486013">
        <w:rPr>
          <w:rFonts w:ascii="Calibri" w:eastAsia="Times New Roman" w:hAnsi="Calibri"/>
          <w:bCs/>
          <w:sz w:val="24"/>
          <w:szCs w:val="24"/>
          <w:lang w:val="fr-FR"/>
        </w:rPr>
        <w:t xml:space="preserve"> segment de </w:t>
      </w:r>
      <w:proofErr w:type="spellStart"/>
      <w:r w:rsidRPr="00486013">
        <w:rPr>
          <w:rFonts w:ascii="Calibri" w:eastAsia="Times New Roman" w:hAnsi="Calibri"/>
          <w:bCs/>
          <w:sz w:val="24"/>
          <w:szCs w:val="24"/>
          <w:lang w:val="fr-FR"/>
        </w:rPr>
        <w:t>infrastructură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şi</w:t>
      </w:r>
      <w:proofErr w:type="spellEnd"/>
      <w:r w:rsidRPr="00486013">
        <w:rPr>
          <w:rFonts w:ascii="Calibri" w:eastAsia="Times New Roman" w:hAnsi="Calibri"/>
          <w:bCs/>
          <w:sz w:val="24"/>
          <w:szCs w:val="24"/>
          <w:lang w:val="fr-FR"/>
        </w:rPr>
        <w:t xml:space="preserve"> nu s-a </w:t>
      </w:r>
      <w:proofErr w:type="spellStart"/>
      <w:r w:rsidRPr="00486013">
        <w:rPr>
          <w:rFonts w:ascii="Calibri" w:eastAsia="Times New Roman" w:hAnsi="Calibri"/>
          <w:bCs/>
          <w:sz w:val="24"/>
          <w:szCs w:val="24"/>
          <w:lang w:val="fr-FR"/>
        </w:rPr>
        <w:t>aflat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garanţie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enumerate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anterior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Aşadar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solicitantul</w:t>
      </w:r>
      <w:proofErr w:type="spellEnd"/>
      <w:r w:rsidRPr="00486013">
        <w:rPr>
          <w:rFonts w:ascii="Calibri" w:eastAsia="Times New Roman" w:hAnsi="Calibri"/>
          <w:bCs/>
          <w:sz w:val="24"/>
          <w:szCs w:val="24"/>
          <w:lang w:val="fr-FR"/>
        </w:rPr>
        <w:t xml:space="preserve"> se va </w:t>
      </w:r>
      <w:proofErr w:type="spellStart"/>
      <w:r w:rsidRPr="00486013">
        <w:rPr>
          <w:rFonts w:ascii="Calibri" w:eastAsia="Times New Roman" w:hAnsi="Calibri"/>
          <w:bCs/>
          <w:sz w:val="24"/>
          <w:szCs w:val="24"/>
          <w:lang w:val="fr-FR"/>
        </w:rPr>
        <w:t>asigura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dacă</w:t>
      </w:r>
      <w:proofErr w:type="spellEnd"/>
      <w:r w:rsidRPr="00486013">
        <w:rPr>
          <w:rFonts w:ascii="Calibri" w:eastAsia="Times New Roman" w:hAnsi="Calibri"/>
          <w:bCs/>
          <w:sz w:val="24"/>
          <w:szCs w:val="24"/>
          <w:lang w:val="fr-FR"/>
        </w:rPr>
        <w:t xml:space="preserve"> este </w:t>
      </w:r>
      <w:proofErr w:type="spellStart"/>
      <w:r w:rsidRPr="00486013">
        <w:rPr>
          <w:rFonts w:ascii="Calibri" w:eastAsia="Times New Roman" w:hAnsi="Calibri"/>
          <w:bCs/>
          <w:sz w:val="24"/>
          <w:szCs w:val="24"/>
          <w:lang w:val="fr-FR"/>
        </w:rPr>
        <w:t>cazul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că</w:t>
      </w:r>
      <w:proofErr w:type="spellEnd"/>
      <w:r w:rsidRPr="00486013">
        <w:rPr>
          <w:rFonts w:ascii="Calibri" w:eastAsia="Times New Roman" w:hAnsi="Calibri"/>
          <w:bCs/>
          <w:sz w:val="24"/>
          <w:szCs w:val="24"/>
          <w:lang w:val="fr-FR"/>
        </w:rPr>
        <w:t xml:space="preserve"> s-a </w:t>
      </w:r>
      <w:proofErr w:type="spellStart"/>
      <w:r w:rsidRPr="00486013">
        <w:rPr>
          <w:rFonts w:ascii="Calibri" w:eastAsia="Times New Roman" w:hAnsi="Calibri"/>
          <w:bCs/>
          <w:sz w:val="24"/>
          <w:szCs w:val="24"/>
          <w:lang w:val="fr-FR"/>
        </w:rPr>
        <w:t>realizat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recepţia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finală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cazul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acelorași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aceleiași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infrastructuri</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aceluiași</w:t>
      </w:r>
      <w:proofErr w:type="spellEnd"/>
      <w:r w:rsidRPr="00486013">
        <w:rPr>
          <w:rFonts w:ascii="Calibri" w:eastAsia="Times New Roman" w:hAnsi="Calibri"/>
          <w:bCs/>
          <w:sz w:val="24"/>
          <w:szCs w:val="24"/>
          <w:lang w:val="fr-FR"/>
        </w:rPr>
        <w:t xml:space="preserve"> segment de </w:t>
      </w:r>
      <w:proofErr w:type="spellStart"/>
      <w:r w:rsidRPr="00486013">
        <w:rPr>
          <w:rFonts w:ascii="Calibri" w:eastAsia="Times New Roman" w:hAnsi="Calibri"/>
          <w:bCs/>
          <w:sz w:val="24"/>
          <w:szCs w:val="24"/>
          <w:lang w:val="fr-FR"/>
        </w:rPr>
        <w:t>infrastructură</w:t>
      </w:r>
      <w:proofErr w:type="spellEnd"/>
      <w:r w:rsidRPr="00486013">
        <w:rPr>
          <w:rFonts w:ascii="Calibri" w:eastAsia="Times New Roman" w:hAnsi="Calibri"/>
          <w:bCs/>
          <w:sz w:val="24"/>
          <w:szCs w:val="24"/>
          <w:lang w:val="fr-FR"/>
        </w:rPr>
        <w:t xml:space="preserve"> </w:t>
      </w:r>
      <w:proofErr w:type="gramStart"/>
      <w:r w:rsidRPr="00486013">
        <w:rPr>
          <w:rFonts w:ascii="Calibri" w:eastAsia="Times New Roman" w:hAnsi="Calibri"/>
          <w:bCs/>
          <w:sz w:val="24"/>
          <w:szCs w:val="24"/>
          <w:lang w:val="fr-FR"/>
        </w:rPr>
        <w:t>ca</w:t>
      </w:r>
      <w:proofErr w:type="gram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propuse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înainte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începerea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perioadei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celor</w:t>
      </w:r>
      <w:proofErr w:type="spellEnd"/>
      <w:r w:rsidRPr="00486013">
        <w:rPr>
          <w:rFonts w:ascii="Calibri" w:eastAsia="Times New Roman" w:hAnsi="Calibri"/>
          <w:bCs/>
          <w:sz w:val="24"/>
          <w:szCs w:val="24"/>
          <w:lang w:val="fr-FR"/>
        </w:rPr>
        <w:t xml:space="preserve"> 5 </w:t>
      </w:r>
      <w:proofErr w:type="spellStart"/>
      <w:r w:rsidRPr="00486013">
        <w:rPr>
          <w:rFonts w:ascii="Calibri" w:eastAsia="Times New Roman" w:hAnsi="Calibri"/>
          <w:bCs/>
          <w:sz w:val="24"/>
          <w:szCs w:val="24"/>
          <w:lang w:val="fr-FR"/>
        </w:rPr>
        <w:t>ani</w:t>
      </w:r>
      <w:proofErr w:type="spellEnd"/>
      <w:r w:rsidRPr="00486013">
        <w:rPr>
          <w:rFonts w:ascii="Calibri" w:eastAsia="Times New Roman" w:hAnsi="Calibri"/>
          <w:bCs/>
          <w:sz w:val="24"/>
          <w:szCs w:val="24"/>
          <w:lang w:val="fr-FR"/>
        </w:rPr>
        <w:t>.</w:t>
      </w:r>
    </w:p>
    <w:p w14:paraId="3236CFDB" w14:textId="77777777" w:rsidR="00E5313F" w:rsidRPr="00486013" w:rsidRDefault="00E5313F" w:rsidP="00E5313F">
      <w:pPr>
        <w:spacing w:before="0" w:after="0" w:line="259" w:lineRule="auto"/>
        <w:contextualSpacing/>
        <w:jc w:val="both"/>
        <w:rPr>
          <w:rFonts w:ascii="Calibri" w:eastAsia="Times New Roman" w:hAnsi="Calibri"/>
          <w:bCs/>
          <w:sz w:val="24"/>
          <w:szCs w:val="24"/>
          <w:lang w:val="fr-FR"/>
        </w:rPr>
      </w:pPr>
    </w:p>
    <w:p w14:paraId="7BD0CDC3" w14:textId="09F58997" w:rsidR="00E5313F" w:rsidRPr="00486013" w:rsidRDefault="00E5313F" w:rsidP="00E5313F">
      <w:pPr>
        <w:spacing w:before="0" w:after="0" w:line="259" w:lineRule="auto"/>
        <w:contextualSpacing/>
        <w:jc w:val="both"/>
        <w:rPr>
          <w:rFonts w:ascii="Calibri" w:eastAsia="Times New Roman" w:hAnsi="Calibri"/>
          <w:b/>
          <w:bCs/>
          <w:sz w:val="24"/>
          <w:szCs w:val="24"/>
          <w:lang w:val="fr-FR"/>
        </w:rPr>
      </w:pPr>
      <w:proofErr w:type="spellStart"/>
      <w:r w:rsidRPr="00486013">
        <w:rPr>
          <w:rFonts w:ascii="Calibri" w:eastAsia="Times New Roman" w:hAnsi="Calibri"/>
          <w:b/>
          <w:bCs/>
          <w:sz w:val="24"/>
          <w:szCs w:val="24"/>
          <w:lang w:val="fr-FR"/>
        </w:rPr>
        <w:t>Pentru</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proiectele</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cu</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lucrări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începute</w:t>
      </w:r>
      <w:proofErr w:type="spellEnd"/>
      <w:r w:rsidRPr="00486013">
        <w:rPr>
          <w:rFonts w:ascii="Calibri" w:eastAsia="Times New Roman" w:hAnsi="Calibri"/>
          <w:b/>
          <w:bCs/>
          <w:sz w:val="24"/>
          <w:szCs w:val="24"/>
          <w:lang w:val="fr-FR"/>
        </w:rPr>
        <w:t xml:space="preserve"> </w:t>
      </w:r>
    </w:p>
    <w:p w14:paraId="14729D71" w14:textId="77777777" w:rsidR="00E5313F" w:rsidRPr="00486013"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această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situaţie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ultimii</w:t>
      </w:r>
      <w:proofErr w:type="spellEnd"/>
      <w:r w:rsidRPr="00486013">
        <w:rPr>
          <w:rFonts w:ascii="Calibri" w:eastAsia="Times New Roman" w:hAnsi="Calibri"/>
          <w:bCs/>
          <w:sz w:val="24"/>
          <w:szCs w:val="24"/>
          <w:lang w:val="fr-FR"/>
        </w:rPr>
        <w:t xml:space="preserve"> 5 </w:t>
      </w:r>
      <w:proofErr w:type="spellStart"/>
      <w:r w:rsidRPr="00486013">
        <w:rPr>
          <w:rFonts w:ascii="Calibri" w:eastAsia="Times New Roman" w:hAnsi="Calibri"/>
          <w:bCs/>
          <w:sz w:val="24"/>
          <w:szCs w:val="24"/>
          <w:lang w:val="fr-FR"/>
        </w:rPr>
        <w:t>ani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înainte</w:t>
      </w:r>
      <w:proofErr w:type="spellEnd"/>
      <w:r w:rsidRPr="00486013">
        <w:rPr>
          <w:rFonts w:ascii="Calibri" w:eastAsia="Times New Roman" w:hAnsi="Calibri"/>
          <w:bCs/>
          <w:sz w:val="24"/>
          <w:szCs w:val="24"/>
          <w:lang w:val="fr-FR"/>
        </w:rPr>
        <w:t xml:space="preserve"> de data </w:t>
      </w:r>
      <w:proofErr w:type="spellStart"/>
      <w:r w:rsidRPr="00486013">
        <w:rPr>
          <w:rFonts w:ascii="Calibri" w:eastAsia="Times New Roman" w:hAnsi="Calibri"/>
          <w:bCs/>
          <w:sz w:val="24"/>
          <w:szCs w:val="24"/>
          <w:lang w:val="fr-FR"/>
        </w:rPr>
        <w:t>emiterii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ordinului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începere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contractului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lucrări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emis</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obligatoriu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după</w:t>
      </w:r>
      <w:proofErr w:type="spellEnd"/>
      <w:r w:rsidRPr="00486013">
        <w:rPr>
          <w:rFonts w:ascii="Calibri" w:eastAsia="Times New Roman" w:hAnsi="Calibri"/>
          <w:bCs/>
          <w:sz w:val="24"/>
          <w:szCs w:val="24"/>
          <w:lang w:val="fr-FR"/>
        </w:rPr>
        <w:t xml:space="preserve"> data de 1 </w:t>
      </w:r>
      <w:proofErr w:type="spellStart"/>
      <w:r w:rsidRPr="00486013">
        <w:rPr>
          <w:rFonts w:ascii="Calibri" w:eastAsia="Times New Roman" w:hAnsi="Calibri"/>
          <w:bCs/>
          <w:sz w:val="24"/>
          <w:szCs w:val="24"/>
          <w:lang w:val="fr-FR"/>
        </w:rPr>
        <w:t>ianuarie</w:t>
      </w:r>
      <w:proofErr w:type="spellEnd"/>
      <w:r w:rsidRPr="00486013">
        <w:rPr>
          <w:rFonts w:ascii="Calibri" w:eastAsia="Times New Roman" w:hAnsi="Calibri"/>
          <w:bCs/>
          <w:sz w:val="24"/>
          <w:szCs w:val="24"/>
          <w:lang w:val="fr-FR"/>
        </w:rPr>
        <w:t xml:space="preserve"> 2021), </w:t>
      </w:r>
      <w:proofErr w:type="spellStart"/>
      <w:r w:rsidRPr="00486013">
        <w:rPr>
          <w:rFonts w:ascii="Calibri" w:eastAsia="Times New Roman" w:hAnsi="Calibri"/>
          <w:bCs/>
          <w:sz w:val="24"/>
          <w:szCs w:val="24"/>
          <w:lang w:val="fr-FR"/>
        </w:rPr>
        <w:t>clădirea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propusă</w:t>
      </w:r>
      <w:proofErr w:type="spellEnd"/>
      <w:r w:rsidRPr="00486013">
        <w:rPr>
          <w:rFonts w:ascii="Calibri" w:eastAsia="Times New Roman" w:hAnsi="Calibri"/>
          <w:bCs/>
          <w:sz w:val="24"/>
          <w:szCs w:val="24"/>
          <w:lang w:val="fr-FR"/>
        </w:rPr>
        <w:t xml:space="preserve"> nu a mai </w:t>
      </w:r>
      <w:proofErr w:type="spellStart"/>
      <w:r w:rsidRPr="00486013">
        <w:rPr>
          <w:rFonts w:ascii="Calibri" w:eastAsia="Times New Roman" w:hAnsi="Calibri"/>
          <w:bCs/>
          <w:sz w:val="24"/>
          <w:szCs w:val="24"/>
          <w:lang w:val="fr-FR"/>
        </w:rPr>
        <w:t>beneficiat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finanţare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aceleași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aferente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operațiunii</w:t>
      </w:r>
      <w:proofErr w:type="spellEnd"/>
      <w:r w:rsidRPr="00486013">
        <w:rPr>
          <w:rFonts w:ascii="Calibri" w:eastAsia="Times New Roman" w:hAnsi="Calibri"/>
          <w:bCs/>
          <w:sz w:val="24"/>
          <w:szCs w:val="24"/>
          <w:lang w:val="fr-FR"/>
        </w:rPr>
        <w:t xml:space="preserve">, care </w:t>
      </w:r>
      <w:proofErr w:type="spellStart"/>
      <w:r w:rsidRPr="00486013">
        <w:rPr>
          <w:rFonts w:ascii="Calibri" w:eastAsia="Times New Roman" w:hAnsi="Calibri"/>
          <w:bCs/>
          <w:sz w:val="24"/>
          <w:szCs w:val="24"/>
          <w:lang w:val="fr-FR"/>
        </w:rPr>
        <w:t>sunt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realizate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asupra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aceleiași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infrastructuri</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aceluiași</w:t>
      </w:r>
      <w:proofErr w:type="spellEnd"/>
      <w:r w:rsidRPr="00486013">
        <w:rPr>
          <w:rFonts w:ascii="Calibri" w:eastAsia="Times New Roman" w:hAnsi="Calibri"/>
          <w:bCs/>
          <w:sz w:val="24"/>
          <w:szCs w:val="24"/>
          <w:lang w:val="fr-FR"/>
        </w:rPr>
        <w:t xml:space="preserve"> segment de </w:t>
      </w:r>
      <w:proofErr w:type="spellStart"/>
      <w:r w:rsidRPr="00486013">
        <w:rPr>
          <w:rFonts w:ascii="Calibri" w:eastAsia="Times New Roman" w:hAnsi="Calibri"/>
          <w:bCs/>
          <w:sz w:val="24"/>
          <w:szCs w:val="24"/>
          <w:lang w:val="fr-FR"/>
        </w:rPr>
        <w:t>infrastructură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şi</w:t>
      </w:r>
      <w:proofErr w:type="spellEnd"/>
      <w:r w:rsidRPr="00486013">
        <w:rPr>
          <w:rFonts w:ascii="Calibri" w:eastAsia="Times New Roman" w:hAnsi="Calibri"/>
          <w:bCs/>
          <w:sz w:val="24"/>
          <w:szCs w:val="24"/>
          <w:lang w:val="fr-FR"/>
        </w:rPr>
        <w:t xml:space="preserve"> nu s-a </w:t>
      </w:r>
      <w:proofErr w:type="spellStart"/>
      <w:r w:rsidRPr="00486013">
        <w:rPr>
          <w:rFonts w:ascii="Calibri" w:eastAsia="Times New Roman" w:hAnsi="Calibri"/>
          <w:bCs/>
          <w:sz w:val="24"/>
          <w:szCs w:val="24"/>
          <w:lang w:val="fr-FR"/>
        </w:rPr>
        <w:t>aflat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perioada</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garanţie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pentru</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enumerate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anterior</w:t>
      </w:r>
      <w:proofErr w:type="spellEnd"/>
      <w:r w:rsidRPr="00486013">
        <w:rPr>
          <w:rFonts w:ascii="Calibri" w:eastAsia="Times New Roman" w:hAnsi="Calibri"/>
          <w:bCs/>
          <w:sz w:val="24"/>
          <w:szCs w:val="24"/>
          <w:lang w:val="fr-FR"/>
        </w:rPr>
        <w:t xml:space="preserve">. </w:t>
      </w:r>
    </w:p>
    <w:p w14:paraId="0C0EA53C" w14:textId="77777777" w:rsidR="00E5313F" w:rsidRPr="00486013" w:rsidRDefault="00E5313F" w:rsidP="00E5313F">
      <w:pPr>
        <w:spacing w:before="0" w:after="0" w:line="259" w:lineRule="auto"/>
        <w:contextualSpacing/>
        <w:jc w:val="both"/>
        <w:rPr>
          <w:rFonts w:ascii="Calibri" w:eastAsia="Times New Roman" w:hAnsi="Calibri"/>
          <w:bCs/>
          <w:sz w:val="24"/>
          <w:szCs w:val="24"/>
          <w:lang w:val="fr-FR"/>
        </w:rPr>
      </w:pPr>
      <w:proofErr w:type="spellStart"/>
      <w:r w:rsidRPr="00486013">
        <w:rPr>
          <w:rFonts w:ascii="Calibri" w:eastAsia="Times New Roman" w:hAnsi="Calibri"/>
          <w:bCs/>
          <w:sz w:val="24"/>
          <w:szCs w:val="24"/>
          <w:lang w:val="fr-FR"/>
        </w:rPr>
        <w:t>După</w:t>
      </w:r>
      <w:proofErr w:type="spellEnd"/>
      <w:r w:rsidRPr="00486013">
        <w:rPr>
          <w:rFonts w:ascii="Calibri" w:eastAsia="Times New Roman" w:hAnsi="Calibri"/>
          <w:bCs/>
          <w:sz w:val="24"/>
          <w:szCs w:val="24"/>
          <w:lang w:val="fr-FR"/>
        </w:rPr>
        <w:t xml:space="preserve"> data </w:t>
      </w:r>
      <w:proofErr w:type="spellStart"/>
      <w:r w:rsidRPr="00486013">
        <w:rPr>
          <w:rFonts w:ascii="Calibri" w:eastAsia="Times New Roman" w:hAnsi="Calibri"/>
          <w:bCs/>
          <w:sz w:val="24"/>
          <w:szCs w:val="24"/>
          <w:lang w:val="fr-FR"/>
        </w:rPr>
        <w:t>emiterii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ordinului</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începere</w:t>
      </w:r>
      <w:proofErr w:type="spellEnd"/>
      <w:r w:rsidRPr="00486013">
        <w:rPr>
          <w:rFonts w:ascii="Calibri" w:eastAsia="Times New Roman" w:hAnsi="Calibri"/>
          <w:bCs/>
          <w:sz w:val="24"/>
          <w:szCs w:val="24"/>
          <w:lang w:val="fr-FR"/>
        </w:rPr>
        <w:t xml:space="preserve"> a </w:t>
      </w:r>
      <w:proofErr w:type="spellStart"/>
      <w:r w:rsidRPr="00486013">
        <w:rPr>
          <w:rFonts w:ascii="Calibri" w:eastAsia="Times New Roman" w:hAnsi="Calibri"/>
          <w:bCs/>
          <w:sz w:val="24"/>
          <w:szCs w:val="24"/>
          <w:lang w:val="fr-FR"/>
        </w:rPr>
        <w:t>lucrărilor</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lucrările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intervenție</w:t>
      </w:r>
      <w:proofErr w:type="spellEnd"/>
      <w:r w:rsidRPr="00486013">
        <w:rPr>
          <w:rFonts w:ascii="Calibri" w:eastAsia="Times New Roman" w:hAnsi="Calibri"/>
          <w:bCs/>
          <w:sz w:val="24"/>
          <w:szCs w:val="24"/>
          <w:lang w:val="fr-FR"/>
        </w:rPr>
        <w:t>/</w:t>
      </w:r>
      <w:proofErr w:type="spellStart"/>
      <w:r w:rsidRPr="00486013">
        <w:rPr>
          <w:rFonts w:ascii="Calibri" w:eastAsia="Times New Roman" w:hAnsi="Calibri"/>
          <w:bCs/>
          <w:sz w:val="24"/>
          <w:szCs w:val="24"/>
          <w:lang w:val="fr-FR"/>
        </w:rPr>
        <w:t>activitățile</w:t>
      </w:r>
      <w:proofErr w:type="spellEnd"/>
      <w:r w:rsidRPr="00486013">
        <w:rPr>
          <w:rFonts w:ascii="Calibri" w:eastAsia="Times New Roman" w:hAnsi="Calibri"/>
          <w:bCs/>
          <w:sz w:val="24"/>
          <w:szCs w:val="24"/>
          <w:lang w:val="fr-FR"/>
        </w:rPr>
        <w:t xml:space="preserve"> nu au </w:t>
      </w:r>
      <w:proofErr w:type="spellStart"/>
      <w:r w:rsidRPr="00486013">
        <w:rPr>
          <w:rFonts w:ascii="Calibri" w:eastAsia="Times New Roman" w:hAnsi="Calibri"/>
          <w:bCs/>
          <w:sz w:val="24"/>
          <w:szCs w:val="24"/>
          <w:lang w:val="fr-FR"/>
        </w:rPr>
        <w:t>beneficiat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fonduri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surse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finanţare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decât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solicitantului</w:t>
      </w:r>
      <w:proofErr w:type="spellEnd"/>
      <w:r w:rsidRPr="00486013">
        <w:rPr>
          <w:rFonts w:ascii="Calibri" w:eastAsia="Times New Roman" w:hAnsi="Calibri"/>
          <w:bCs/>
          <w:sz w:val="24"/>
          <w:szCs w:val="24"/>
          <w:lang w:val="fr-FR"/>
        </w:rPr>
        <w:t xml:space="preserve">. </w:t>
      </w:r>
    </w:p>
    <w:p w14:paraId="28E5B694" w14:textId="77777777" w:rsidR="00E5313F" w:rsidRPr="00486013" w:rsidRDefault="00E5313F" w:rsidP="00E5313F">
      <w:pPr>
        <w:spacing w:before="0" w:after="0" w:line="259" w:lineRule="auto"/>
        <w:contextualSpacing/>
        <w:jc w:val="both"/>
        <w:rPr>
          <w:rFonts w:ascii="Calibri" w:eastAsia="Times New Roman" w:hAnsi="Calibri"/>
          <w:bCs/>
          <w:sz w:val="24"/>
          <w:szCs w:val="24"/>
          <w:lang w:val="fr-FR"/>
        </w:rPr>
      </w:pPr>
    </w:p>
    <w:p w14:paraId="5672CB89" w14:textId="27B2BC35" w:rsidR="00E12457" w:rsidRPr="00486013" w:rsidRDefault="00E5313F" w:rsidP="00E5313F">
      <w:pPr>
        <w:spacing w:before="0" w:after="0" w:line="259" w:lineRule="auto"/>
        <w:contextualSpacing/>
        <w:jc w:val="both"/>
        <w:rPr>
          <w:rFonts w:ascii="Calibri" w:eastAsia="Times New Roman" w:hAnsi="Calibri"/>
          <w:b/>
          <w:sz w:val="24"/>
          <w:szCs w:val="24"/>
          <w:lang w:val="fr-FR"/>
        </w:rPr>
      </w:pPr>
      <w:r w:rsidRPr="00486013">
        <w:rPr>
          <w:rFonts w:ascii="Calibri" w:eastAsia="Times New Roman" w:hAnsi="Calibri"/>
          <w:bCs/>
          <w:sz w:val="24"/>
          <w:szCs w:val="24"/>
          <w:lang w:val="fr-FR"/>
        </w:rPr>
        <w:t xml:space="preserve">De </w:t>
      </w:r>
      <w:proofErr w:type="spellStart"/>
      <w:r w:rsidRPr="00486013">
        <w:rPr>
          <w:rFonts w:ascii="Calibri" w:eastAsia="Times New Roman" w:hAnsi="Calibri"/>
          <w:bCs/>
          <w:sz w:val="24"/>
          <w:szCs w:val="24"/>
          <w:lang w:val="fr-FR"/>
        </w:rPr>
        <w:t>asemenea</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proiectul</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propus</w:t>
      </w:r>
      <w:proofErr w:type="spellEnd"/>
      <w:r w:rsidRPr="00486013">
        <w:rPr>
          <w:rFonts w:ascii="Calibri" w:eastAsia="Times New Roman" w:hAnsi="Calibri"/>
          <w:bCs/>
          <w:sz w:val="24"/>
          <w:szCs w:val="24"/>
          <w:lang w:val="fr-FR"/>
        </w:rPr>
        <w:t xml:space="preserve"> nu </w:t>
      </w:r>
      <w:proofErr w:type="spellStart"/>
      <w:r w:rsidRPr="00486013">
        <w:rPr>
          <w:rFonts w:ascii="Calibri" w:eastAsia="Times New Roman" w:hAnsi="Calibri"/>
          <w:bCs/>
          <w:sz w:val="24"/>
          <w:szCs w:val="24"/>
          <w:lang w:val="fr-FR"/>
        </w:rPr>
        <w:t>beneficiază</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în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prezent</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fonduri</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publice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din</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surse</w:t>
      </w:r>
      <w:proofErr w:type="spellEnd"/>
      <w:r w:rsidRPr="00486013">
        <w:rPr>
          <w:rFonts w:ascii="Calibri" w:eastAsia="Times New Roman" w:hAnsi="Calibri"/>
          <w:bCs/>
          <w:sz w:val="24"/>
          <w:szCs w:val="24"/>
          <w:lang w:val="fr-FR"/>
        </w:rPr>
        <w:t xml:space="preserve"> de </w:t>
      </w:r>
      <w:proofErr w:type="spellStart"/>
      <w:r w:rsidRPr="00486013">
        <w:rPr>
          <w:rFonts w:ascii="Calibri" w:eastAsia="Times New Roman" w:hAnsi="Calibri"/>
          <w:bCs/>
          <w:sz w:val="24"/>
          <w:szCs w:val="24"/>
          <w:lang w:val="fr-FR"/>
        </w:rPr>
        <w:t>finanţare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altele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decât</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cele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ale</w:t>
      </w:r>
      <w:proofErr w:type="spellEnd"/>
      <w:r w:rsidRPr="00486013">
        <w:rPr>
          <w:rFonts w:ascii="Calibri" w:eastAsia="Times New Roman" w:hAnsi="Calibri"/>
          <w:bCs/>
          <w:sz w:val="24"/>
          <w:szCs w:val="24"/>
          <w:lang w:val="fr-FR"/>
        </w:rPr>
        <w:t xml:space="preserve"> </w:t>
      </w:r>
      <w:proofErr w:type="spellStart"/>
      <w:r w:rsidRPr="00486013">
        <w:rPr>
          <w:rFonts w:ascii="Calibri" w:eastAsia="Times New Roman" w:hAnsi="Calibri"/>
          <w:bCs/>
          <w:sz w:val="24"/>
          <w:szCs w:val="24"/>
          <w:lang w:val="fr-FR"/>
        </w:rPr>
        <w:t>solicitantului</w:t>
      </w:r>
      <w:proofErr w:type="spellEnd"/>
      <w:r w:rsidRPr="00486013">
        <w:rPr>
          <w:rFonts w:ascii="Calibri" w:eastAsia="Times New Roman" w:hAnsi="Calibri"/>
          <w:b/>
          <w:sz w:val="24"/>
          <w:szCs w:val="24"/>
          <w:lang w:val="fr-FR"/>
        </w:rPr>
        <w:t>.</w:t>
      </w:r>
    </w:p>
    <w:p w14:paraId="0CF71F57" w14:textId="77777777" w:rsidR="00E12457" w:rsidRPr="00486013" w:rsidRDefault="00E12457" w:rsidP="00E12457">
      <w:pPr>
        <w:spacing w:before="0" w:after="0" w:line="256" w:lineRule="auto"/>
        <w:ind w:left="720"/>
        <w:jc w:val="both"/>
        <w:rPr>
          <w:rFonts w:ascii="Calibri" w:hAnsi="Calibri"/>
          <w:sz w:val="24"/>
          <w:szCs w:val="24"/>
          <w:lang w:val="fr-FR"/>
        </w:rPr>
      </w:pPr>
    </w:p>
    <w:p w14:paraId="0CD9997E" w14:textId="4178BE98" w:rsidR="00E5313F" w:rsidRPr="00486013" w:rsidRDefault="00E5313F"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486013">
        <w:rPr>
          <w:rFonts w:ascii="Calibri" w:eastAsia="Times New Roman" w:hAnsi="Calibri"/>
          <w:b/>
          <w:sz w:val="24"/>
          <w:szCs w:val="24"/>
          <w:lang w:val="fr-FR"/>
        </w:rPr>
        <w:t>Încadrarea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valorii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proiectului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în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limitele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valorilor</w:t>
      </w:r>
      <w:proofErr w:type="spellEnd"/>
      <w:r w:rsidRPr="00486013">
        <w:rPr>
          <w:rFonts w:ascii="Calibri" w:eastAsia="Times New Roman" w:hAnsi="Calibri"/>
          <w:b/>
          <w:sz w:val="24"/>
          <w:szCs w:val="24"/>
          <w:lang w:val="fr-FR"/>
        </w:rPr>
        <w:t xml:space="preserve"> minime </w:t>
      </w:r>
      <w:proofErr w:type="spellStart"/>
      <w:r w:rsidRPr="00486013">
        <w:rPr>
          <w:rFonts w:ascii="Calibri" w:eastAsia="Times New Roman" w:hAnsi="Calibri"/>
          <w:b/>
          <w:sz w:val="24"/>
          <w:szCs w:val="24"/>
          <w:lang w:val="fr-FR"/>
        </w:rPr>
        <w:t>și</w:t>
      </w:r>
      <w:proofErr w:type="spellEnd"/>
      <w:r w:rsidRPr="00486013">
        <w:rPr>
          <w:rFonts w:ascii="Calibri" w:eastAsia="Times New Roman" w:hAnsi="Calibri"/>
          <w:b/>
          <w:sz w:val="24"/>
          <w:szCs w:val="24"/>
          <w:lang w:val="fr-FR"/>
        </w:rPr>
        <w:t xml:space="preserve"> maxime </w:t>
      </w:r>
      <w:proofErr w:type="spellStart"/>
      <w:r w:rsidRPr="00486013">
        <w:rPr>
          <w:rFonts w:ascii="Calibri" w:eastAsia="Times New Roman" w:hAnsi="Calibri"/>
          <w:b/>
          <w:sz w:val="24"/>
          <w:szCs w:val="24"/>
          <w:lang w:val="fr-FR"/>
        </w:rPr>
        <w:t>eligibile</w:t>
      </w:r>
      <w:proofErr w:type="spellEnd"/>
    </w:p>
    <w:p w14:paraId="12E2211C" w14:textId="77777777" w:rsidR="00E5313F" w:rsidRPr="00486013" w:rsidRDefault="00E5313F" w:rsidP="00E5313F">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Valoarea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totală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eligibilă</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se </w:t>
      </w:r>
      <w:proofErr w:type="spellStart"/>
      <w:r w:rsidRPr="00486013">
        <w:rPr>
          <w:rFonts w:ascii="Calibri" w:eastAsia="Times New Roman" w:hAnsi="Calibri"/>
          <w:sz w:val="24"/>
          <w:szCs w:val="24"/>
          <w:lang w:val="fr-FR"/>
        </w:rPr>
        <w:t>încadrează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următoarele</w:t>
      </w:r>
      <w:proofErr w:type="spellEnd"/>
      <w:r w:rsidRPr="00486013">
        <w:rPr>
          <w:rFonts w:ascii="Calibri" w:eastAsia="Times New Roman" w:hAnsi="Calibri"/>
          <w:sz w:val="24"/>
          <w:szCs w:val="24"/>
          <w:lang w:val="fr-FR"/>
        </w:rPr>
        <w:t xml:space="preserve"> limite minime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gramStart"/>
      <w:r w:rsidRPr="00486013">
        <w:rPr>
          <w:rFonts w:ascii="Calibri" w:eastAsia="Times New Roman" w:hAnsi="Calibri"/>
          <w:sz w:val="24"/>
          <w:szCs w:val="24"/>
          <w:lang w:val="fr-FR"/>
        </w:rPr>
        <w:t>maxime:</w:t>
      </w:r>
      <w:proofErr w:type="gramEnd"/>
    </w:p>
    <w:p w14:paraId="081CFAB4" w14:textId="77777777" w:rsidR="00E5313F" w:rsidRPr="00486013" w:rsidRDefault="00E5313F" w:rsidP="00E07D7E">
      <w:pPr>
        <w:numPr>
          <w:ilvl w:val="0"/>
          <w:numId w:val="54"/>
        </w:numPr>
        <w:tabs>
          <w:tab w:val="left" w:pos="180"/>
          <w:tab w:val="left" w:pos="720"/>
        </w:tabs>
        <w:spacing w:before="0" w:after="0" w:line="259" w:lineRule="auto"/>
        <w:jc w:val="both"/>
        <w:rPr>
          <w:rFonts w:ascii="Calibri" w:eastAsia="Times New Roman" w:hAnsi="Calibri"/>
          <w:sz w:val="24"/>
          <w:szCs w:val="24"/>
          <w:lang w:val="en-GB"/>
        </w:rPr>
      </w:pPr>
      <w:proofErr w:type="spellStart"/>
      <w:r w:rsidRPr="00486013">
        <w:rPr>
          <w:rFonts w:ascii="Calibri" w:eastAsia="Times New Roman" w:hAnsi="Calibri"/>
          <w:sz w:val="24"/>
          <w:szCs w:val="24"/>
          <w:lang w:val="en-GB"/>
        </w:rPr>
        <w:t>Valoare</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minimă</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eligibilă</w:t>
      </w:r>
      <w:proofErr w:type="spellEnd"/>
      <w:r w:rsidRPr="00486013">
        <w:rPr>
          <w:rFonts w:ascii="Calibri" w:eastAsia="Times New Roman" w:hAnsi="Calibri"/>
          <w:sz w:val="24"/>
          <w:szCs w:val="24"/>
          <w:lang w:val="en-GB"/>
        </w:rPr>
        <w:t>: 100.000 euro</w:t>
      </w:r>
    </w:p>
    <w:p w14:paraId="5ACA8276" w14:textId="21BBBC4B" w:rsidR="00E5313F" w:rsidRPr="00486013" w:rsidRDefault="00E5313F" w:rsidP="00E07D7E">
      <w:pPr>
        <w:numPr>
          <w:ilvl w:val="0"/>
          <w:numId w:val="54"/>
        </w:numPr>
        <w:tabs>
          <w:tab w:val="left" w:pos="180"/>
          <w:tab w:val="left" w:pos="720"/>
        </w:tabs>
        <w:spacing w:before="0" w:after="0" w:line="259" w:lineRule="auto"/>
        <w:jc w:val="both"/>
        <w:rPr>
          <w:rFonts w:ascii="Calibri" w:eastAsia="Times New Roman" w:hAnsi="Calibri"/>
          <w:sz w:val="24"/>
          <w:szCs w:val="24"/>
          <w:lang w:val="en-GB"/>
        </w:rPr>
      </w:pPr>
      <w:proofErr w:type="spellStart"/>
      <w:r w:rsidRPr="00486013">
        <w:rPr>
          <w:rFonts w:ascii="Calibri" w:eastAsia="Times New Roman" w:hAnsi="Calibri"/>
          <w:sz w:val="24"/>
          <w:szCs w:val="24"/>
          <w:lang w:val="en-GB"/>
        </w:rPr>
        <w:t>Valoare</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maximă</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eligibilă</w:t>
      </w:r>
      <w:proofErr w:type="spellEnd"/>
      <w:r w:rsidRPr="00486013">
        <w:rPr>
          <w:rFonts w:ascii="Calibri" w:eastAsia="Times New Roman" w:hAnsi="Calibri"/>
          <w:sz w:val="24"/>
          <w:szCs w:val="24"/>
          <w:lang w:val="en-GB"/>
        </w:rPr>
        <w:t xml:space="preserve">: </w:t>
      </w:r>
      <w:r w:rsidR="00CB3C94" w:rsidRPr="00486013">
        <w:rPr>
          <w:rFonts w:ascii="Calibri" w:eastAsia="Times New Roman" w:hAnsi="Calibri"/>
          <w:sz w:val="24"/>
          <w:szCs w:val="24"/>
          <w:lang w:val="en-GB"/>
        </w:rPr>
        <w:t>1</w:t>
      </w:r>
      <w:r w:rsidRPr="00486013">
        <w:rPr>
          <w:rFonts w:ascii="Calibri" w:eastAsia="Times New Roman" w:hAnsi="Calibri"/>
          <w:sz w:val="24"/>
          <w:szCs w:val="24"/>
          <w:lang w:val="en-GB"/>
        </w:rPr>
        <w:t>.000.000 euro</w:t>
      </w:r>
    </w:p>
    <w:p w14:paraId="25FBD61D" w14:textId="7E980526" w:rsidR="00E5313F" w:rsidRPr="00486013" w:rsidRDefault="00095AC6" w:rsidP="00E5313F">
      <w:pPr>
        <w:tabs>
          <w:tab w:val="left" w:pos="180"/>
          <w:tab w:val="left" w:pos="720"/>
        </w:tabs>
        <w:spacing w:before="0" w:after="0" w:line="259" w:lineRule="auto"/>
        <w:jc w:val="both"/>
        <w:rPr>
          <w:rFonts w:ascii="Calibri" w:eastAsia="Times New Roman" w:hAnsi="Calibri"/>
          <w:sz w:val="24"/>
          <w:szCs w:val="24"/>
          <w:lang w:val="en-GB"/>
        </w:rPr>
      </w:pPr>
      <w:bookmarkStart w:id="117" w:name="_Hlk154088592"/>
      <w:proofErr w:type="spellStart"/>
      <w:r w:rsidRPr="00486013">
        <w:rPr>
          <w:rFonts w:ascii="Calibri" w:eastAsia="Times New Roman" w:hAnsi="Calibri"/>
          <w:sz w:val="24"/>
          <w:szCs w:val="24"/>
          <w:lang w:val="en-GB"/>
        </w:rPr>
        <w:t>Menţionăm</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că</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valoarea</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eligibilă</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este</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formată</w:t>
      </w:r>
      <w:proofErr w:type="spellEnd"/>
      <w:r w:rsidRPr="00486013">
        <w:rPr>
          <w:rFonts w:ascii="Calibri" w:eastAsia="Times New Roman" w:hAnsi="Calibri"/>
          <w:sz w:val="24"/>
          <w:szCs w:val="24"/>
          <w:lang w:val="en-GB"/>
        </w:rPr>
        <w:t xml:space="preserve"> din </w:t>
      </w:r>
      <w:proofErr w:type="spellStart"/>
      <w:r w:rsidRPr="00486013">
        <w:rPr>
          <w:rFonts w:ascii="Calibri" w:eastAsia="Times New Roman" w:hAnsi="Calibri"/>
          <w:sz w:val="24"/>
          <w:szCs w:val="24"/>
          <w:lang w:val="en-GB"/>
        </w:rPr>
        <w:t>valoarea</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FEDR+BS+contribuţia</w:t>
      </w:r>
      <w:proofErr w:type="spellEnd"/>
      <w:r w:rsidRPr="00486013">
        <w:rPr>
          <w:rFonts w:ascii="Calibri" w:eastAsia="Times New Roman" w:hAnsi="Calibri"/>
          <w:sz w:val="24"/>
          <w:szCs w:val="24"/>
          <w:lang w:val="en-GB"/>
        </w:rPr>
        <w:t xml:space="preserve"> </w:t>
      </w:r>
      <w:proofErr w:type="spellStart"/>
      <w:r w:rsidRPr="00486013">
        <w:rPr>
          <w:rFonts w:ascii="Calibri" w:eastAsia="Times New Roman" w:hAnsi="Calibri"/>
          <w:sz w:val="24"/>
          <w:szCs w:val="24"/>
          <w:lang w:val="en-GB"/>
        </w:rPr>
        <w:t>proprie</w:t>
      </w:r>
      <w:proofErr w:type="spellEnd"/>
      <w:r w:rsidRPr="00486013">
        <w:rPr>
          <w:rFonts w:ascii="Calibri" w:eastAsia="Times New Roman" w:hAnsi="Calibri"/>
          <w:sz w:val="24"/>
          <w:szCs w:val="24"/>
          <w:lang w:val="en-GB"/>
        </w:rPr>
        <w:t xml:space="preserve"> a </w:t>
      </w:r>
      <w:proofErr w:type="spellStart"/>
      <w:r w:rsidRPr="00486013">
        <w:rPr>
          <w:rFonts w:ascii="Calibri" w:eastAsia="Times New Roman" w:hAnsi="Calibri"/>
          <w:sz w:val="24"/>
          <w:szCs w:val="24"/>
          <w:lang w:val="en-GB"/>
        </w:rPr>
        <w:t>solicitantului</w:t>
      </w:r>
      <w:proofErr w:type="spellEnd"/>
      <w:r w:rsidRPr="00486013">
        <w:rPr>
          <w:rFonts w:ascii="Calibri" w:eastAsia="Times New Roman" w:hAnsi="Calibri"/>
          <w:sz w:val="24"/>
          <w:szCs w:val="24"/>
          <w:lang w:val="en-GB"/>
        </w:rPr>
        <w:t>.</w:t>
      </w:r>
      <w:bookmarkEnd w:id="117"/>
    </w:p>
    <w:p w14:paraId="23FDA003" w14:textId="77777777" w:rsidR="00043F9B" w:rsidRPr="00486013" w:rsidRDefault="00043F9B" w:rsidP="00043F9B">
      <w:pPr>
        <w:spacing w:before="0" w:after="0" w:line="259" w:lineRule="auto"/>
        <w:contextualSpacing/>
        <w:jc w:val="both"/>
        <w:rPr>
          <w:rFonts w:asciiTheme="minorHAnsi" w:eastAsia="Times New Roman" w:hAnsiTheme="minorHAnsi" w:cstheme="minorHAnsi"/>
          <w:b/>
          <w:sz w:val="24"/>
          <w:szCs w:val="24"/>
          <w:lang w:val="fr-FR"/>
        </w:rPr>
      </w:pPr>
      <w:proofErr w:type="spellStart"/>
      <w:r w:rsidRPr="00486013">
        <w:rPr>
          <w:rFonts w:asciiTheme="minorHAnsi" w:eastAsia="Times New Roman" w:hAnsiTheme="minorHAnsi" w:cstheme="minorHAnsi"/>
          <w:bCs/>
          <w:sz w:val="24"/>
          <w:szCs w:val="24"/>
          <w:lang w:val="fr-FR"/>
        </w:rPr>
        <w:t>Criteriul</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cu</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privire</w:t>
      </w:r>
      <w:proofErr w:type="spellEnd"/>
      <w:r w:rsidRPr="00486013">
        <w:rPr>
          <w:rFonts w:asciiTheme="minorHAnsi" w:eastAsia="Times New Roman" w:hAnsiTheme="minorHAnsi" w:cstheme="minorHAnsi"/>
          <w:bCs/>
          <w:sz w:val="24"/>
          <w:szCs w:val="24"/>
          <w:lang w:val="fr-FR"/>
        </w:rPr>
        <w:t xml:space="preserve"> la </w:t>
      </w:r>
      <w:proofErr w:type="spellStart"/>
      <w:r w:rsidRPr="00486013">
        <w:rPr>
          <w:rFonts w:asciiTheme="minorHAnsi" w:eastAsia="Times New Roman" w:hAnsiTheme="minorHAnsi" w:cstheme="minorHAnsi"/>
          <w:bCs/>
          <w:sz w:val="24"/>
          <w:szCs w:val="24"/>
          <w:lang w:val="fr-FR"/>
        </w:rPr>
        <w:t>valoarea</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minimă</w:t>
      </w:r>
      <w:proofErr w:type="spellEnd"/>
      <w:r w:rsidRPr="00486013">
        <w:rPr>
          <w:rFonts w:asciiTheme="minorHAnsi" w:eastAsia="Times New Roman" w:hAnsiTheme="minorHAnsi" w:cstheme="minorHAnsi"/>
          <w:bCs/>
          <w:sz w:val="24"/>
          <w:szCs w:val="24"/>
          <w:lang w:val="fr-FR"/>
        </w:rPr>
        <w:t xml:space="preserve"> a </w:t>
      </w:r>
      <w:proofErr w:type="spellStart"/>
      <w:r w:rsidRPr="00486013">
        <w:rPr>
          <w:rFonts w:asciiTheme="minorHAnsi" w:eastAsia="Times New Roman" w:hAnsiTheme="minorHAnsi" w:cstheme="minorHAnsi"/>
          <w:bCs/>
          <w:sz w:val="24"/>
          <w:szCs w:val="24"/>
          <w:lang w:val="fr-FR"/>
        </w:rPr>
        <w:t>investiției</w:t>
      </w:r>
      <w:proofErr w:type="spellEnd"/>
      <w:r w:rsidRPr="00486013">
        <w:rPr>
          <w:rFonts w:asciiTheme="minorHAnsi" w:eastAsia="Times New Roman" w:hAnsiTheme="minorHAnsi" w:cstheme="minorHAnsi"/>
          <w:bCs/>
          <w:sz w:val="24"/>
          <w:szCs w:val="24"/>
          <w:lang w:val="fr-FR"/>
        </w:rPr>
        <w:t xml:space="preserve"> nu se </w:t>
      </w:r>
      <w:proofErr w:type="spellStart"/>
      <w:r w:rsidRPr="00486013">
        <w:rPr>
          <w:rFonts w:asciiTheme="minorHAnsi" w:eastAsia="Times New Roman" w:hAnsiTheme="minorHAnsi" w:cstheme="minorHAnsi"/>
          <w:bCs/>
          <w:sz w:val="24"/>
          <w:szCs w:val="24"/>
          <w:lang w:val="fr-FR"/>
        </w:rPr>
        <w:t>menține</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pe</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perioada</w:t>
      </w:r>
      <w:proofErr w:type="spellEnd"/>
      <w:r w:rsidRPr="00486013">
        <w:rPr>
          <w:rFonts w:asciiTheme="minorHAnsi" w:eastAsia="Times New Roman" w:hAnsiTheme="minorHAnsi" w:cstheme="minorHAnsi"/>
          <w:bCs/>
          <w:sz w:val="24"/>
          <w:szCs w:val="24"/>
          <w:lang w:val="fr-FR"/>
        </w:rPr>
        <w:t xml:space="preserve"> de </w:t>
      </w:r>
      <w:proofErr w:type="spellStart"/>
      <w:r w:rsidRPr="00486013">
        <w:rPr>
          <w:rFonts w:asciiTheme="minorHAnsi" w:eastAsia="Times New Roman" w:hAnsiTheme="minorHAnsi" w:cstheme="minorHAnsi"/>
          <w:bCs/>
          <w:sz w:val="24"/>
          <w:szCs w:val="24"/>
          <w:lang w:val="fr-FR"/>
        </w:rPr>
        <w:t>implementare</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și</w:t>
      </w:r>
      <w:proofErr w:type="spellEnd"/>
      <w:r w:rsidRPr="00486013">
        <w:rPr>
          <w:rFonts w:asciiTheme="minorHAnsi" w:eastAsia="Times New Roman" w:hAnsiTheme="minorHAnsi" w:cstheme="minorHAnsi"/>
          <w:bCs/>
          <w:sz w:val="24"/>
          <w:szCs w:val="24"/>
          <w:lang w:val="fr-FR"/>
        </w:rPr>
        <w:t xml:space="preserve"> </w:t>
      </w:r>
      <w:proofErr w:type="spellStart"/>
      <w:r w:rsidRPr="00486013">
        <w:rPr>
          <w:rFonts w:asciiTheme="minorHAnsi" w:eastAsia="Times New Roman" w:hAnsiTheme="minorHAnsi" w:cstheme="minorHAnsi"/>
          <w:bCs/>
          <w:sz w:val="24"/>
          <w:szCs w:val="24"/>
          <w:lang w:val="fr-FR"/>
        </w:rPr>
        <w:t>durabilitate</w:t>
      </w:r>
      <w:proofErr w:type="spellEnd"/>
      <w:r w:rsidRPr="00486013">
        <w:rPr>
          <w:rFonts w:asciiTheme="minorHAnsi" w:eastAsia="Times New Roman" w:hAnsiTheme="minorHAnsi" w:cstheme="minorHAnsi"/>
          <w:bCs/>
          <w:sz w:val="24"/>
          <w:szCs w:val="24"/>
          <w:lang w:val="fr-FR"/>
        </w:rPr>
        <w:t xml:space="preserve"> a </w:t>
      </w:r>
      <w:proofErr w:type="spellStart"/>
      <w:r w:rsidRPr="00486013">
        <w:rPr>
          <w:rFonts w:asciiTheme="minorHAnsi" w:eastAsia="Times New Roman" w:hAnsiTheme="minorHAnsi" w:cstheme="minorHAnsi"/>
          <w:bCs/>
          <w:sz w:val="24"/>
          <w:szCs w:val="24"/>
          <w:lang w:val="fr-FR"/>
        </w:rPr>
        <w:t>investiției</w:t>
      </w:r>
      <w:proofErr w:type="spellEnd"/>
      <w:r w:rsidRPr="00486013">
        <w:rPr>
          <w:rFonts w:asciiTheme="minorHAnsi" w:eastAsia="Times New Roman" w:hAnsiTheme="minorHAnsi" w:cstheme="minorHAnsi"/>
          <w:bCs/>
          <w:sz w:val="24"/>
          <w:szCs w:val="24"/>
          <w:lang w:val="fr-FR"/>
        </w:rPr>
        <w:t>.</w:t>
      </w:r>
    </w:p>
    <w:p w14:paraId="1F429C07" w14:textId="7F1264B4" w:rsidR="00E61743" w:rsidRPr="00486013" w:rsidRDefault="00043F9B" w:rsidP="00043F9B">
      <w:pPr>
        <w:spacing w:before="0" w:after="0" w:line="256" w:lineRule="auto"/>
        <w:jc w:val="both"/>
        <w:rPr>
          <w:rFonts w:ascii="Calibri" w:hAnsi="Calibri"/>
          <w:sz w:val="24"/>
          <w:szCs w:val="24"/>
          <w:lang w:val="fr-FR"/>
        </w:rPr>
      </w:pP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cazul</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care </w:t>
      </w:r>
      <w:proofErr w:type="spellStart"/>
      <w:r w:rsidRPr="00486013">
        <w:rPr>
          <w:rFonts w:asciiTheme="minorHAnsi" w:hAnsiTheme="minorHAnsi" w:cstheme="minorHAnsi"/>
          <w:sz w:val="24"/>
          <w:szCs w:val="24"/>
          <w:lang w:val="fr-FR"/>
        </w:rPr>
        <w:t>valoarea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eligibilă</w:t>
      </w:r>
      <w:proofErr w:type="spellEnd"/>
      <w:r w:rsidRPr="00486013">
        <w:rPr>
          <w:rFonts w:asciiTheme="minorHAnsi" w:hAnsiTheme="minorHAnsi" w:cstheme="minorHAnsi"/>
          <w:sz w:val="24"/>
          <w:szCs w:val="24"/>
          <w:lang w:val="fr-FR"/>
        </w:rPr>
        <w:t xml:space="preserve"> a </w:t>
      </w:r>
      <w:proofErr w:type="spellStart"/>
      <w:r w:rsidRPr="00486013">
        <w:rPr>
          <w:rFonts w:asciiTheme="minorHAnsi" w:hAnsiTheme="minorHAnsi" w:cstheme="minorHAnsi"/>
          <w:sz w:val="24"/>
          <w:szCs w:val="24"/>
          <w:lang w:val="fr-FR"/>
        </w:rPr>
        <w:t>proiectului</w:t>
      </w:r>
      <w:proofErr w:type="spellEnd"/>
      <w:r w:rsidRPr="00486013">
        <w:rPr>
          <w:rFonts w:asciiTheme="minorHAnsi" w:hAnsiTheme="minorHAnsi" w:cstheme="minorHAnsi"/>
          <w:sz w:val="24"/>
          <w:szCs w:val="24"/>
          <w:lang w:val="fr-FR"/>
        </w:rPr>
        <w:t xml:space="preserve"> este </w:t>
      </w:r>
      <w:proofErr w:type="spellStart"/>
      <w:r w:rsidRPr="00486013">
        <w:rPr>
          <w:rFonts w:asciiTheme="minorHAnsi" w:hAnsiTheme="minorHAnsi" w:cstheme="minorHAnsi"/>
          <w:sz w:val="24"/>
          <w:szCs w:val="24"/>
          <w:lang w:val="fr-FR"/>
        </w:rPr>
        <w:t>inferioară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valorii</w:t>
      </w:r>
      <w:proofErr w:type="spellEnd"/>
      <w:r w:rsidRPr="00486013">
        <w:rPr>
          <w:rFonts w:asciiTheme="minorHAnsi" w:hAnsiTheme="minorHAnsi" w:cstheme="minorHAnsi"/>
          <w:sz w:val="24"/>
          <w:szCs w:val="24"/>
          <w:lang w:val="fr-FR"/>
        </w:rPr>
        <w:t xml:space="preserve"> minime </w:t>
      </w:r>
      <w:proofErr w:type="spellStart"/>
      <w:r w:rsidRPr="00486013">
        <w:rPr>
          <w:rFonts w:asciiTheme="minorHAnsi" w:hAnsiTheme="minorHAnsi" w:cstheme="minorHAnsi"/>
          <w:sz w:val="24"/>
          <w:szCs w:val="24"/>
          <w:lang w:val="fr-FR"/>
        </w:rPr>
        <w:t>stabilite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prin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ghidul</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solicitantului</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finanțare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proiectul</w:t>
      </w:r>
      <w:proofErr w:type="spellEnd"/>
      <w:r w:rsidRPr="00486013">
        <w:rPr>
          <w:rFonts w:asciiTheme="minorHAnsi" w:hAnsiTheme="minorHAnsi" w:cstheme="minorHAnsi"/>
          <w:sz w:val="24"/>
          <w:szCs w:val="24"/>
          <w:lang w:val="fr-FR"/>
        </w:rPr>
        <w:t xml:space="preserve"> se </w:t>
      </w:r>
      <w:proofErr w:type="spellStart"/>
      <w:r w:rsidRPr="00486013">
        <w:rPr>
          <w:rFonts w:asciiTheme="minorHAnsi" w:hAnsiTheme="minorHAnsi" w:cstheme="minorHAnsi"/>
          <w:sz w:val="24"/>
          <w:szCs w:val="24"/>
          <w:lang w:val="fr-FR"/>
        </w:rPr>
        <w:t>respinge</w:t>
      </w:r>
      <w:proofErr w:type="spellEnd"/>
      <w:r w:rsidRPr="00486013">
        <w:rPr>
          <w:rFonts w:asciiTheme="minorHAnsi" w:hAnsiTheme="minorHAnsi" w:cstheme="minorHAnsi"/>
          <w:sz w:val="24"/>
          <w:szCs w:val="24"/>
          <w:lang w:val="fr-FR"/>
        </w:rPr>
        <w:t xml:space="preserve"> de la </w:t>
      </w:r>
      <w:proofErr w:type="spellStart"/>
      <w:r w:rsidRPr="00486013">
        <w:rPr>
          <w:rFonts w:asciiTheme="minorHAnsi" w:hAnsiTheme="minorHAnsi" w:cstheme="minorHAnsi"/>
          <w:sz w:val="24"/>
          <w:szCs w:val="24"/>
          <w:lang w:val="fr-FR"/>
        </w:rPr>
        <w:t>finanțare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fără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solicitare</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clarificări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Dacă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valoarea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maximă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depășește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valoarea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stabilită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prin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ghidul</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solicitantului</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finanțare</w:t>
      </w:r>
      <w:proofErr w:type="spellEnd"/>
      <w:r w:rsidRPr="00486013">
        <w:rPr>
          <w:rFonts w:asciiTheme="minorHAnsi" w:hAnsiTheme="minorHAnsi" w:cstheme="minorHAnsi"/>
          <w:sz w:val="24"/>
          <w:szCs w:val="24"/>
          <w:lang w:val="fr-FR"/>
        </w:rPr>
        <w:t xml:space="preserve">, se pot </w:t>
      </w:r>
      <w:proofErr w:type="spellStart"/>
      <w:r w:rsidRPr="00486013">
        <w:rPr>
          <w:rFonts w:asciiTheme="minorHAnsi" w:hAnsiTheme="minorHAnsi" w:cstheme="minorHAnsi"/>
          <w:sz w:val="24"/>
          <w:szCs w:val="24"/>
          <w:lang w:val="fr-FR"/>
        </w:rPr>
        <w:t>solicita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clarificări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vederea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diminuării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valorii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eligibile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prin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includerea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unor</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cheltuieli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categoria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cheltuielilor</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neeligibile</w:t>
      </w:r>
      <w:proofErr w:type="spellEnd"/>
      <w:r w:rsidRPr="00486013">
        <w:rPr>
          <w:rFonts w:asciiTheme="minorHAnsi" w:hAnsiTheme="minorHAnsi" w:cstheme="minorHAnsi"/>
          <w:sz w:val="24"/>
          <w:szCs w:val="24"/>
          <w:lang w:val="fr-FR"/>
        </w:rPr>
        <w:t>.</w:t>
      </w:r>
    </w:p>
    <w:p w14:paraId="2B0D36D0" w14:textId="0208F185" w:rsidR="00A11E68" w:rsidRPr="00486013" w:rsidRDefault="00A11E68" w:rsidP="00E07D7E">
      <w:pPr>
        <w:pStyle w:val="ListParagraph"/>
        <w:numPr>
          <w:ilvl w:val="0"/>
          <w:numId w:val="53"/>
        </w:numPr>
        <w:spacing w:before="0" w:after="0" w:line="259" w:lineRule="auto"/>
        <w:jc w:val="both"/>
        <w:rPr>
          <w:rFonts w:ascii="Calibri" w:eastAsia="Times New Roman" w:hAnsi="Calibri"/>
          <w:b/>
          <w:sz w:val="24"/>
          <w:szCs w:val="24"/>
          <w:lang w:val="fr-FR"/>
        </w:rPr>
      </w:pPr>
      <w:bookmarkStart w:id="118" w:name="_Hlk129431212"/>
      <w:bookmarkStart w:id="119" w:name="_Hlk100146279"/>
      <w:bookmarkStart w:id="120" w:name="_Hlk104468161"/>
      <w:proofErr w:type="spellStart"/>
      <w:r w:rsidRPr="00486013">
        <w:rPr>
          <w:rFonts w:ascii="Calibri" w:eastAsia="Times New Roman" w:hAnsi="Calibri"/>
          <w:b/>
          <w:sz w:val="24"/>
          <w:szCs w:val="24"/>
          <w:lang w:val="fr-FR"/>
        </w:rPr>
        <w:t>Perioada</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implementare</w:t>
      </w:r>
      <w:proofErr w:type="spellEnd"/>
      <w:r w:rsidRPr="00486013">
        <w:rPr>
          <w:rFonts w:ascii="Calibri" w:eastAsia="Times New Roman" w:hAnsi="Calibri"/>
          <w:b/>
          <w:sz w:val="24"/>
          <w:szCs w:val="24"/>
          <w:lang w:val="fr-FR"/>
        </w:rPr>
        <w:t xml:space="preserve"> a </w:t>
      </w:r>
      <w:proofErr w:type="spellStart"/>
      <w:r w:rsidRPr="00486013">
        <w:rPr>
          <w:rFonts w:ascii="Calibri" w:eastAsia="Times New Roman" w:hAnsi="Calibri"/>
          <w:b/>
          <w:sz w:val="24"/>
          <w:szCs w:val="24"/>
          <w:lang w:val="fr-FR"/>
        </w:rPr>
        <w:t>activităților</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proiectului</w:t>
      </w:r>
      <w:proofErr w:type="spellEnd"/>
      <w:r w:rsidRPr="00486013">
        <w:rPr>
          <w:rFonts w:ascii="Calibri" w:eastAsia="Times New Roman" w:hAnsi="Calibri"/>
          <w:b/>
          <w:sz w:val="24"/>
          <w:szCs w:val="24"/>
          <w:lang w:val="fr-FR"/>
        </w:rPr>
        <w:t xml:space="preserve"> nu </w:t>
      </w:r>
      <w:proofErr w:type="spellStart"/>
      <w:r w:rsidRPr="00486013">
        <w:rPr>
          <w:rFonts w:ascii="Calibri" w:eastAsia="Times New Roman" w:hAnsi="Calibri"/>
          <w:b/>
          <w:sz w:val="24"/>
          <w:szCs w:val="24"/>
          <w:lang w:val="fr-FR"/>
        </w:rPr>
        <w:t>depășește</w:t>
      </w:r>
      <w:proofErr w:type="spellEnd"/>
      <w:r w:rsidRPr="00486013">
        <w:rPr>
          <w:rFonts w:ascii="Calibri" w:eastAsia="Times New Roman" w:hAnsi="Calibri"/>
          <w:b/>
          <w:sz w:val="24"/>
          <w:szCs w:val="24"/>
          <w:lang w:val="fr-FR"/>
        </w:rPr>
        <w:t xml:space="preserve"> 31 </w:t>
      </w:r>
      <w:proofErr w:type="spellStart"/>
      <w:r w:rsidRPr="00486013">
        <w:rPr>
          <w:rFonts w:ascii="Calibri" w:eastAsia="Times New Roman" w:hAnsi="Calibri"/>
          <w:b/>
          <w:sz w:val="24"/>
          <w:szCs w:val="24"/>
          <w:lang w:val="fr-FR"/>
        </w:rPr>
        <w:t>decembrie</w:t>
      </w:r>
      <w:proofErr w:type="spellEnd"/>
      <w:r w:rsidRPr="00486013">
        <w:rPr>
          <w:rFonts w:ascii="Calibri" w:eastAsia="Times New Roman" w:hAnsi="Calibri"/>
          <w:b/>
          <w:sz w:val="24"/>
          <w:szCs w:val="24"/>
          <w:lang w:val="fr-FR"/>
        </w:rPr>
        <w:t xml:space="preserve"> 2029</w:t>
      </w:r>
    </w:p>
    <w:p w14:paraId="34FC850E" w14:textId="77777777" w:rsidR="00A11E68" w:rsidRPr="00486013" w:rsidRDefault="00A11E68" w:rsidP="00A11E68">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Perioada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implementare</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activităţilor</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proiectului</w:t>
      </w:r>
      <w:proofErr w:type="spellEnd"/>
      <w:r w:rsidRPr="00486013">
        <w:rPr>
          <w:rFonts w:ascii="Calibri" w:eastAsia="Times New Roman" w:hAnsi="Calibri"/>
          <w:sz w:val="24"/>
          <w:szCs w:val="24"/>
          <w:lang w:val="fr-FR"/>
        </w:rPr>
        <w:t xml:space="preserve"> se </w:t>
      </w:r>
      <w:proofErr w:type="spellStart"/>
      <w:r w:rsidRPr="00486013">
        <w:rPr>
          <w:rFonts w:ascii="Calibri" w:eastAsia="Times New Roman" w:hAnsi="Calibri"/>
          <w:sz w:val="24"/>
          <w:szCs w:val="24"/>
          <w:lang w:val="fr-FR"/>
        </w:rPr>
        <w:t>referă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atât</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activitățile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realizate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înainte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depunerea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cât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la </w:t>
      </w:r>
      <w:proofErr w:type="spellStart"/>
      <w:r w:rsidRPr="00486013">
        <w:rPr>
          <w:rFonts w:ascii="Calibri" w:eastAsia="Times New Roman" w:hAnsi="Calibri"/>
          <w:sz w:val="24"/>
          <w:szCs w:val="24"/>
          <w:lang w:val="fr-FR"/>
        </w:rPr>
        <w:t>activitățile</w:t>
      </w:r>
      <w:proofErr w:type="spellEnd"/>
      <w:r w:rsidRPr="00486013">
        <w:rPr>
          <w:rFonts w:ascii="Calibri" w:eastAsia="Times New Roman" w:hAnsi="Calibri"/>
          <w:sz w:val="24"/>
          <w:szCs w:val="24"/>
          <w:lang w:val="fr-FR"/>
        </w:rPr>
        <w:t xml:space="preserve"> ce </w:t>
      </w:r>
      <w:proofErr w:type="spellStart"/>
      <w:r w:rsidRPr="00486013">
        <w:rPr>
          <w:rFonts w:ascii="Calibri" w:eastAsia="Times New Roman" w:hAnsi="Calibri"/>
          <w:sz w:val="24"/>
          <w:szCs w:val="24"/>
          <w:lang w:val="fr-FR"/>
        </w:rPr>
        <w:t>urmează</w:t>
      </w:r>
      <w:proofErr w:type="spellEnd"/>
      <w:r w:rsidRPr="00486013">
        <w:rPr>
          <w:rFonts w:ascii="Calibri" w:eastAsia="Times New Roman" w:hAnsi="Calibri"/>
          <w:sz w:val="24"/>
          <w:szCs w:val="24"/>
          <w:lang w:val="fr-FR"/>
        </w:rPr>
        <w:t xml:space="preserve"> a fi </w:t>
      </w:r>
      <w:proofErr w:type="spellStart"/>
      <w:r w:rsidRPr="00486013">
        <w:rPr>
          <w:rFonts w:ascii="Calibri" w:eastAsia="Times New Roman" w:hAnsi="Calibri"/>
          <w:sz w:val="24"/>
          <w:szCs w:val="24"/>
          <w:lang w:val="fr-FR"/>
        </w:rPr>
        <w:t>realizate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după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momentul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lastRenderedPageBreak/>
        <w:t>contractării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proiectului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Solicitantul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trebuie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prevadă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mod </w:t>
      </w:r>
      <w:proofErr w:type="spellStart"/>
      <w:r w:rsidRPr="00486013">
        <w:rPr>
          <w:rFonts w:ascii="Calibri" w:eastAsia="Times New Roman" w:hAnsi="Calibri"/>
          <w:sz w:val="24"/>
          <w:szCs w:val="24"/>
          <w:lang w:val="fr-FR"/>
        </w:rPr>
        <w:t>realist</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perioada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implementare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pentru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fiecare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activitate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parte, </w:t>
      </w:r>
      <w:proofErr w:type="spellStart"/>
      <w:r w:rsidRPr="00486013">
        <w:rPr>
          <w:rFonts w:ascii="Calibri" w:eastAsia="Times New Roman" w:hAnsi="Calibri"/>
          <w:sz w:val="24"/>
          <w:szCs w:val="24"/>
          <w:lang w:val="fr-FR"/>
        </w:rPr>
        <w:t>luând</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în</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considerare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specificul</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fiecărei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activități</w:t>
      </w:r>
      <w:proofErr w:type="spellEnd"/>
      <w:r w:rsidRPr="00486013">
        <w:rPr>
          <w:rFonts w:ascii="Calibri" w:eastAsia="Times New Roman" w:hAnsi="Calibri"/>
          <w:sz w:val="24"/>
          <w:szCs w:val="24"/>
          <w:lang w:val="fr-FR"/>
        </w:rPr>
        <w:t xml:space="preserve">. </w:t>
      </w:r>
    </w:p>
    <w:p w14:paraId="56894C77" w14:textId="77777777" w:rsidR="00A11E68" w:rsidRPr="00486013" w:rsidRDefault="00A11E68" w:rsidP="00A11E68">
      <w:pPr>
        <w:spacing w:before="0" w:after="0" w:line="259" w:lineRule="auto"/>
        <w:jc w:val="both"/>
        <w:rPr>
          <w:rFonts w:ascii="Calibri" w:hAnsi="Calibri"/>
          <w:sz w:val="24"/>
          <w:szCs w:val="24"/>
          <w:lang w:val="fr-FR"/>
        </w:rPr>
      </w:pPr>
    </w:p>
    <w:p w14:paraId="6C475E06" w14:textId="3E230692" w:rsidR="00A11E68" w:rsidRPr="00486013" w:rsidRDefault="00A11E68" w:rsidP="00A11E68">
      <w:pPr>
        <w:spacing w:before="0" w:after="0" w:line="259" w:lineRule="auto"/>
        <w:jc w:val="both"/>
        <w:rPr>
          <w:rFonts w:ascii="Calibri" w:eastAsia="Times New Roman" w:hAnsi="Calibri"/>
          <w:sz w:val="24"/>
          <w:szCs w:val="24"/>
          <w:lang w:val="fr-FR"/>
        </w:rPr>
      </w:pP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conformitate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Hotărârea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Guvernului</w:t>
      </w:r>
      <w:proofErr w:type="spellEnd"/>
      <w:r w:rsidRPr="00486013">
        <w:rPr>
          <w:rFonts w:ascii="Calibri" w:hAnsi="Calibri"/>
          <w:sz w:val="24"/>
          <w:szCs w:val="24"/>
          <w:lang w:val="fr-FR"/>
        </w:rPr>
        <w:t xml:space="preserve"> nr. 873/2022 </w:t>
      </w:r>
      <w:proofErr w:type="spellStart"/>
      <w:r w:rsidR="00633EB1" w:rsidRPr="00486013">
        <w:rPr>
          <w:rFonts w:ascii="Calibri" w:hAnsi="Calibri"/>
          <w:sz w:val="24"/>
          <w:szCs w:val="24"/>
          <w:lang w:val="fr-FR"/>
        </w:rPr>
        <w:t>pentru</w:t>
      </w:r>
      <w:proofErr w:type="spellEnd"/>
      <w:r w:rsidR="00633EB1" w:rsidRPr="00486013">
        <w:rPr>
          <w:rFonts w:ascii="Calibri" w:hAnsi="Calibri"/>
          <w:sz w:val="24"/>
          <w:szCs w:val="24"/>
          <w:lang w:val="fr-FR"/>
        </w:rPr>
        <w:t xml:space="preserve"> </w:t>
      </w:r>
      <w:proofErr w:type="spellStart"/>
      <w:r w:rsidR="00633EB1" w:rsidRPr="00486013">
        <w:rPr>
          <w:rFonts w:ascii="Calibri" w:hAnsi="Calibri"/>
          <w:sz w:val="24"/>
          <w:szCs w:val="24"/>
          <w:lang w:val="fr-FR"/>
        </w:rPr>
        <w:t>stabilirea</w:t>
      </w:r>
      <w:proofErr w:type="spellEnd"/>
      <w:r w:rsidR="00633EB1" w:rsidRPr="00486013">
        <w:rPr>
          <w:rFonts w:ascii="Calibri" w:hAnsi="Calibri"/>
          <w:sz w:val="24"/>
          <w:szCs w:val="24"/>
          <w:lang w:val="fr-FR"/>
        </w:rPr>
        <w:t xml:space="preserve"> </w:t>
      </w:r>
      <w:proofErr w:type="spellStart"/>
      <w:r w:rsidR="00633EB1" w:rsidRPr="00486013">
        <w:rPr>
          <w:rFonts w:ascii="Calibri" w:hAnsi="Calibri"/>
          <w:sz w:val="24"/>
          <w:szCs w:val="24"/>
          <w:lang w:val="fr-FR"/>
        </w:rPr>
        <w:t>cadrului</w:t>
      </w:r>
      <w:proofErr w:type="spellEnd"/>
      <w:r w:rsidR="00633EB1" w:rsidRPr="00486013">
        <w:rPr>
          <w:rFonts w:ascii="Calibri" w:hAnsi="Calibri"/>
          <w:sz w:val="24"/>
          <w:szCs w:val="24"/>
          <w:lang w:val="fr-FR"/>
        </w:rPr>
        <w:t xml:space="preserve"> </w:t>
      </w:r>
      <w:proofErr w:type="spellStart"/>
      <w:r w:rsidR="00633EB1" w:rsidRPr="00486013">
        <w:rPr>
          <w:rFonts w:ascii="Calibri" w:hAnsi="Calibri"/>
          <w:sz w:val="24"/>
          <w:szCs w:val="24"/>
          <w:lang w:val="fr-FR"/>
        </w:rPr>
        <w:t>legal</w:t>
      </w:r>
      <w:proofErr w:type="spellEnd"/>
      <w:r w:rsidR="00633EB1"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eligibilitatea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cheltuielilor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efectuate</w:t>
      </w:r>
      <w:proofErr w:type="spellEnd"/>
      <w:r w:rsidRPr="00486013">
        <w:rPr>
          <w:rFonts w:ascii="Calibri" w:hAnsi="Calibri"/>
          <w:sz w:val="24"/>
          <w:szCs w:val="24"/>
          <w:lang w:val="fr-FR"/>
        </w:rPr>
        <w:t xml:space="preserve"> </w:t>
      </w:r>
      <w:r w:rsidR="00633EB1" w:rsidRPr="00486013">
        <w:rPr>
          <w:rFonts w:ascii="Calibri" w:hAnsi="Calibri"/>
          <w:sz w:val="24"/>
          <w:szCs w:val="24"/>
          <w:lang w:val="fr-FR"/>
        </w:rPr>
        <w:t xml:space="preserve">de </w:t>
      </w:r>
      <w:proofErr w:type="spellStart"/>
      <w:r w:rsidR="00633EB1" w:rsidRPr="00486013">
        <w:rPr>
          <w:rFonts w:ascii="Calibri" w:hAnsi="Calibri"/>
          <w:sz w:val="24"/>
          <w:szCs w:val="24"/>
          <w:lang w:val="fr-FR"/>
        </w:rPr>
        <w:t>beneficiar</w:t>
      </w:r>
      <w:proofErr w:type="spellEnd"/>
      <w:r w:rsidR="00633EB1"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cadrul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operaţiunilor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finanţate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perioada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programare</w:t>
      </w:r>
      <w:proofErr w:type="spellEnd"/>
      <w:r w:rsidRPr="00486013">
        <w:rPr>
          <w:rFonts w:ascii="Calibri" w:hAnsi="Calibri"/>
          <w:sz w:val="24"/>
          <w:szCs w:val="24"/>
          <w:lang w:val="fr-FR"/>
        </w:rPr>
        <w:t xml:space="preserve"> 2021—2027 </w:t>
      </w:r>
      <w:proofErr w:type="spellStart"/>
      <w:r w:rsidRPr="00486013">
        <w:rPr>
          <w:rFonts w:ascii="Calibri" w:hAnsi="Calibri"/>
          <w:sz w:val="24"/>
          <w:szCs w:val="24"/>
          <w:lang w:val="fr-FR"/>
        </w:rPr>
        <w:t>prin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Fondul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european</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dezvoltare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regională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Fondul</w:t>
      </w:r>
      <w:proofErr w:type="spellEnd"/>
      <w:r w:rsidRPr="00486013">
        <w:rPr>
          <w:rFonts w:ascii="Calibri" w:hAnsi="Calibri"/>
          <w:sz w:val="24"/>
          <w:szCs w:val="24"/>
          <w:lang w:val="fr-FR"/>
        </w:rPr>
        <w:t xml:space="preserve"> social </w:t>
      </w:r>
      <w:proofErr w:type="spellStart"/>
      <w:r w:rsidRPr="00486013">
        <w:rPr>
          <w:rFonts w:ascii="Calibri" w:hAnsi="Calibri"/>
          <w:sz w:val="24"/>
          <w:szCs w:val="24"/>
          <w:lang w:val="fr-FR"/>
        </w:rPr>
        <w:t>european</w:t>
      </w:r>
      <w:proofErr w:type="spellEnd"/>
      <w:r w:rsidRPr="00486013">
        <w:rPr>
          <w:rFonts w:ascii="Calibri" w:hAnsi="Calibri"/>
          <w:sz w:val="24"/>
          <w:szCs w:val="24"/>
          <w:lang w:val="fr-FR"/>
        </w:rPr>
        <w:t xml:space="preserve"> Plus, </w:t>
      </w:r>
      <w:proofErr w:type="spellStart"/>
      <w:r w:rsidRPr="00486013">
        <w:rPr>
          <w:rFonts w:ascii="Calibri" w:hAnsi="Calibri"/>
          <w:sz w:val="24"/>
          <w:szCs w:val="24"/>
          <w:lang w:val="fr-FR"/>
        </w:rPr>
        <w:t>Fondul</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coeziune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Fondul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pentru</w:t>
      </w:r>
      <w:proofErr w:type="spellEnd"/>
      <w:r w:rsidRPr="00486013">
        <w:rPr>
          <w:rFonts w:ascii="Calibri" w:hAnsi="Calibri"/>
          <w:sz w:val="24"/>
          <w:szCs w:val="24"/>
          <w:lang w:val="fr-FR"/>
        </w:rPr>
        <w:t xml:space="preserve"> o </w:t>
      </w:r>
      <w:proofErr w:type="spellStart"/>
      <w:r w:rsidRPr="00486013">
        <w:rPr>
          <w:rFonts w:ascii="Calibri" w:hAnsi="Calibri"/>
          <w:sz w:val="24"/>
          <w:szCs w:val="24"/>
          <w:lang w:val="fr-FR"/>
        </w:rPr>
        <w:t>tranziție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justă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una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dintre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condițiile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eligibilitate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cheltuielilor</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referă</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angajarea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plata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cheltuielilor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condiţiile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legii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între</w:t>
      </w:r>
      <w:proofErr w:type="spellEnd"/>
      <w:r w:rsidRPr="00486013">
        <w:rPr>
          <w:rFonts w:ascii="Calibri" w:hAnsi="Calibri"/>
          <w:sz w:val="24"/>
          <w:szCs w:val="24"/>
          <w:lang w:val="fr-FR"/>
        </w:rPr>
        <w:t xml:space="preserve"> 1 </w:t>
      </w:r>
      <w:proofErr w:type="spellStart"/>
      <w:r w:rsidRPr="00486013">
        <w:rPr>
          <w:rFonts w:ascii="Calibri" w:hAnsi="Calibri"/>
          <w:sz w:val="24"/>
          <w:szCs w:val="24"/>
          <w:lang w:val="fr-FR"/>
        </w:rPr>
        <w:t>ianuarie</w:t>
      </w:r>
      <w:proofErr w:type="spellEnd"/>
      <w:r w:rsidRPr="00486013">
        <w:rPr>
          <w:rFonts w:ascii="Calibri" w:hAnsi="Calibri"/>
          <w:sz w:val="24"/>
          <w:szCs w:val="24"/>
          <w:lang w:val="fr-FR"/>
        </w:rPr>
        <w:t xml:space="preserve"> 2021 </w:t>
      </w:r>
      <w:proofErr w:type="spellStart"/>
      <w:r w:rsidRPr="00486013">
        <w:rPr>
          <w:rFonts w:ascii="Calibri" w:hAnsi="Calibri"/>
          <w:sz w:val="24"/>
          <w:szCs w:val="24"/>
          <w:lang w:val="fr-FR"/>
        </w:rPr>
        <w:t>şi</w:t>
      </w:r>
      <w:proofErr w:type="spellEnd"/>
      <w:r w:rsidRPr="00486013">
        <w:rPr>
          <w:rFonts w:ascii="Calibri" w:hAnsi="Calibri"/>
          <w:sz w:val="24"/>
          <w:szCs w:val="24"/>
          <w:lang w:val="fr-FR"/>
        </w:rPr>
        <w:t xml:space="preserve"> 31 </w:t>
      </w:r>
      <w:proofErr w:type="spellStart"/>
      <w:r w:rsidRPr="00486013">
        <w:rPr>
          <w:rFonts w:ascii="Calibri" w:hAnsi="Calibri"/>
          <w:sz w:val="24"/>
          <w:szCs w:val="24"/>
          <w:lang w:val="fr-FR"/>
        </w:rPr>
        <w:t>decembrie</w:t>
      </w:r>
      <w:proofErr w:type="spellEnd"/>
      <w:r w:rsidRPr="00486013">
        <w:rPr>
          <w:rFonts w:ascii="Calibri" w:hAnsi="Calibri"/>
          <w:sz w:val="24"/>
          <w:szCs w:val="24"/>
          <w:lang w:val="fr-FR"/>
        </w:rPr>
        <w:t xml:space="preserve"> 2029,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respectarea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perioadei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implementare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stabilite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contractul</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finanţare</w:t>
      </w:r>
      <w:proofErr w:type="spellEnd"/>
      <w:r w:rsidRPr="00486013">
        <w:rPr>
          <w:rFonts w:ascii="Calibri" w:hAnsi="Calibri"/>
          <w:sz w:val="24"/>
          <w:szCs w:val="24"/>
          <w:lang w:val="fr-FR"/>
        </w:rPr>
        <w:t>.</w:t>
      </w:r>
    </w:p>
    <w:p w14:paraId="19025129" w14:textId="7FDC6710" w:rsidR="00E12457" w:rsidRPr="00486013" w:rsidRDefault="00A11E68" w:rsidP="00C40FC5">
      <w:pPr>
        <w:spacing w:before="0" w:after="0" w:line="259" w:lineRule="auto"/>
        <w:jc w:val="both"/>
        <w:rPr>
          <w:rFonts w:ascii="Calibri" w:eastAsia="Times New Roman" w:hAnsi="Calibri"/>
          <w:sz w:val="24"/>
          <w:szCs w:val="24"/>
          <w:lang w:val="fr-FR"/>
        </w:rPr>
      </w:pPr>
      <w:proofErr w:type="spellStart"/>
      <w:r w:rsidRPr="00486013">
        <w:rPr>
          <w:rFonts w:ascii="Calibri" w:eastAsia="Times New Roman" w:hAnsi="Calibri"/>
          <w:sz w:val="24"/>
          <w:szCs w:val="24"/>
          <w:lang w:val="fr-FR"/>
        </w:rPr>
        <w:t>Perioada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implementare</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proiectului</w:t>
      </w:r>
      <w:proofErr w:type="spellEnd"/>
      <w:r w:rsidRPr="00486013">
        <w:rPr>
          <w:rFonts w:ascii="Calibri" w:eastAsia="Times New Roman" w:hAnsi="Calibri"/>
          <w:sz w:val="24"/>
          <w:szCs w:val="24"/>
          <w:lang w:val="fr-FR"/>
        </w:rPr>
        <w:t xml:space="preserve"> nu va </w:t>
      </w:r>
      <w:proofErr w:type="spellStart"/>
      <w:r w:rsidRPr="00486013">
        <w:rPr>
          <w:rFonts w:ascii="Calibri" w:eastAsia="Times New Roman" w:hAnsi="Calibri"/>
          <w:sz w:val="24"/>
          <w:szCs w:val="24"/>
          <w:lang w:val="fr-FR"/>
        </w:rPr>
        <w:t>include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perioada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procesarea</w:t>
      </w:r>
      <w:proofErr w:type="spellEnd"/>
      <w:r w:rsidRPr="00486013">
        <w:rPr>
          <w:rFonts w:ascii="Calibri" w:eastAsia="Times New Roman" w:hAnsi="Calibri"/>
          <w:sz w:val="24"/>
          <w:szCs w:val="24"/>
          <w:lang w:val="fr-FR"/>
        </w:rPr>
        <w:t xml:space="preserve"> a </w:t>
      </w:r>
      <w:proofErr w:type="spellStart"/>
      <w:r w:rsidRPr="00486013">
        <w:rPr>
          <w:rFonts w:ascii="Calibri" w:eastAsia="Times New Roman" w:hAnsi="Calibri"/>
          <w:sz w:val="24"/>
          <w:szCs w:val="24"/>
          <w:lang w:val="fr-FR"/>
        </w:rPr>
        <w:t>cererii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rambursare</w:t>
      </w:r>
      <w:proofErr w:type="spellEnd"/>
      <w:r w:rsidRPr="00486013">
        <w:rPr>
          <w:rFonts w:ascii="Calibri" w:eastAsia="Times New Roman" w:hAnsi="Calibri"/>
          <w:sz w:val="24"/>
          <w:szCs w:val="24"/>
          <w:lang w:val="fr-FR"/>
        </w:rPr>
        <w:t xml:space="preserve"> finale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efectuarea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plății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aferente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acesteia</w:t>
      </w:r>
      <w:proofErr w:type="spellEnd"/>
      <w:r w:rsidRPr="00486013">
        <w:rPr>
          <w:rFonts w:ascii="Calibri" w:eastAsia="Times New Roman" w:hAnsi="Calibri"/>
          <w:sz w:val="24"/>
          <w:szCs w:val="24"/>
          <w:lang w:val="fr-FR"/>
        </w:rPr>
        <w:t>.</w:t>
      </w:r>
      <w:bookmarkEnd w:id="118"/>
      <w:bookmarkEnd w:id="119"/>
    </w:p>
    <w:p w14:paraId="456AC7B9" w14:textId="77777777" w:rsidR="00C40FC5" w:rsidRPr="00486013" w:rsidRDefault="00C40FC5" w:rsidP="00C40FC5">
      <w:pPr>
        <w:spacing w:before="0" w:after="0" w:line="259" w:lineRule="auto"/>
        <w:jc w:val="both"/>
        <w:rPr>
          <w:rFonts w:ascii="Calibri" w:eastAsia="Times New Roman" w:hAnsi="Calibri"/>
          <w:sz w:val="24"/>
          <w:szCs w:val="24"/>
          <w:lang w:val="fr-FR"/>
        </w:rPr>
      </w:pPr>
    </w:p>
    <w:p w14:paraId="7B05E21C" w14:textId="1D49520A" w:rsidR="00A11E68" w:rsidRPr="00486013" w:rsidRDefault="00937FBB" w:rsidP="00E07D7E">
      <w:pPr>
        <w:pStyle w:val="ListParagraph"/>
        <w:numPr>
          <w:ilvl w:val="0"/>
          <w:numId w:val="53"/>
        </w:numPr>
        <w:spacing w:before="0" w:after="0" w:line="259" w:lineRule="auto"/>
        <w:jc w:val="both"/>
        <w:rPr>
          <w:rFonts w:ascii="Calibri" w:hAnsi="Calibri"/>
          <w:b/>
          <w:bCs/>
          <w:sz w:val="24"/>
          <w:szCs w:val="24"/>
          <w:lang w:val="fr-FR"/>
        </w:rPr>
      </w:pPr>
      <w:bookmarkStart w:id="121" w:name="_Hlk129431230"/>
      <w:proofErr w:type="spellStart"/>
      <w:r w:rsidRPr="00486013">
        <w:rPr>
          <w:rFonts w:ascii="Calibri" w:hAnsi="Calibri"/>
          <w:b/>
          <w:bCs/>
          <w:sz w:val="24"/>
          <w:szCs w:val="24"/>
          <w:lang w:val="fr-FR"/>
        </w:rPr>
        <w:t>P</w:t>
      </w:r>
      <w:r w:rsidR="00A11E68" w:rsidRPr="00486013">
        <w:rPr>
          <w:rFonts w:ascii="Calibri" w:hAnsi="Calibri"/>
          <w:b/>
          <w:bCs/>
          <w:sz w:val="24"/>
          <w:szCs w:val="24"/>
          <w:lang w:val="fr-FR"/>
        </w:rPr>
        <w:t>roiectul</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respectă</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principiile</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privind</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dezvoltarea</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durabilă</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egalitatea</w:t>
      </w:r>
      <w:proofErr w:type="spellEnd"/>
      <w:r w:rsidR="00A11E68" w:rsidRPr="00486013">
        <w:rPr>
          <w:rFonts w:ascii="Calibri" w:hAnsi="Calibri"/>
          <w:b/>
          <w:bCs/>
          <w:sz w:val="24"/>
          <w:szCs w:val="24"/>
          <w:lang w:val="fr-FR"/>
        </w:rPr>
        <w:t xml:space="preserve"> de </w:t>
      </w:r>
      <w:proofErr w:type="spellStart"/>
      <w:r w:rsidR="00A11E68" w:rsidRPr="00486013">
        <w:rPr>
          <w:rFonts w:ascii="Calibri" w:hAnsi="Calibri"/>
          <w:b/>
          <w:bCs/>
          <w:sz w:val="24"/>
          <w:szCs w:val="24"/>
          <w:lang w:val="fr-FR"/>
        </w:rPr>
        <w:t>șanse</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gen</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nediscriminarea</w:t>
      </w:r>
      <w:proofErr w:type="spellEnd"/>
      <w:r w:rsidR="00A11E68" w:rsidRPr="00486013">
        <w:rPr>
          <w:rFonts w:ascii="Calibri" w:hAnsi="Calibri"/>
          <w:b/>
          <w:bCs/>
          <w:sz w:val="24"/>
          <w:szCs w:val="24"/>
          <w:lang w:val="fr-FR"/>
        </w:rPr>
        <w:t xml:space="preserve"> si </w:t>
      </w:r>
      <w:proofErr w:type="spellStart"/>
      <w:r w:rsidR="00A11E68" w:rsidRPr="00486013">
        <w:rPr>
          <w:rFonts w:ascii="Calibri" w:hAnsi="Calibri"/>
          <w:b/>
          <w:bCs/>
          <w:sz w:val="24"/>
          <w:szCs w:val="24"/>
          <w:lang w:val="fr-FR"/>
        </w:rPr>
        <w:t>accesibilitatea</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pentru</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persoanele</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cu</w:t>
      </w:r>
      <w:proofErr w:type="spellEnd"/>
      <w:r w:rsidR="00A11E68" w:rsidRPr="00486013">
        <w:rPr>
          <w:rFonts w:ascii="Calibri" w:hAnsi="Calibri"/>
          <w:b/>
          <w:bCs/>
          <w:sz w:val="24"/>
          <w:szCs w:val="24"/>
          <w:lang w:val="fr-FR"/>
        </w:rPr>
        <w:t xml:space="preserve"> </w:t>
      </w:r>
      <w:proofErr w:type="spellStart"/>
      <w:r w:rsidR="00A11E68" w:rsidRPr="00486013">
        <w:rPr>
          <w:rFonts w:ascii="Calibri" w:hAnsi="Calibri"/>
          <w:b/>
          <w:bCs/>
          <w:sz w:val="24"/>
          <w:szCs w:val="24"/>
          <w:lang w:val="fr-FR"/>
        </w:rPr>
        <w:t>dizabilităti</w:t>
      </w:r>
      <w:proofErr w:type="spellEnd"/>
    </w:p>
    <w:bookmarkEnd w:id="121"/>
    <w:p w14:paraId="44C4374F" w14:textId="77777777" w:rsidR="00600769" w:rsidRPr="00486013" w:rsidRDefault="00600769" w:rsidP="00600769">
      <w:pPr>
        <w:spacing w:before="0" w:after="0" w:line="259" w:lineRule="auto"/>
        <w:jc w:val="both"/>
        <w:rPr>
          <w:rFonts w:asciiTheme="minorHAnsi" w:eastAsia="Times New Roman" w:hAnsiTheme="minorHAnsi" w:cstheme="minorHAnsi"/>
          <w:sz w:val="24"/>
          <w:szCs w:val="24"/>
          <w:lang w:val="fr-FR"/>
        </w:rPr>
      </w:pPr>
      <w:proofErr w:type="spellStart"/>
      <w:r w:rsidRPr="00486013">
        <w:rPr>
          <w:rFonts w:asciiTheme="minorHAnsi" w:eastAsia="Times New Roman" w:hAnsiTheme="minorHAnsi" w:cstheme="minorHAnsi"/>
          <w:sz w:val="24"/>
          <w:szCs w:val="24"/>
          <w:lang w:val="fr-FR"/>
        </w:rPr>
        <w:t>În</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procesul</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pregătire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contractare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implementare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şi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valabilitate</w:t>
      </w:r>
      <w:proofErr w:type="spellEnd"/>
      <w:r w:rsidRPr="00486013">
        <w:rPr>
          <w:rFonts w:asciiTheme="minorHAnsi" w:eastAsia="Times New Roman" w:hAnsiTheme="minorHAnsi" w:cstheme="minorHAnsi"/>
          <w:sz w:val="24"/>
          <w:szCs w:val="24"/>
          <w:lang w:val="fr-FR"/>
        </w:rPr>
        <w:t xml:space="preserve"> a </w:t>
      </w:r>
      <w:proofErr w:type="spellStart"/>
      <w:r w:rsidRPr="00486013">
        <w:rPr>
          <w:rFonts w:asciiTheme="minorHAnsi" w:eastAsia="Times New Roman" w:hAnsiTheme="minorHAnsi" w:cstheme="minorHAnsi"/>
          <w:sz w:val="24"/>
          <w:szCs w:val="24"/>
          <w:lang w:val="fr-FR"/>
        </w:rPr>
        <w:t>contractului</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finanţare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solicitantul</w:t>
      </w:r>
      <w:proofErr w:type="spellEnd"/>
      <w:r w:rsidRPr="00486013">
        <w:rPr>
          <w:rFonts w:asciiTheme="minorHAnsi" w:eastAsia="Times New Roman" w:hAnsiTheme="minorHAnsi" w:cstheme="minorHAnsi"/>
          <w:sz w:val="24"/>
          <w:szCs w:val="24"/>
          <w:lang w:val="fr-FR"/>
        </w:rPr>
        <w:t xml:space="preserve"> a </w:t>
      </w:r>
      <w:proofErr w:type="spellStart"/>
      <w:r w:rsidRPr="00486013">
        <w:rPr>
          <w:rFonts w:asciiTheme="minorHAnsi" w:eastAsia="Times New Roman" w:hAnsiTheme="minorHAnsi" w:cstheme="minorHAnsi"/>
          <w:sz w:val="24"/>
          <w:szCs w:val="24"/>
          <w:lang w:val="fr-FR"/>
        </w:rPr>
        <w:t>respectat</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şi</w:t>
      </w:r>
      <w:proofErr w:type="spellEnd"/>
      <w:r w:rsidRPr="00486013">
        <w:rPr>
          <w:rFonts w:asciiTheme="minorHAnsi" w:eastAsia="Times New Roman" w:hAnsiTheme="minorHAnsi" w:cstheme="minorHAnsi"/>
          <w:sz w:val="24"/>
          <w:szCs w:val="24"/>
          <w:lang w:val="fr-FR"/>
        </w:rPr>
        <w:t xml:space="preserve"> va </w:t>
      </w:r>
      <w:proofErr w:type="gramStart"/>
      <w:r w:rsidRPr="00486013">
        <w:rPr>
          <w:rFonts w:asciiTheme="minorHAnsi" w:eastAsia="Times New Roman" w:hAnsiTheme="minorHAnsi" w:cstheme="minorHAnsi"/>
          <w:sz w:val="24"/>
          <w:szCs w:val="24"/>
          <w:lang w:val="fr-FR"/>
        </w:rPr>
        <w:t>respecta:</w:t>
      </w:r>
      <w:proofErr w:type="gramEnd"/>
    </w:p>
    <w:p w14:paraId="368A9835" w14:textId="77777777" w:rsidR="00600769" w:rsidRPr="00486013"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486013">
        <w:rPr>
          <w:rFonts w:asciiTheme="minorHAnsi" w:eastAsia="Times New Roman" w:hAnsiTheme="minorHAnsi" w:cstheme="minorHAnsi"/>
          <w:sz w:val="24"/>
          <w:szCs w:val="24"/>
          <w:lang w:val="fr-FR"/>
        </w:rPr>
        <w:t>legislaţia</w:t>
      </w:r>
      <w:proofErr w:type="spellEnd"/>
      <w:proofErr w:type="gram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naţională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şi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comunitară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aplicabilă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în</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domeniul</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egalităţii</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şanse</w:t>
      </w:r>
      <w:proofErr w:type="spellEnd"/>
      <w:r w:rsidRPr="00486013">
        <w:rPr>
          <w:rFonts w:asciiTheme="minorHAnsi" w:eastAsia="Times New Roman" w:hAnsiTheme="minorHAnsi" w:cstheme="minorHAnsi"/>
          <w:sz w:val="24"/>
          <w:szCs w:val="24"/>
          <w:lang w:val="fr-FR"/>
        </w:rPr>
        <w:t xml:space="preserve">, de </w:t>
      </w:r>
      <w:proofErr w:type="spellStart"/>
      <w:r w:rsidRPr="00486013">
        <w:rPr>
          <w:rFonts w:asciiTheme="minorHAnsi" w:eastAsia="Times New Roman" w:hAnsiTheme="minorHAnsi" w:cstheme="minorHAnsi"/>
          <w:sz w:val="24"/>
          <w:szCs w:val="24"/>
          <w:lang w:val="fr-FR"/>
        </w:rPr>
        <w:t>gen</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nediscriminarii</w:t>
      </w:r>
      <w:proofErr w:type="spellEnd"/>
      <w:r w:rsidRPr="00486013">
        <w:rPr>
          <w:rFonts w:asciiTheme="minorHAnsi" w:eastAsia="Times New Roman" w:hAnsiTheme="minorHAnsi" w:cstheme="minorHAnsi"/>
          <w:sz w:val="24"/>
          <w:szCs w:val="24"/>
          <w:lang w:val="fr-FR"/>
        </w:rPr>
        <w:t xml:space="preserve"> si </w:t>
      </w:r>
      <w:proofErr w:type="spellStart"/>
      <w:r w:rsidRPr="00486013">
        <w:rPr>
          <w:rFonts w:asciiTheme="minorHAnsi" w:eastAsia="Times New Roman" w:hAnsiTheme="minorHAnsi" w:cstheme="minorHAnsi"/>
          <w:sz w:val="24"/>
          <w:szCs w:val="24"/>
          <w:lang w:val="fr-FR"/>
        </w:rPr>
        <w:t>accesibilitatii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persoanelor</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disabilitati</w:t>
      </w:r>
      <w:proofErr w:type="spellEnd"/>
      <w:r w:rsidRPr="00486013">
        <w:rPr>
          <w:rFonts w:asciiTheme="minorHAnsi" w:eastAsia="Times New Roman" w:hAnsiTheme="minorHAnsi" w:cstheme="minorHAnsi"/>
          <w:sz w:val="24"/>
          <w:szCs w:val="24"/>
          <w:lang w:val="fr-FR"/>
        </w:rPr>
        <w:t xml:space="preserve">, </w:t>
      </w:r>
      <w:bookmarkStart w:id="122" w:name="_Hlk148695463"/>
      <w:r w:rsidRPr="00486013">
        <w:rPr>
          <w:rFonts w:ascii="Calibri" w:eastAsia="Times New Roman" w:hAnsi="Calibri"/>
          <w:sz w:val="24"/>
          <w:szCs w:val="24"/>
        </w:rPr>
        <w:t>înțelegând prin aceasta standardele minime prevăzute</w:t>
      </w:r>
      <w:bookmarkEnd w:id="122"/>
      <w:r w:rsidRPr="00486013">
        <w:rPr>
          <w:rFonts w:asciiTheme="minorHAnsi" w:eastAsia="Times New Roman" w:hAnsiTheme="minorHAnsi" w:cstheme="minorHAnsi"/>
          <w:sz w:val="24"/>
          <w:szCs w:val="24"/>
          <w:lang w:val="fr-FR"/>
        </w:rPr>
        <w:t>;</w:t>
      </w:r>
    </w:p>
    <w:p w14:paraId="7DFE002B" w14:textId="77777777" w:rsidR="00600769" w:rsidRPr="00486013"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fr-FR"/>
        </w:rPr>
      </w:pPr>
      <w:proofErr w:type="spellStart"/>
      <w:proofErr w:type="gramStart"/>
      <w:r w:rsidRPr="00486013">
        <w:rPr>
          <w:rFonts w:asciiTheme="minorHAnsi" w:eastAsia="Times New Roman" w:hAnsiTheme="minorHAnsi" w:cstheme="minorHAnsi"/>
          <w:sz w:val="24"/>
          <w:szCs w:val="24"/>
          <w:lang w:val="fr-FR"/>
        </w:rPr>
        <w:t>legislaţia</w:t>
      </w:r>
      <w:proofErr w:type="spellEnd"/>
      <w:proofErr w:type="gram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naţională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şi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comunitară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aplicabilă</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în</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domeniul</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dezvoltării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durabile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protecţiei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mediului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şi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eficienţei</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energetice</w:t>
      </w:r>
      <w:proofErr w:type="spellEnd"/>
      <w:r w:rsidRPr="00486013">
        <w:rPr>
          <w:rFonts w:asciiTheme="minorHAnsi" w:eastAsia="Times New Roman" w:hAnsiTheme="minorHAnsi" w:cstheme="minorHAnsi"/>
          <w:sz w:val="24"/>
          <w:szCs w:val="24"/>
          <w:lang w:val="fr-FR"/>
        </w:rPr>
        <w:t>;</w:t>
      </w:r>
    </w:p>
    <w:p w14:paraId="14596670" w14:textId="77777777" w:rsidR="00600769" w:rsidRPr="00486013"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r w:rsidRPr="00486013">
        <w:rPr>
          <w:rFonts w:asciiTheme="minorHAnsi" w:eastAsia="Times New Roman" w:hAnsiTheme="minorHAnsi" w:cstheme="minorHAnsi"/>
          <w:sz w:val="24"/>
          <w:szCs w:val="24"/>
          <w:lang w:val="en-GB"/>
        </w:rPr>
        <w:t xml:space="preserve">Carta </w:t>
      </w:r>
      <w:proofErr w:type="spellStart"/>
      <w:r w:rsidRPr="00486013">
        <w:rPr>
          <w:rFonts w:asciiTheme="minorHAnsi" w:eastAsia="Times New Roman" w:hAnsiTheme="minorHAnsi" w:cstheme="minorHAnsi"/>
          <w:sz w:val="24"/>
          <w:szCs w:val="24"/>
          <w:lang w:val="en-GB"/>
        </w:rPr>
        <w:t>drepturilor</w:t>
      </w:r>
      <w:proofErr w:type="spellEnd"/>
      <w:r w:rsidRPr="00486013">
        <w:rPr>
          <w:rFonts w:asciiTheme="minorHAnsi" w:eastAsia="Times New Roman" w:hAnsiTheme="minorHAnsi" w:cstheme="minorHAnsi"/>
          <w:sz w:val="24"/>
          <w:szCs w:val="24"/>
          <w:lang w:val="en-GB"/>
        </w:rPr>
        <w:t xml:space="preserve"> </w:t>
      </w:r>
      <w:proofErr w:type="spellStart"/>
      <w:r w:rsidRPr="00486013">
        <w:rPr>
          <w:rFonts w:asciiTheme="minorHAnsi" w:eastAsia="Times New Roman" w:hAnsiTheme="minorHAnsi" w:cstheme="minorHAnsi"/>
          <w:sz w:val="24"/>
          <w:szCs w:val="24"/>
          <w:lang w:val="en-GB"/>
        </w:rPr>
        <w:t>fundamentale</w:t>
      </w:r>
      <w:proofErr w:type="spellEnd"/>
      <w:r w:rsidRPr="00486013">
        <w:rPr>
          <w:rFonts w:asciiTheme="minorHAnsi" w:eastAsia="Times New Roman" w:hAnsiTheme="minorHAnsi" w:cstheme="minorHAnsi"/>
          <w:sz w:val="24"/>
          <w:szCs w:val="24"/>
          <w:lang w:val="en-GB"/>
        </w:rPr>
        <w:t>;</w:t>
      </w:r>
    </w:p>
    <w:p w14:paraId="44BB910F" w14:textId="73FF7447" w:rsidR="00600769" w:rsidRPr="00486013" w:rsidRDefault="00600769" w:rsidP="00E07D7E">
      <w:pPr>
        <w:numPr>
          <w:ilvl w:val="0"/>
          <w:numId w:val="21"/>
        </w:numPr>
        <w:spacing w:before="0" w:after="0" w:line="259" w:lineRule="auto"/>
        <w:ind w:left="644"/>
        <w:contextualSpacing/>
        <w:jc w:val="both"/>
        <w:rPr>
          <w:rFonts w:asciiTheme="minorHAnsi" w:eastAsia="Times New Roman" w:hAnsiTheme="minorHAnsi" w:cstheme="minorHAnsi"/>
          <w:sz w:val="24"/>
          <w:szCs w:val="24"/>
          <w:lang w:val="en-GB"/>
        </w:rPr>
      </w:pPr>
      <w:proofErr w:type="spellStart"/>
      <w:r w:rsidRPr="00486013">
        <w:rPr>
          <w:rFonts w:asciiTheme="minorHAnsi" w:eastAsia="Times New Roman" w:hAnsiTheme="minorHAnsi" w:cstheme="minorHAnsi"/>
          <w:sz w:val="24"/>
          <w:szCs w:val="24"/>
          <w:lang w:val="en-GB"/>
        </w:rPr>
        <w:t>Convenția</w:t>
      </w:r>
      <w:proofErr w:type="spellEnd"/>
      <w:r w:rsidRPr="00486013">
        <w:rPr>
          <w:rFonts w:asciiTheme="minorHAnsi" w:eastAsia="Times New Roman" w:hAnsiTheme="minorHAnsi" w:cstheme="minorHAnsi"/>
          <w:sz w:val="24"/>
          <w:szCs w:val="24"/>
          <w:lang w:val="en-GB"/>
        </w:rPr>
        <w:t xml:space="preserve"> ONU </w:t>
      </w:r>
      <w:proofErr w:type="spellStart"/>
      <w:r w:rsidRPr="00486013">
        <w:rPr>
          <w:rFonts w:asciiTheme="minorHAnsi" w:eastAsia="Times New Roman" w:hAnsiTheme="minorHAnsi" w:cstheme="minorHAnsi"/>
          <w:sz w:val="24"/>
          <w:szCs w:val="24"/>
          <w:lang w:val="en-GB"/>
        </w:rPr>
        <w:t>privind</w:t>
      </w:r>
      <w:proofErr w:type="spellEnd"/>
      <w:r w:rsidRPr="00486013">
        <w:rPr>
          <w:rFonts w:asciiTheme="minorHAnsi" w:eastAsia="Times New Roman" w:hAnsiTheme="minorHAnsi" w:cstheme="minorHAnsi"/>
          <w:sz w:val="24"/>
          <w:szCs w:val="24"/>
          <w:lang w:val="en-GB"/>
        </w:rPr>
        <w:t xml:space="preserve"> </w:t>
      </w:r>
      <w:proofErr w:type="spellStart"/>
      <w:r w:rsidRPr="00486013">
        <w:rPr>
          <w:rFonts w:asciiTheme="minorHAnsi" w:eastAsia="Times New Roman" w:hAnsiTheme="minorHAnsi" w:cstheme="minorHAnsi"/>
          <w:sz w:val="24"/>
          <w:szCs w:val="24"/>
          <w:lang w:val="en-GB"/>
        </w:rPr>
        <w:t>drepturile</w:t>
      </w:r>
      <w:proofErr w:type="spellEnd"/>
      <w:r w:rsidRPr="00486013">
        <w:rPr>
          <w:rFonts w:asciiTheme="minorHAnsi" w:eastAsia="Times New Roman" w:hAnsiTheme="minorHAnsi" w:cstheme="minorHAnsi"/>
          <w:sz w:val="24"/>
          <w:szCs w:val="24"/>
          <w:lang w:val="en-GB"/>
        </w:rPr>
        <w:t xml:space="preserve"> </w:t>
      </w:r>
      <w:proofErr w:type="spellStart"/>
      <w:r w:rsidRPr="00486013">
        <w:rPr>
          <w:rFonts w:asciiTheme="minorHAnsi" w:eastAsia="Times New Roman" w:hAnsiTheme="minorHAnsi" w:cstheme="minorHAnsi"/>
          <w:sz w:val="24"/>
          <w:szCs w:val="24"/>
          <w:lang w:val="en-GB"/>
        </w:rPr>
        <w:t>persoanelor</w:t>
      </w:r>
      <w:proofErr w:type="spellEnd"/>
      <w:r w:rsidRPr="00486013">
        <w:rPr>
          <w:rFonts w:asciiTheme="minorHAnsi" w:eastAsia="Times New Roman" w:hAnsiTheme="minorHAnsi" w:cstheme="minorHAnsi"/>
          <w:sz w:val="24"/>
          <w:szCs w:val="24"/>
          <w:lang w:val="en-GB"/>
        </w:rPr>
        <w:t xml:space="preserve"> cu </w:t>
      </w:r>
      <w:proofErr w:type="spellStart"/>
      <w:r w:rsidRPr="00486013">
        <w:rPr>
          <w:rFonts w:asciiTheme="minorHAnsi" w:eastAsia="Times New Roman" w:hAnsiTheme="minorHAnsi" w:cstheme="minorHAnsi"/>
          <w:sz w:val="24"/>
          <w:szCs w:val="24"/>
          <w:lang w:val="en-GB"/>
        </w:rPr>
        <w:t>dizabilități</w:t>
      </w:r>
      <w:proofErr w:type="spellEnd"/>
      <w:r w:rsidRPr="00486013">
        <w:rPr>
          <w:rFonts w:asciiTheme="minorHAnsi" w:eastAsia="Times New Roman" w:hAnsiTheme="minorHAnsi" w:cstheme="minorHAnsi"/>
          <w:sz w:val="24"/>
          <w:szCs w:val="24"/>
          <w:lang w:val="en-GB"/>
        </w:rPr>
        <w:t>.</w:t>
      </w:r>
    </w:p>
    <w:p w14:paraId="2A1CBFE8" w14:textId="77777777" w:rsidR="00937FBB" w:rsidRPr="00486013" w:rsidRDefault="00937FBB" w:rsidP="00937FBB">
      <w:pPr>
        <w:spacing w:before="0" w:after="0" w:line="259" w:lineRule="auto"/>
        <w:ind w:left="644"/>
        <w:contextualSpacing/>
        <w:jc w:val="both"/>
        <w:rPr>
          <w:rFonts w:asciiTheme="minorHAnsi" w:eastAsia="Times New Roman" w:hAnsiTheme="minorHAnsi" w:cstheme="minorHAnsi"/>
          <w:sz w:val="24"/>
          <w:szCs w:val="24"/>
          <w:lang w:val="en-GB"/>
        </w:rPr>
      </w:pPr>
    </w:p>
    <w:p w14:paraId="6AB8B308"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b/>
          <w:bCs/>
          <w:sz w:val="24"/>
          <w:szCs w:val="24"/>
          <w:lang w:val="fr-FR"/>
        </w:rPr>
      </w:pPr>
      <w:proofErr w:type="spellStart"/>
      <w:r w:rsidRPr="00486013">
        <w:rPr>
          <w:rFonts w:asciiTheme="minorHAnsi" w:hAnsiTheme="minorHAnsi" w:cstheme="minorHAnsi"/>
          <w:b/>
          <w:bCs/>
          <w:sz w:val="24"/>
          <w:szCs w:val="24"/>
          <w:lang w:val="fr-FR"/>
        </w:rPr>
        <w:t>Egalitatea</w:t>
      </w:r>
      <w:proofErr w:type="spellEnd"/>
      <w:r w:rsidRPr="00486013">
        <w:rPr>
          <w:rFonts w:asciiTheme="minorHAnsi" w:hAnsiTheme="minorHAnsi" w:cstheme="minorHAnsi"/>
          <w:b/>
          <w:bCs/>
          <w:sz w:val="24"/>
          <w:szCs w:val="24"/>
          <w:lang w:val="fr-FR"/>
        </w:rPr>
        <w:t xml:space="preserve"> de </w:t>
      </w:r>
      <w:proofErr w:type="spellStart"/>
      <w:r w:rsidRPr="00486013">
        <w:rPr>
          <w:rFonts w:asciiTheme="minorHAnsi" w:hAnsiTheme="minorHAnsi" w:cstheme="minorHAnsi"/>
          <w:b/>
          <w:bCs/>
          <w:sz w:val="24"/>
          <w:szCs w:val="24"/>
          <w:lang w:val="fr-FR"/>
        </w:rPr>
        <w:t>şanse</w:t>
      </w:r>
      <w:proofErr w:type="spellEnd"/>
      <w:r w:rsidRPr="00486013">
        <w:rPr>
          <w:rFonts w:asciiTheme="minorHAnsi" w:hAnsiTheme="minorHAnsi" w:cstheme="minorHAnsi"/>
          <w:b/>
          <w:bCs/>
          <w:sz w:val="24"/>
          <w:szCs w:val="24"/>
          <w:lang w:val="fr-FR"/>
        </w:rPr>
        <w:t xml:space="preserve">, de </w:t>
      </w:r>
      <w:proofErr w:type="spellStart"/>
      <w:r w:rsidRPr="00486013">
        <w:rPr>
          <w:rFonts w:asciiTheme="minorHAnsi" w:hAnsiTheme="minorHAnsi" w:cstheme="minorHAnsi"/>
          <w:b/>
          <w:bCs/>
          <w:sz w:val="24"/>
          <w:szCs w:val="24"/>
          <w:lang w:val="fr-FR"/>
        </w:rPr>
        <w:t>gen</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nediscriminare</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şi</w:t>
      </w:r>
      <w:proofErr w:type="spellEnd"/>
      <w:r w:rsidRPr="00486013">
        <w:rPr>
          <w:rFonts w:asciiTheme="minorHAnsi" w:hAnsiTheme="minorHAnsi" w:cstheme="minorHAnsi"/>
          <w:b/>
          <w:bCs/>
          <w:sz w:val="24"/>
          <w:szCs w:val="24"/>
          <w:lang w:val="fr-FR"/>
        </w:rPr>
        <w:t xml:space="preserve"> </w:t>
      </w:r>
      <w:proofErr w:type="spellStart"/>
      <w:proofErr w:type="gramStart"/>
      <w:r w:rsidRPr="00486013">
        <w:rPr>
          <w:rFonts w:asciiTheme="minorHAnsi" w:hAnsiTheme="minorHAnsi" w:cstheme="minorHAnsi"/>
          <w:b/>
          <w:bCs/>
          <w:sz w:val="24"/>
          <w:szCs w:val="24"/>
          <w:lang w:val="fr-FR"/>
        </w:rPr>
        <w:t>accesibilitate</w:t>
      </w:r>
      <w:proofErr w:type="spellEnd"/>
      <w:r w:rsidRPr="00486013">
        <w:rPr>
          <w:rFonts w:asciiTheme="minorHAnsi" w:hAnsiTheme="minorHAnsi" w:cstheme="minorHAnsi"/>
          <w:b/>
          <w:bCs/>
          <w:sz w:val="24"/>
          <w:szCs w:val="24"/>
          <w:lang w:val="fr-FR"/>
        </w:rPr>
        <w:t>:</w:t>
      </w:r>
      <w:proofErr w:type="gramEnd"/>
    </w:p>
    <w:p w14:paraId="4AB917CB"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sz w:val="24"/>
          <w:szCs w:val="24"/>
          <w:lang w:val="fr-FR"/>
        </w:rPr>
      </w:pPr>
      <w:r w:rsidRPr="00486013">
        <w:rPr>
          <w:rFonts w:asciiTheme="minorHAnsi" w:hAnsiTheme="minorHAnsi" w:cstheme="minorHAnsi"/>
          <w:sz w:val="24"/>
          <w:szCs w:val="24"/>
          <w:lang w:val="fr-FR"/>
        </w:rPr>
        <w:t xml:space="preserve">a) </w:t>
      </w:r>
      <w:proofErr w:type="spellStart"/>
      <w:r w:rsidRPr="00486013">
        <w:rPr>
          <w:rFonts w:asciiTheme="minorHAnsi" w:hAnsiTheme="minorHAnsi" w:cstheme="minorHAnsi"/>
          <w:sz w:val="24"/>
          <w:szCs w:val="24"/>
          <w:lang w:val="fr-FR"/>
        </w:rPr>
        <w:t>Proiectul</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implementează</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măsuri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ceea</w:t>
      </w:r>
      <w:proofErr w:type="spellEnd"/>
      <w:r w:rsidRPr="00486013">
        <w:rPr>
          <w:rFonts w:asciiTheme="minorHAnsi" w:hAnsiTheme="minorHAnsi" w:cstheme="minorHAnsi"/>
          <w:sz w:val="24"/>
          <w:szCs w:val="24"/>
          <w:lang w:val="fr-FR"/>
        </w:rPr>
        <w:t xml:space="preserve"> ce </w:t>
      </w:r>
      <w:proofErr w:type="spellStart"/>
      <w:r w:rsidRPr="00486013">
        <w:rPr>
          <w:rFonts w:asciiTheme="minorHAnsi" w:hAnsiTheme="minorHAnsi" w:cstheme="minorHAnsi"/>
          <w:sz w:val="24"/>
          <w:szCs w:val="24"/>
          <w:lang w:val="fr-FR"/>
        </w:rPr>
        <w:t>privește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egalitatea</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șanse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nediscriminarea</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conform</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legislației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naționale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vigoare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corelare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cu</w:t>
      </w:r>
      <w:proofErr w:type="spellEnd"/>
      <w:r w:rsidRPr="00486013">
        <w:rPr>
          <w:rFonts w:asciiTheme="minorHAnsi" w:hAnsiTheme="minorHAnsi" w:cstheme="minorHAnsi"/>
          <w:sz w:val="24"/>
          <w:szCs w:val="24"/>
          <w:lang w:val="fr-FR"/>
        </w:rPr>
        <w:t xml:space="preserve"> Carta </w:t>
      </w:r>
      <w:proofErr w:type="spellStart"/>
      <w:r w:rsidRPr="00486013">
        <w:rPr>
          <w:rFonts w:asciiTheme="minorHAnsi" w:hAnsiTheme="minorHAnsi" w:cstheme="minorHAnsi"/>
          <w:sz w:val="24"/>
          <w:szCs w:val="24"/>
          <w:lang w:val="fr-FR"/>
        </w:rPr>
        <w:t>drepturilor</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fundamentale</w:t>
      </w:r>
      <w:proofErr w:type="spellEnd"/>
      <w:r w:rsidRPr="00486013">
        <w:rPr>
          <w:rFonts w:asciiTheme="minorHAnsi" w:hAnsiTheme="minorHAnsi" w:cstheme="minorHAnsi"/>
          <w:sz w:val="24"/>
          <w:szCs w:val="24"/>
          <w:lang w:val="fr-FR"/>
        </w:rPr>
        <w:t xml:space="preserve"> a </w:t>
      </w:r>
      <w:proofErr w:type="spellStart"/>
      <w:r w:rsidRPr="00486013">
        <w:rPr>
          <w:rFonts w:asciiTheme="minorHAnsi" w:hAnsiTheme="minorHAnsi" w:cstheme="minorHAnsi"/>
          <w:sz w:val="24"/>
          <w:szCs w:val="24"/>
          <w:lang w:val="fr-FR"/>
        </w:rPr>
        <w:t>Uniunii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Europene</w:t>
      </w:r>
      <w:proofErr w:type="spellEnd"/>
      <w:r w:rsidRPr="00486013">
        <w:rPr>
          <w:rFonts w:asciiTheme="minorHAnsi" w:hAnsiTheme="minorHAnsi" w:cstheme="minorHAnsi"/>
          <w:sz w:val="24"/>
          <w:szCs w:val="24"/>
          <w:lang w:val="fr-FR"/>
        </w:rPr>
        <w:t>.</w:t>
      </w:r>
    </w:p>
    <w:p w14:paraId="39D29113"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sz w:val="24"/>
          <w:szCs w:val="24"/>
          <w:lang w:val="fr-FR"/>
        </w:rPr>
      </w:pPr>
      <w:r w:rsidRPr="00486013">
        <w:rPr>
          <w:rFonts w:asciiTheme="minorHAnsi" w:hAnsiTheme="minorHAnsi" w:cstheme="minorHAnsi"/>
          <w:sz w:val="24"/>
          <w:szCs w:val="24"/>
          <w:lang w:val="fr-FR"/>
        </w:rPr>
        <w:t xml:space="preserve">b) </w:t>
      </w:r>
      <w:proofErr w:type="spellStart"/>
      <w:r w:rsidRPr="00486013">
        <w:rPr>
          <w:rFonts w:asciiTheme="minorHAnsi" w:hAnsiTheme="minorHAnsi" w:cstheme="minorHAnsi"/>
          <w:sz w:val="24"/>
          <w:szCs w:val="24"/>
          <w:lang w:val="fr-FR"/>
        </w:rPr>
        <w:t>Proiectul</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prevede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măsuri</w:t>
      </w:r>
      <w:proofErr w:type="spellEnd"/>
      <w:r w:rsidRPr="00486013">
        <w:rPr>
          <w:rFonts w:asciiTheme="minorHAnsi" w:hAnsiTheme="minorHAnsi" w:cstheme="minorHAnsi"/>
          <w:sz w:val="24"/>
          <w:szCs w:val="24"/>
          <w:lang w:val="fr-FR"/>
        </w:rPr>
        <w:t xml:space="preserve"> de </w:t>
      </w:r>
      <w:proofErr w:type="spellStart"/>
      <w:r w:rsidRPr="00486013">
        <w:rPr>
          <w:rFonts w:asciiTheme="minorHAnsi" w:hAnsiTheme="minorHAnsi" w:cstheme="minorHAnsi"/>
          <w:sz w:val="24"/>
          <w:szCs w:val="24"/>
          <w:lang w:val="fr-FR"/>
        </w:rPr>
        <w:t>accesibilizare</w:t>
      </w:r>
      <w:proofErr w:type="spellEnd"/>
      <w:r w:rsidRPr="00486013">
        <w:rPr>
          <w:rFonts w:asciiTheme="minorHAnsi" w:hAnsiTheme="minorHAnsi" w:cstheme="minorHAnsi"/>
          <w:sz w:val="24"/>
          <w:szCs w:val="24"/>
          <w:lang w:val="fr-FR"/>
        </w:rPr>
        <w:t xml:space="preserve"> a </w:t>
      </w:r>
      <w:proofErr w:type="spellStart"/>
      <w:r w:rsidRPr="00486013">
        <w:rPr>
          <w:rFonts w:asciiTheme="minorHAnsi" w:hAnsiTheme="minorHAnsi" w:cstheme="minorHAnsi"/>
          <w:sz w:val="24"/>
          <w:szCs w:val="24"/>
          <w:lang w:val="fr-FR"/>
        </w:rPr>
        <w:t>infrastructurii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pentru</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persoanele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cu</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dizabilităţi</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în</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conformitate</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cu</w:t>
      </w:r>
      <w:proofErr w:type="spellEnd"/>
      <w:r w:rsidRPr="00486013">
        <w:rPr>
          <w:rFonts w:asciiTheme="minorHAnsi" w:hAnsiTheme="minorHAnsi" w:cstheme="minorHAnsi"/>
          <w:sz w:val="24"/>
          <w:szCs w:val="24"/>
          <w:lang w:val="fr-FR"/>
        </w:rPr>
        <w:t xml:space="preserve"> </w:t>
      </w:r>
      <w:proofErr w:type="spellStart"/>
      <w:r w:rsidRPr="00486013">
        <w:rPr>
          <w:rFonts w:asciiTheme="minorHAnsi" w:hAnsiTheme="minorHAnsi" w:cstheme="minorHAnsi"/>
          <w:sz w:val="24"/>
          <w:szCs w:val="24"/>
          <w:lang w:val="fr-FR"/>
        </w:rPr>
        <w:t>prevederile</w:t>
      </w:r>
      <w:proofErr w:type="spellEnd"/>
      <w:r w:rsidRPr="00486013">
        <w:rPr>
          <w:rFonts w:asciiTheme="minorHAnsi"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Convenției</w:t>
      </w:r>
      <w:proofErr w:type="spellEnd"/>
      <w:r w:rsidRPr="00486013">
        <w:rPr>
          <w:rFonts w:asciiTheme="minorHAnsi" w:eastAsia="Times New Roman" w:hAnsiTheme="minorHAnsi" w:cstheme="minorHAnsi"/>
          <w:sz w:val="24"/>
          <w:szCs w:val="24"/>
          <w:lang w:val="fr-FR"/>
        </w:rPr>
        <w:t xml:space="preserve"> ONU </w:t>
      </w:r>
      <w:proofErr w:type="spellStart"/>
      <w:r w:rsidRPr="00486013">
        <w:rPr>
          <w:rFonts w:asciiTheme="minorHAnsi" w:eastAsia="Times New Roman" w:hAnsiTheme="minorHAnsi" w:cstheme="minorHAnsi"/>
          <w:sz w:val="24"/>
          <w:szCs w:val="24"/>
          <w:lang w:val="fr-FR"/>
        </w:rPr>
        <w:t>privind</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drepturile</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persoanelor</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cu</w:t>
      </w:r>
      <w:proofErr w:type="spellEnd"/>
      <w:r w:rsidRPr="00486013">
        <w:rPr>
          <w:rFonts w:asciiTheme="minorHAnsi" w:eastAsia="Times New Roman" w:hAnsiTheme="minorHAnsi" w:cstheme="minorHAnsi"/>
          <w:sz w:val="24"/>
          <w:szCs w:val="24"/>
          <w:lang w:val="fr-FR"/>
        </w:rPr>
        <w:t xml:space="preserve"> </w:t>
      </w:r>
      <w:proofErr w:type="spellStart"/>
      <w:r w:rsidRPr="00486013">
        <w:rPr>
          <w:rFonts w:asciiTheme="minorHAnsi" w:eastAsia="Times New Roman" w:hAnsiTheme="minorHAnsi" w:cstheme="minorHAnsi"/>
          <w:sz w:val="24"/>
          <w:szCs w:val="24"/>
          <w:lang w:val="fr-FR"/>
        </w:rPr>
        <w:t>dizabilități</w:t>
      </w:r>
      <w:proofErr w:type="spellEnd"/>
      <w:r w:rsidRPr="00486013">
        <w:rPr>
          <w:rFonts w:asciiTheme="minorHAnsi" w:eastAsia="Times New Roman" w:hAnsiTheme="minorHAnsi" w:cstheme="minorHAnsi"/>
          <w:sz w:val="24"/>
          <w:szCs w:val="24"/>
          <w:lang w:val="fr-FR"/>
        </w:rPr>
        <w:t xml:space="preserve"> (art. 9)</w:t>
      </w:r>
      <w:r w:rsidRPr="00486013">
        <w:rPr>
          <w:rFonts w:asciiTheme="minorHAnsi" w:hAnsiTheme="minorHAnsi" w:cstheme="minorHAnsi"/>
          <w:sz w:val="24"/>
          <w:szCs w:val="24"/>
          <w:lang w:val="fr-FR"/>
        </w:rPr>
        <w:t>.</w:t>
      </w:r>
    </w:p>
    <w:p w14:paraId="5E1466EF"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b/>
          <w:bCs/>
          <w:sz w:val="24"/>
          <w:szCs w:val="24"/>
          <w:lang w:val="fr-FR"/>
        </w:rPr>
      </w:pPr>
    </w:p>
    <w:p w14:paraId="4FBDC148" w14:textId="77777777" w:rsidR="00600769" w:rsidRPr="00486013" w:rsidRDefault="00600769" w:rsidP="00600769">
      <w:pPr>
        <w:autoSpaceDE w:val="0"/>
        <w:autoSpaceDN w:val="0"/>
        <w:adjustRightInd w:val="0"/>
        <w:spacing w:before="0" w:after="0"/>
        <w:jc w:val="both"/>
        <w:rPr>
          <w:rFonts w:ascii="Calibri" w:hAnsi="Calibri"/>
          <w:sz w:val="24"/>
          <w:szCs w:val="24"/>
        </w:rPr>
      </w:pPr>
      <w:bookmarkStart w:id="123" w:name="_Hlk148695486"/>
      <w:r w:rsidRPr="00486013">
        <w:rPr>
          <w:rFonts w:ascii="Calibri" w:hAnsi="Calibri"/>
          <w:sz w:val="24"/>
          <w:szCs w:val="24"/>
        </w:rPr>
        <w:t xml:space="preserve">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w:t>
      </w:r>
      <w:r w:rsidRPr="00486013">
        <w:rPr>
          <w:rFonts w:ascii="Calibri" w:hAnsi="Calibri"/>
          <w:sz w:val="24"/>
          <w:szCs w:val="24"/>
        </w:rPr>
        <w:lastRenderedPageBreak/>
        <w:t>utilizarea acestor bunuri, servicii, echipamente și facilități concepute pe baza designului universal, precum și să promoveze designul universal în elaborarea standardelor și instrucțiunilor.</w:t>
      </w:r>
    </w:p>
    <w:p w14:paraId="3DACB48F" w14:textId="77777777" w:rsidR="00600769" w:rsidRPr="00486013" w:rsidRDefault="00600769" w:rsidP="00600769">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Potrivit Convenției ONU, </w:t>
      </w:r>
      <w:r w:rsidRPr="00486013">
        <w:rPr>
          <w:rFonts w:ascii="Calibri" w:hAnsi="Calibri"/>
          <w:i/>
          <w:iCs/>
          <w:sz w:val="24"/>
          <w:szCs w:val="24"/>
        </w:rPr>
        <w:t>design universal</w:t>
      </w:r>
      <w:r w:rsidRPr="00486013">
        <w:rPr>
          <w:rFonts w:ascii="Calibri" w:hAnsi="Calibri"/>
          <w:sz w:val="24"/>
          <w:szCs w:val="24"/>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25979DC7" w14:textId="77777777" w:rsidR="00600769" w:rsidRPr="00486013" w:rsidRDefault="00600769" w:rsidP="00600769">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În același timp, </w:t>
      </w:r>
      <w:r w:rsidRPr="00486013">
        <w:rPr>
          <w:rFonts w:ascii="Calibri" w:hAnsi="Calibri"/>
          <w:i/>
          <w:iCs/>
          <w:sz w:val="24"/>
          <w:szCs w:val="24"/>
        </w:rPr>
        <w:t>adaptarea rezonabilă</w:t>
      </w:r>
      <w:r w:rsidRPr="00486013">
        <w:rPr>
          <w:rFonts w:ascii="Calibri" w:hAnsi="Calibri"/>
          <w:sz w:val="24"/>
          <w:szCs w:val="24"/>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448CAE3D" w14:textId="77777777" w:rsidR="00600769" w:rsidRPr="00486013" w:rsidRDefault="00600769" w:rsidP="00600769">
      <w:pPr>
        <w:autoSpaceDE w:val="0"/>
        <w:autoSpaceDN w:val="0"/>
        <w:adjustRightInd w:val="0"/>
        <w:spacing w:before="0" w:after="0"/>
        <w:jc w:val="both"/>
        <w:rPr>
          <w:rFonts w:ascii="Calibri" w:hAnsi="Calibri"/>
          <w:sz w:val="24"/>
          <w:szCs w:val="24"/>
        </w:rPr>
      </w:pPr>
      <w:r w:rsidRPr="00486013">
        <w:rPr>
          <w:rFonts w:ascii="Calibri" w:hAnsi="Calibri"/>
          <w:sz w:val="24"/>
          <w:szCs w:val="24"/>
        </w:rPr>
        <w:t xml:space="preserve">Cadrul legal general privind accesibilitatea este dat de Legea nr. 448/2006 privind protecția și promovarea drepturilor persoanelor cu handicap, cu modificările și completările ulterioare, Capitolul IV </w:t>
      </w:r>
      <w:r w:rsidRPr="00486013">
        <w:rPr>
          <w:rFonts w:ascii="Calibri" w:hAnsi="Calibri"/>
          <w:i/>
          <w:iCs/>
          <w:sz w:val="24"/>
          <w:szCs w:val="24"/>
        </w:rPr>
        <w:t>Accesibilitate</w:t>
      </w:r>
      <w:r w:rsidRPr="00486013">
        <w:rPr>
          <w:rFonts w:ascii="Calibri" w:hAnsi="Calibri"/>
          <w:sz w:val="24"/>
          <w:szCs w:val="24"/>
        </w:rPr>
        <w:t>, art 61-71.</w:t>
      </w:r>
    </w:p>
    <w:p w14:paraId="640536EB" w14:textId="77777777" w:rsidR="00600769" w:rsidRPr="00486013" w:rsidRDefault="00600769" w:rsidP="00600769">
      <w:pPr>
        <w:autoSpaceDE w:val="0"/>
        <w:autoSpaceDN w:val="0"/>
        <w:adjustRightInd w:val="0"/>
        <w:spacing w:before="0" w:after="0"/>
        <w:jc w:val="both"/>
        <w:rPr>
          <w:rFonts w:ascii="Calibri" w:hAnsi="Calibri"/>
          <w:sz w:val="24"/>
          <w:szCs w:val="24"/>
        </w:rPr>
      </w:pPr>
      <w:r w:rsidRPr="00486013">
        <w:rPr>
          <w:rFonts w:ascii="Calibri" w:hAnsi="Calibri"/>
          <w:sz w:val="24"/>
          <w:szCs w:val="24"/>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23"/>
    <w:p w14:paraId="3718D0A1"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b/>
          <w:bCs/>
          <w:sz w:val="24"/>
          <w:szCs w:val="24"/>
        </w:rPr>
      </w:pPr>
    </w:p>
    <w:p w14:paraId="4E08829C"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sz w:val="24"/>
          <w:szCs w:val="24"/>
        </w:rPr>
      </w:pPr>
      <w:r w:rsidRPr="00486013">
        <w:rPr>
          <w:rFonts w:asciiTheme="minorHAnsi" w:hAnsiTheme="minorHAnsi" w:cstheme="minorHAnsi"/>
          <w:b/>
          <w:bCs/>
          <w:sz w:val="24"/>
          <w:szCs w:val="24"/>
        </w:rPr>
        <w:t>Dezvoltare durabilă şi eficienţă energetică</w:t>
      </w:r>
    </w:p>
    <w:p w14:paraId="37877782" w14:textId="77777777" w:rsidR="00600769" w:rsidRPr="00486013" w:rsidRDefault="00600769" w:rsidP="00600769">
      <w:pPr>
        <w:autoSpaceDE w:val="0"/>
        <w:autoSpaceDN w:val="0"/>
        <w:adjustRightInd w:val="0"/>
        <w:spacing w:before="0" w:after="0" w:line="259" w:lineRule="auto"/>
        <w:jc w:val="both"/>
        <w:rPr>
          <w:rFonts w:asciiTheme="minorHAnsi" w:hAnsiTheme="minorHAnsi" w:cstheme="minorHAnsi"/>
          <w:sz w:val="24"/>
          <w:szCs w:val="24"/>
        </w:rPr>
      </w:pPr>
      <w:r w:rsidRPr="00486013">
        <w:rPr>
          <w:rFonts w:asciiTheme="minorHAnsi" w:hAnsiTheme="minorHAnsi" w:cstheme="minorHAnsi"/>
          <w:sz w:val="24"/>
          <w:szCs w:val="24"/>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63009216" w14:textId="77777777" w:rsidR="00600769" w:rsidRPr="00486013" w:rsidRDefault="00600769" w:rsidP="00600769">
      <w:pPr>
        <w:spacing w:before="0" w:after="0" w:line="259" w:lineRule="auto"/>
        <w:jc w:val="both"/>
        <w:rPr>
          <w:rFonts w:asciiTheme="minorHAnsi" w:eastAsia="Times New Roman" w:hAnsiTheme="minorHAnsi" w:cstheme="minorHAnsi"/>
          <w:sz w:val="24"/>
          <w:szCs w:val="24"/>
        </w:rPr>
      </w:pPr>
    </w:p>
    <w:p w14:paraId="27F14A5C" w14:textId="77777777" w:rsidR="00600769" w:rsidRPr="00486013" w:rsidRDefault="00600769" w:rsidP="00600769">
      <w:pPr>
        <w:spacing w:before="0" w:after="0" w:line="259" w:lineRule="auto"/>
        <w:jc w:val="both"/>
        <w:rPr>
          <w:rFonts w:asciiTheme="minorHAnsi" w:eastAsia="Times New Roman" w:hAnsiTheme="minorHAnsi" w:cstheme="minorHAnsi"/>
          <w:sz w:val="24"/>
          <w:szCs w:val="24"/>
        </w:rPr>
      </w:pPr>
      <w:r w:rsidRPr="00486013">
        <w:rPr>
          <w:rFonts w:asciiTheme="minorHAnsi" w:eastAsia="Times New Roman" w:hAnsiTheme="minorHAnsi" w:cstheme="minorHAnsi"/>
          <w:sz w:val="24"/>
          <w:szCs w:val="24"/>
        </w:rPr>
        <w:t xml:space="preserve">În cadrul Declarației unice, solicitantul declară că va respecta obligațiile prevăzute în legislaţia comunitară și națională în domeniul dezvoltării durabile, egalității de șanse, nediscriminării și accesibilității pentru persoanele cu dizabilități. </w:t>
      </w:r>
    </w:p>
    <w:p w14:paraId="6EBE6244" w14:textId="77777777" w:rsidR="00600769" w:rsidRPr="00486013" w:rsidRDefault="00600769" w:rsidP="00600769">
      <w:pPr>
        <w:spacing w:before="0" w:after="0" w:line="259" w:lineRule="auto"/>
        <w:jc w:val="both"/>
        <w:rPr>
          <w:rFonts w:asciiTheme="minorHAnsi" w:eastAsia="Times New Roman" w:hAnsiTheme="minorHAnsi" w:cstheme="minorHAnsi"/>
          <w:sz w:val="24"/>
          <w:szCs w:val="24"/>
        </w:rPr>
      </w:pPr>
      <w:r w:rsidRPr="00486013">
        <w:rPr>
          <w:rFonts w:asciiTheme="minorHAnsi" w:eastAsia="Times New Roman" w:hAnsiTheme="minorHAnsi" w:cstheme="minorHAnsi"/>
          <w:sz w:val="24"/>
          <w:szCs w:val="24"/>
        </w:rPr>
        <w:t>Solicitantul va descrie în secțiunea relevantă din cererea de finanțare modul în care sunt respectate obligațiile prevăzute de legislația specifică aplicabilă, precum și alte acțiuni suplimentare (dacă este cazul).</w:t>
      </w:r>
    </w:p>
    <w:p w14:paraId="17859A39" w14:textId="77777777" w:rsidR="00E12457" w:rsidRPr="00486013" w:rsidRDefault="00E12457" w:rsidP="00A11E68">
      <w:pPr>
        <w:spacing w:before="0" w:after="0" w:line="256" w:lineRule="auto"/>
        <w:jc w:val="both"/>
        <w:rPr>
          <w:rFonts w:ascii="Calibri" w:hAnsi="Calibri"/>
          <w:sz w:val="24"/>
          <w:szCs w:val="24"/>
        </w:rPr>
      </w:pPr>
    </w:p>
    <w:p w14:paraId="02EBD74D" w14:textId="56FC12C8" w:rsidR="00A11E68" w:rsidRPr="00486013" w:rsidRDefault="00A11E68" w:rsidP="00E07D7E">
      <w:pPr>
        <w:pStyle w:val="ListParagraph"/>
        <w:numPr>
          <w:ilvl w:val="0"/>
          <w:numId w:val="53"/>
        </w:numPr>
        <w:spacing w:before="0" w:after="0" w:line="259" w:lineRule="auto"/>
        <w:jc w:val="both"/>
        <w:rPr>
          <w:rFonts w:ascii="Calibri" w:hAnsi="Calibri"/>
          <w:b/>
          <w:bCs/>
          <w:sz w:val="24"/>
          <w:szCs w:val="24"/>
          <w:lang w:val="fr-FR"/>
        </w:rPr>
      </w:pPr>
      <w:bookmarkStart w:id="124" w:name="_Hlk129431240"/>
      <w:bookmarkEnd w:id="120"/>
      <w:proofErr w:type="spellStart"/>
      <w:r w:rsidRPr="00486013">
        <w:rPr>
          <w:rFonts w:ascii="Calibri" w:eastAsia="Times New Roman" w:hAnsi="Calibri"/>
          <w:b/>
          <w:bCs/>
          <w:sz w:val="24"/>
          <w:szCs w:val="24"/>
          <w:lang w:val="fr-FR"/>
        </w:rPr>
        <w:t>Conformitatea</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proiectului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cu</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regulile</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privind</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ajutorul</w:t>
      </w:r>
      <w:proofErr w:type="spellEnd"/>
      <w:r w:rsidRPr="00486013">
        <w:rPr>
          <w:rFonts w:ascii="Calibri" w:eastAsia="Times New Roman" w:hAnsi="Calibri"/>
          <w:b/>
          <w:bCs/>
          <w:sz w:val="24"/>
          <w:szCs w:val="24"/>
          <w:lang w:val="fr-FR"/>
        </w:rPr>
        <w:t xml:space="preserve"> de stat/ </w:t>
      </w:r>
      <w:r w:rsidRPr="00486013">
        <w:rPr>
          <w:rFonts w:ascii="Calibri" w:hAnsi="Calibri"/>
          <w:b/>
          <w:bCs/>
          <w:sz w:val="24"/>
          <w:szCs w:val="24"/>
          <w:lang w:val="fr-FR"/>
        </w:rPr>
        <w:t xml:space="preserve">Proiecte </w:t>
      </w:r>
      <w:proofErr w:type="spellStart"/>
      <w:r w:rsidRPr="00486013">
        <w:rPr>
          <w:rFonts w:ascii="Calibri" w:hAnsi="Calibri"/>
          <w:b/>
          <w:bCs/>
          <w:sz w:val="24"/>
          <w:szCs w:val="24"/>
          <w:lang w:val="fr-FR"/>
        </w:rPr>
        <w:t>generatoare</w:t>
      </w:r>
      <w:proofErr w:type="spellEnd"/>
      <w:r w:rsidRPr="00486013">
        <w:rPr>
          <w:rFonts w:ascii="Calibri" w:hAnsi="Calibri"/>
          <w:b/>
          <w:bCs/>
          <w:sz w:val="24"/>
          <w:szCs w:val="24"/>
          <w:lang w:val="fr-FR"/>
        </w:rPr>
        <w:t xml:space="preserve"> de profit</w:t>
      </w:r>
    </w:p>
    <w:p w14:paraId="2CAF56E0" w14:textId="77777777" w:rsidR="00A11E68" w:rsidRPr="00486013" w:rsidRDefault="00A11E68" w:rsidP="00A11E68">
      <w:pPr>
        <w:tabs>
          <w:tab w:val="left" w:pos="180"/>
          <w:tab w:val="left" w:pos="720"/>
        </w:tabs>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cadrul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acestui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apel</w:t>
      </w:r>
      <w:proofErr w:type="spellEnd"/>
      <w:r w:rsidRPr="00486013">
        <w:rPr>
          <w:rFonts w:ascii="Calibri" w:hAnsi="Calibri"/>
          <w:sz w:val="24"/>
          <w:szCs w:val="24"/>
          <w:lang w:val="fr-FR"/>
        </w:rPr>
        <w:t xml:space="preserve"> de proiecte </w:t>
      </w:r>
      <w:r w:rsidRPr="00486013">
        <w:rPr>
          <w:rFonts w:ascii="Calibri" w:hAnsi="Calibri"/>
          <w:bCs/>
          <w:sz w:val="24"/>
          <w:szCs w:val="24"/>
          <w:lang w:val="fr-FR"/>
        </w:rPr>
        <w:t>nu s</w:t>
      </w:r>
      <w:r w:rsidRPr="00486013">
        <w:rPr>
          <w:rFonts w:ascii="Calibri" w:hAnsi="Calibri"/>
          <w:sz w:val="24"/>
          <w:szCs w:val="24"/>
          <w:lang w:val="fr-FR"/>
        </w:rPr>
        <w:t xml:space="preserve">e </w:t>
      </w:r>
      <w:proofErr w:type="spellStart"/>
      <w:r w:rsidRPr="00486013">
        <w:rPr>
          <w:rFonts w:ascii="Calibri" w:hAnsi="Calibri"/>
          <w:sz w:val="24"/>
          <w:szCs w:val="24"/>
          <w:lang w:val="fr-FR"/>
        </w:rPr>
        <w:t>aplică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ajutorul</w:t>
      </w:r>
      <w:proofErr w:type="spellEnd"/>
      <w:r w:rsidRPr="00486013">
        <w:rPr>
          <w:rFonts w:ascii="Calibri" w:hAnsi="Calibri"/>
          <w:sz w:val="24"/>
          <w:szCs w:val="24"/>
          <w:lang w:val="fr-FR"/>
        </w:rPr>
        <w:t xml:space="preserve"> de stat.</w:t>
      </w:r>
    </w:p>
    <w:p w14:paraId="5DA4A82A" w14:textId="7A3DEF92" w:rsidR="00A11E68" w:rsidRPr="00486013" w:rsidRDefault="00A11E68" w:rsidP="00A11E68">
      <w:pPr>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t>Solicitantul</w:t>
      </w:r>
      <w:proofErr w:type="spellEnd"/>
      <w:r w:rsidRPr="00486013">
        <w:rPr>
          <w:rFonts w:ascii="Calibri" w:hAnsi="Calibri"/>
          <w:sz w:val="24"/>
          <w:szCs w:val="24"/>
          <w:lang w:val="fr-FR"/>
        </w:rPr>
        <w:t xml:space="preserve"> va </w:t>
      </w:r>
      <w:proofErr w:type="spellStart"/>
      <w:r w:rsidRPr="00486013">
        <w:rPr>
          <w:rFonts w:ascii="Calibri" w:hAnsi="Calibri"/>
          <w:sz w:val="24"/>
          <w:szCs w:val="24"/>
          <w:lang w:val="fr-FR"/>
        </w:rPr>
        <w:t>declara</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momentul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depunerii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faptul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nu </w:t>
      </w:r>
      <w:proofErr w:type="spellStart"/>
      <w:r w:rsidRPr="00486013">
        <w:rPr>
          <w:rFonts w:ascii="Calibri" w:hAnsi="Calibri"/>
          <w:sz w:val="24"/>
          <w:szCs w:val="24"/>
          <w:lang w:val="fr-FR"/>
        </w:rPr>
        <w:t>generează</w:t>
      </w:r>
      <w:proofErr w:type="spellEnd"/>
      <w:r w:rsidRPr="00486013">
        <w:rPr>
          <w:rFonts w:ascii="Calibri" w:hAnsi="Calibri"/>
          <w:sz w:val="24"/>
          <w:szCs w:val="24"/>
          <w:lang w:val="fr-FR"/>
        </w:rPr>
        <w:t xml:space="preserve"> profit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niciun</w:t>
      </w:r>
      <w:proofErr w:type="spellEnd"/>
      <w:r w:rsidRPr="00486013">
        <w:rPr>
          <w:rFonts w:ascii="Calibri" w:hAnsi="Calibri"/>
          <w:sz w:val="24"/>
          <w:szCs w:val="24"/>
          <w:lang w:val="fr-FR"/>
        </w:rPr>
        <w:t xml:space="preserve"> an al </w:t>
      </w:r>
      <w:proofErr w:type="spellStart"/>
      <w:r w:rsidRPr="00486013">
        <w:rPr>
          <w:rFonts w:ascii="Calibri" w:hAnsi="Calibri"/>
          <w:sz w:val="24"/>
          <w:szCs w:val="24"/>
          <w:lang w:val="fr-FR"/>
        </w:rPr>
        <w:t>perioadei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viață</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investiției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declaraţia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unică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va </w:t>
      </w:r>
      <w:proofErr w:type="spellStart"/>
      <w:r w:rsidRPr="00486013">
        <w:rPr>
          <w:rFonts w:ascii="Calibri" w:hAnsi="Calibri"/>
          <w:sz w:val="24"/>
          <w:szCs w:val="24"/>
          <w:lang w:val="fr-FR"/>
        </w:rPr>
        <w:t>completa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macheta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financiară</w:t>
      </w:r>
      <w:proofErr w:type="spellEnd"/>
      <w:r w:rsidRPr="00486013">
        <w:rPr>
          <w:rFonts w:ascii="Calibri" w:hAnsi="Calibri"/>
          <w:sz w:val="24"/>
          <w:szCs w:val="24"/>
          <w:lang w:val="fr-FR"/>
        </w:rPr>
        <w:t>.</w:t>
      </w:r>
    </w:p>
    <w:bookmarkEnd w:id="124"/>
    <w:p w14:paraId="548BAF19" w14:textId="77777777" w:rsidR="00E12457" w:rsidRPr="00486013" w:rsidRDefault="00E12457" w:rsidP="00E12457">
      <w:pPr>
        <w:spacing w:before="0" w:after="0" w:line="256" w:lineRule="auto"/>
        <w:jc w:val="both"/>
        <w:rPr>
          <w:rFonts w:ascii="Calibri" w:hAnsi="Calibri"/>
          <w:sz w:val="24"/>
          <w:szCs w:val="24"/>
          <w:lang w:val="fr-FR"/>
        </w:rPr>
      </w:pPr>
    </w:p>
    <w:p w14:paraId="5A9D7E25" w14:textId="2C5F85BE" w:rsidR="00A11E68" w:rsidRPr="00486013" w:rsidRDefault="00A11E68" w:rsidP="00E07D7E">
      <w:pPr>
        <w:pStyle w:val="ListParagraph"/>
        <w:numPr>
          <w:ilvl w:val="0"/>
          <w:numId w:val="53"/>
        </w:numPr>
        <w:autoSpaceDE w:val="0"/>
        <w:autoSpaceDN w:val="0"/>
        <w:adjustRightInd w:val="0"/>
        <w:spacing w:before="0" w:after="0" w:line="259" w:lineRule="auto"/>
        <w:jc w:val="both"/>
        <w:rPr>
          <w:rFonts w:ascii="Calibri" w:hAnsi="Calibri"/>
          <w:sz w:val="24"/>
          <w:szCs w:val="24"/>
          <w:lang w:val="fr-FR"/>
        </w:rPr>
      </w:pPr>
      <w:bookmarkStart w:id="125" w:name="_Hlk131591952"/>
      <w:proofErr w:type="spellStart"/>
      <w:r w:rsidRPr="00486013">
        <w:rPr>
          <w:rFonts w:ascii="Calibri" w:hAnsi="Calibri"/>
          <w:b/>
          <w:bCs/>
          <w:sz w:val="24"/>
          <w:szCs w:val="24"/>
          <w:lang w:val="fr-FR"/>
        </w:rPr>
        <w:t>Proiectul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integrează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măsuri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adaptare</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schimbările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climatice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 </w:t>
      </w:r>
      <w:proofErr w:type="spellStart"/>
      <w:r w:rsidRPr="00486013">
        <w:rPr>
          <w:rFonts w:ascii="Calibri" w:hAnsi="Calibri"/>
          <w:b/>
          <w:bCs/>
          <w:sz w:val="24"/>
          <w:szCs w:val="24"/>
          <w:lang w:val="fr-FR"/>
        </w:rPr>
        <w:t>dacă</w:t>
      </w:r>
      <w:proofErr w:type="spellEnd"/>
      <w:r w:rsidRPr="00486013">
        <w:rPr>
          <w:rFonts w:ascii="Calibri" w:hAnsi="Calibri"/>
          <w:b/>
          <w:bCs/>
          <w:sz w:val="24"/>
          <w:szCs w:val="24"/>
          <w:lang w:val="fr-FR"/>
        </w:rPr>
        <w:t xml:space="preserve"> este </w:t>
      </w:r>
      <w:proofErr w:type="spellStart"/>
      <w:r w:rsidRPr="00486013">
        <w:rPr>
          <w:rFonts w:ascii="Calibri" w:hAnsi="Calibri"/>
          <w:b/>
          <w:bCs/>
          <w:sz w:val="24"/>
          <w:szCs w:val="24"/>
          <w:lang w:val="fr-FR"/>
        </w:rPr>
        <w:t>cazul</w:t>
      </w:r>
      <w:proofErr w:type="spellEnd"/>
      <w:r w:rsidRPr="00486013">
        <w:rPr>
          <w:rFonts w:ascii="Calibri" w:hAnsi="Calibri"/>
          <w:b/>
          <w:bCs/>
          <w:sz w:val="24"/>
          <w:szCs w:val="24"/>
          <w:lang w:val="fr-FR"/>
        </w:rPr>
        <w:t xml:space="preserve"> - </w:t>
      </w:r>
      <w:proofErr w:type="spellStart"/>
      <w:r w:rsidRPr="00486013">
        <w:rPr>
          <w:rFonts w:ascii="Calibri" w:hAnsi="Calibri"/>
          <w:b/>
          <w:bCs/>
          <w:sz w:val="24"/>
          <w:szCs w:val="24"/>
          <w:lang w:val="fr-FR"/>
        </w:rPr>
        <w:t>măsuri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atenuare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compensare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respectând</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Orientările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tehnice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Comisiei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Europene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referitoare</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imunizarea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infrastructurii</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schimbările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climatice</w:t>
      </w:r>
      <w:proofErr w:type="spellEnd"/>
      <w:r w:rsidRPr="00486013">
        <w:rPr>
          <w:rFonts w:ascii="Calibri" w:hAnsi="Calibri"/>
          <w:b/>
          <w:bCs/>
          <w:sz w:val="24"/>
          <w:szCs w:val="24"/>
          <w:lang w:val="fr-FR"/>
        </w:rPr>
        <w:t xml:space="preserve"> </w:t>
      </w:r>
      <w:bookmarkEnd w:id="125"/>
    </w:p>
    <w:p w14:paraId="18DFA16D" w14:textId="2E3799B0" w:rsidR="00A11E68" w:rsidRPr="00486013" w:rsidRDefault="00A11E68" w:rsidP="00E61743">
      <w:pPr>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t>Solicitantul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își</w:t>
      </w:r>
      <w:proofErr w:type="spellEnd"/>
      <w:r w:rsidRPr="00486013">
        <w:rPr>
          <w:rFonts w:ascii="Calibri" w:hAnsi="Calibri"/>
          <w:sz w:val="24"/>
          <w:szCs w:val="24"/>
          <w:lang w:val="fr-FR"/>
        </w:rPr>
        <w:t xml:space="preserve"> va </w:t>
      </w:r>
      <w:proofErr w:type="spellStart"/>
      <w:r w:rsidRPr="00486013">
        <w:rPr>
          <w:rFonts w:ascii="Calibri" w:hAnsi="Calibri"/>
          <w:sz w:val="24"/>
          <w:szCs w:val="24"/>
          <w:lang w:val="fr-FR"/>
        </w:rPr>
        <w:t>asuma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respectarea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acestor</w:t>
      </w:r>
      <w:proofErr w:type="spellEnd"/>
      <w:r w:rsidRPr="00486013">
        <w:rPr>
          <w:rFonts w:ascii="Calibri" w:hAnsi="Calibri"/>
          <w:sz w:val="24"/>
          <w:szCs w:val="24"/>
          <w:lang w:val="fr-FR"/>
        </w:rPr>
        <w:t xml:space="preserve"> aspecte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Declarația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unică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şi</w:t>
      </w:r>
      <w:proofErr w:type="spellEnd"/>
      <w:r w:rsidRPr="00486013">
        <w:rPr>
          <w:rFonts w:ascii="Calibri" w:hAnsi="Calibri"/>
          <w:sz w:val="24"/>
          <w:szCs w:val="24"/>
          <w:lang w:val="fr-FR"/>
        </w:rPr>
        <w:t xml:space="preserve"> va </w:t>
      </w:r>
      <w:proofErr w:type="spellStart"/>
      <w:r w:rsidRPr="00486013">
        <w:rPr>
          <w:rFonts w:ascii="Calibri" w:hAnsi="Calibri"/>
          <w:sz w:val="24"/>
          <w:szCs w:val="24"/>
          <w:lang w:val="fr-FR"/>
        </w:rPr>
        <w:t>descrie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secțiunea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relevantă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cererea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modul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integrează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măsuri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atenuare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respectiv</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adaptare</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având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vedere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informațiile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cuprinse</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Secțiunea</w:t>
      </w:r>
      <w:proofErr w:type="spellEnd"/>
      <w:r w:rsidRPr="00486013">
        <w:rPr>
          <w:rFonts w:ascii="Calibri" w:hAnsi="Calibri"/>
          <w:sz w:val="24"/>
          <w:szCs w:val="24"/>
          <w:lang w:val="fr-FR"/>
        </w:rPr>
        <w:t xml:space="preserve"> </w:t>
      </w:r>
      <w:r w:rsidR="00F32835" w:rsidRPr="00486013">
        <w:rPr>
          <w:rFonts w:ascii="Calibri" w:hAnsi="Calibri"/>
          <w:sz w:val="24"/>
          <w:szCs w:val="24"/>
          <w:lang w:val="fr-FR"/>
        </w:rPr>
        <w:t>3.16</w:t>
      </w:r>
      <w:r w:rsidRPr="00486013">
        <w:rPr>
          <w:rFonts w:ascii="Calibri" w:hAnsi="Calibri"/>
          <w:sz w:val="24"/>
          <w:szCs w:val="24"/>
          <w:lang w:val="fr-FR"/>
        </w:rPr>
        <w:t xml:space="preserve"> </w:t>
      </w:r>
      <w:proofErr w:type="spellStart"/>
      <w:r w:rsidR="00F32835" w:rsidRPr="00486013">
        <w:rPr>
          <w:rFonts w:ascii="Calibri" w:hAnsi="Calibri"/>
          <w:sz w:val="24"/>
          <w:szCs w:val="24"/>
          <w:lang w:val="fr-FR"/>
        </w:rPr>
        <w:t>Principii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orizontale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prezentul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ghid</w:t>
      </w:r>
      <w:proofErr w:type="spellEnd"/>
      <w:r w:rsidRPr="00486013">
        <w:rPr>
          <w:rFonts w:ascii="Calibri" w:hAnsi="Calibri"/>
          <w:sz w:val="24"/>
          <w:szCs w:val="24"/>
          <w:lang w:val="fr-FR"/>
        </w:rPr>
        <w:t xml:space="preserve"> si </w:t>
      </w:r>
      <w:proofErr w:type="spellStart"/>
      <w:r w:rsidRPr="00486013">
        <w:rPr>
          <w:rFonts w:ascii="Calibri" w:hAnsi="Calibri"/>
          <w:sz w:val="24"/>
          <w:szCs w:val="24"/>
          <w:lang w:val="fr-FR"/>
        </w:rPr>
        <w:t>Orientările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Comisiei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Europene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imunizarea</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w:t>
      </w:r>
    </w:p>
    <w:p w14:paraId="564097FB" w14:textId="00A52961" w:rsidR="00A11E68" w:rsidRPr="00486013" w:rsidRDefault="00A11E68" w:rsidP="00A11E68">
      <w:pPr>
        <w:autoSpaceDE w:val="0"/>
        <w:autoSpaceDN w:val="0"/>
        <w:adjustRightInd w:val="0"/>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t>Investițiile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infrastructură</w:t>
      </w:r>
      <w:proofErr w:type="spellEnd"/>
      <w:r w:rsidRPr="00486013">
        <w:rPr>
          <w:rFonts w:ascii="Calibri" w:hAnsi="Calibri"/>
          <w:sz w:val="24"/>
          <w:szCs w:val="24"/>
          <w:lang w:val="fr-FR"/>
        </w:rPr>
        <w:t xml:space="preserve"> care au o </w:t>
      </w:r>
      <w:proofErr w:type="spellStart"/>
      <w:r w:rsidRPr="00486013">
        <w:rPr>
          <w:rFonts w:ascii="Calibri" w:hAnsi="Calibri"/>
          <w:sz w:val="24"/>
          <w:szCs w:val="24"/>
          <w:lang w:val="fr-FR"/>
        </w:rPr>
        <w:t>durată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viață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preconizată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cel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puțin</w:t>
      </w:r>
      <w:proofErr w:type="spellEnd"/>
      <w:r w:rsidRPr="00486013">
        <w:rPr>
          <w:rFonts w:ascii="Calibri" w:hAnsi="Calibri"/>
          <w:sz w:val="24"/>
          <w:szCs w:val="24"/>
          <w:lang w:val="fr-FR"/>
        </w:rPr>
        <w:t xml:space="preserve"> </w:t>
      </w:r>
      <w:r w:rsidR="00FD2A55" w:rsidRPr="00486013">
        <w:rPr>
          <w:rFonts w:ascii="Calibri" w:hAnsi="Calibri"/>
          <w:sz w:val="24"/>
          <w:szCs w:val="24"/>
          <w:lang w:val="fr-FR"/>
        </w:rPr>
        <w:t>5</w:t>
      </w:r>
      <w:r w:rsidRPr="00486013">
        <w:rPr>
          <w:rFonts w:ascii="Calibri" w:hAnsi="Calibri"/>
          <w:sz w:val="24"/>
          <w:szCs w:val="24"/>
          <w:lang w:val="fr-FR"/>
        </w:rPr>
        <w:t xml:space="preserve"> </w:t>
      </w:r>
      <w:proofErr w:type="spellStart"/>
      <w:r w:rsidRPr="00486013">
        <w:rPr>
          <w:rFonts w:ascii="Calibri" w:hAnsi="Calibri"/>
          <w:sz w:val="24"/>
          <w:szCs w:val="24"/>
          <w:lang w:val="fr-FR"/>
        </w:rPr>
        <w:t>ani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trebuie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demonstreze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imunizarea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față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conformitate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cerințele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i/>
          <w:iCs/>
          <w:sz w:val="24"/>
          <w:szCs w:val="24"/>
          <w:lang w:val="fr-FR"/>
        </w:rPr>
        <w:t>Comunicarea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Comisiei</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Europene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privind</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Orientările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tehnice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referitoare</w:t>
      </w:r>
      <w:proofErr w:type="spellEnd"/>
      <w:r w:rsidRPr="00486013">
        <w:rPr>
          <w:rFonts w:ascii="Calibri" w:hAnsi="Calibri"/>
          <w:i/>
          <w:iCs/>
          <w:sz w:val="24"/>
          <w:szCs w:val="24"/>
          <w:lang w:val="fr-FR"/>
        </w:rPr>
        <w:t xml:space="preserve"> la </w:t>
      </w:r>
      <w:proofErr w:type="spellStart"/>
      <w:r w:rsidRPr="00486013">
        <w:rPr>
          <w:rFonts w:ascii="Calibri" w:hAnsi="Calibri"/>
          <w:i/>
          <w:iCs/>
          <w:sz w:val="24"/>
          <w:szCs w:val="24"/>
          <w:lang w:val="fr-FR"/>
        </w:rPr>
        <w:t>imunizarea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infrastructurii</w:t>
      </w:r>
      <w:proofErr w:type="spellEnd"/>
      <w:r w:rsidRPr="00486013">
        <w:rPr>
          <w:rFonts w:ascii="Calibri" w:hAnsi="Calibri"/>
          <w:i/>
          <w:iCs/>
          <w:sz w:val="24"/>
          <w:szCs w:val="24"/>
          <w:lang w:val="fr-FR"/>
        </w:rPr>
        <w:t xml:space="preserve"> la </w:t>
      </w:r>
      <w:proofErr w:type="spellStart"/>
      <w:r w:rsidRPr="00486013">
        <w:rPr>
          <w:rFonts w:ascii="Calibri" w:hAnsi="Calibri"/>
          <w:i/>
          <w:iCs/>
          <w:sz w:val="24"/>
          <w:szCs w:val="24"/>
          <w:lang w:val="fr-FR"/>
        </w:rPr>
        <w:t>schimbările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climatice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în</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perioada</w:t>
      </w:r>
      <w:proofErr w:type="spellEnd"/>
      <w:r w:rsidRPr="00486013">
        <w:rPr>
          <w:rFonts w:ascii="Calibri" w:hAnsi="Calibri"/>
          <w:i/>
          <w:iCs/>
          <w:sz w:val="24"/>
          <w:szCs w:val="24"/>
          <w:lang w:val="fr-FR"/>
        </w:rPr>
        <w:t xml:space="preserve"> 2021-2027 </w:t>
      </w:r>
      <w:proofErr w:type="spellStart"/>
      <w:r w:rsidRPr="00486013">
        <w:rPr>
          <w:rFonts w:ascii="Calibri" w:hAnsi="Calibri"/>
          <w:i/>
          <w:iCs/>
          <w:sz w:val="24"/>
          <w:szCs w:val="24"/>
          <w:lang w:val="fr-FR"/>
        </w:rPr>
        <w:t>publicate</w:t>
      </w:r>
      <w:proofErr w:type="spellEnd"/>
      <w:r w:rsidRPr="00486013">
        <w:rPr>
          <w:rFonts w:ascii="Calibri" w:hAnsi="Calibri"/>
          <w:i/>
          <w:iCs/>
          <w:sz w:val="24"/>
          <w:szCs w:val="24"/>
          <w:lang w:val="fr-FR"/>
        </w:rPr>
        <w:t xml:space="preserve"> la 16 </w:t>
      </w:r>
      <w:proofErr w:type="spellStart"/>
      <w:r w:rsidRPr="00486013">
        <w:rPr>
          <w:rFonts w:ascii="Calibri" w:hAnsi="Calibri"/>
          <w:i/>
          <w:iCs/>
          <w:sz w:val="24"/>
          <w:szCs w:val="24"/>
          <w:lang w:val="fr-FR"/>
        </w:rPr>
        <w:t>septembrie</w:t>
      </w:r>
      <w:proofErr w:type="spellEnd"/>
      <w:r w:rsidRPr="00486013">
        <w:rPr>
          <w:rFonts w:ascii="Calibri" w:hAnsi="Calibri"/>
          <w:i/>
          <w:iCs/>
          <w:sz w:val="24"/>
          <w:szCs w:val="24"/>
          <w:lang w:val="fr-FR"/>
        </w:rPr>
        <w:t xml:space="preserve"> 2021 (2021/C 373/01).</w:t>
      </w:r>
    </w:p>
    <w:p w14:paraId="4E8DD0AA" w14:textId="016D39EB" w:rsidR="00C40FC5" w:rsidRPr="00486013" w:rsidRDefault="00A11E68" w:rsidP="00A11E68">
      <w:pPr>
        <w:autoSpaceDE w:val="0"/>
        <w:autoSpaceDN w:val="0"/>
        <w:adjustRightInd w:val="0"/>
        <w:spacing w:before="0" w:after="0" w:line="259" w:lineRule="auto"/>
        <w:jc w:val="both"/>
        <w:rPr>
          <w:rFonts w:ascii="Calibri" w:hAnsi="Calibri"/>
          <w:sz w:val="24"/>
          <w:szCs w:val="24"/>
          <w:lang w:val="fr-FR"/>
        </w:rPr>
      </w:pPr>
      <w:bookmarkStart w:id="126" w:name="_Hlk131591986"/>
      <w:proofErr w:type="spellStart"/>
      <w:r w:rsidRPr="00486013">
        <w:rPr>
          <w:rFonts w:ascii="Calibri" w:hAnsi="Calibri"/>
          <w:sz w:val="24"/>
          <w:szCs w:val="24"/>
          <w:lang w:val="fr-FR"/>
        </w:rPr>
        <w:t>Imunizarea</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este</w:t>
      </w:r>
      <w:proofErr w:type="spellEnd"/>
      <w:r w:rsidRPr="00486013">
        <w:rPr>
          <w:rFonts w:ascii="Calibri" w:hAnsi="Calibri"/>
          <w:sz w:val="24"/>
          <w:szCs w:val="24"/>
          <w:lang w:val="fr-FR"/>
        </w:rPr>
        <w:t xml:space="preserve"> un </w:t>
      </w:r>
      <w:proofErr w:type="spellStart"/>
      <w:r w:rsidRPr="00486013">
        <w:rPr>
          <w:rFonts w:ascii="Calibri" w:hAnsi="Calibri"/>
          <w:sz w:val="24"/>
          <w:szCs w:val="24"/>
          <w:lang w:val="fr-FR"/>
        </w:rPr>
        <w:t>proces</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integrează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măsuri</w:t>
      </w:r>
      <w:proofErr w:type="spellEnd"/>
      <w:r w:rsidRPr="00486013">
        <w:rPr>
          <w:rFonts w:ascii="Calibri" w:hAnsi="Calibri"/>
          <w:sz w:val="24"/>
          <w:szCs w:val="24"/>
          <w:lang w:val="fr-FR"/>
        </w:rPr>
        <w:t xml:space="preserve"> de </w:t>
      </w:r>
      <w:proofErr w:type="spellStart"/>
      <w:r w:rsidRPr="00486013">
        <w:rPr>
          <w:rFonts w:ascii="Calibri" w:hAnsi="Calibri"/>
          <w:i/>
          <w:iCs/>
          <w:sz w:val="24"/>
          <w:szCs w:val="24"/>
          <w:lang w:val="fr-FR"/>
        </w:rPr>
        <w:t>adaptare</w:t>
      </w:r>
      <w:proofErr w:type="spellEnd"/>
      <w:r w:rsidRPr="00486013">
        <w:rPr>
          <w:rFonts w:ascii="Calibri" w:hAnsi="Calibri"/>
          <w:i/>
          <w:iCs/>
          <w:sz w:val="24"/>
          <w:szCs w:val="24"/>
          <w:lang w:val="fr-FR"/>
        </w:rPr>
        <w:t xml:space="preserve"> </w:t>
      </w:r>
      <w:r w:rsidRPr="00486013">
        <w:rPr>
          <w:rFonts w:ascii="Calibri" w:hAnsi="Calibri"/>
          <w:sz w:val="24"/>
          <w:szCs w:val="24"/>
          <w:lang w:val="fr-FR"/>
        </w:rPr>
        <w:t xml:space="preserve">a </w:t>
      </w:r>
      <w:proofErr w:type="spellStart"/>
      <w:r w:rsidRPr="00486013">
        <w:rPr>
          <w:rFonts w:ascii="Calibri" w:hAnsi="Calibri"/>
          <w:sz w:val="24"/>
          <w:szCs w:val="24"/>
          <w:lang w:val="fr-FR"/>
        </w:rPr>
        <w:t>schimbărilor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și</w:t>
      </w:r>
      <w:proofErr w:type="spellEnd"/>
      <w:r w:rsidRPr="00486013">
        <w:rPr>
          <w:rFonts w:ascii="Calibri" w:hAnsi="Calibri"/>
          <w:sz w:val="24"/>
          <w:szCs w:val="24"/>
          <w:lang w:val="fr-FR"/>
        </w:rPr>
        <w:t xml:space="preserve"> – </w:t>
      </w:r>
      <w:proofErr w:type="spellStart"/>
      <w:r w:rsidRPr="00486013">
        <w:rPr>
          <w:rFonts w:ascii="Calibri" w:hAnsi="Calibri"/>
          <w:sz w:val="24"/>
          <w:szCs w:val="24"/>
          <w:lang w:val="fr-FR"/>
        </w:rPr>
        <w:t>dacă</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cazul</w:t>
      </w:r>
      <w:proofErr w:type="spellEnd"/>
      <w:r w:rsidRPr="00486013">
        <w:rPr>
          <w:rFonts w:ascii="Calibri" w:hAnsi="Calibri"/>
          <w:sz w:val="24"/>
          <w:szCs w:val="24"/>
          <w:lang w:val="fr-FR"/>
        </w:rPr>
        <w:t xml:space="preserve"> - </w:t>
      </w:r>
      <w:proofErr w:type="spellStart"/>
      <w:r w:rsidRPr="00486013">
        <w:rPr>
          <w:rFonts w:ascii="Calibri" w:hAnsi="Calibri"/>
          <w:sz w:val="24"/>
          <w:szCs w:val="24"/>
          <w:lang w:val="fr-FR"/>
        </w:rPr>
        <w:t>măsuri</w:t>
      </w:r>
      <w:proofErr w:type="spellEnd"/>
      <w:r w:rsidRPr="00486013">
        <w:rPr>
          <w:rFonts w:ascii="Calibri" w:hAnsi="Calibri"/>
          <w:sz w:val="24"/>
          <w:szCs w:val="24"/>
          <w:lang w:val="fr-FR"/>
        </w:rPr>
        <w:t xml:space="preserve"> </w:t>
      </w:r>
      <w:proofErr w:type="spellStart"/>
      <w:r w:rsidRPr="00486013">
        <w:rPr>
          <w:rFonts w:ascii="Calibri" w:hAnsi="Calibri"/>
          <w:i/>
          <w:iCs/>
          <w:sz w:val="24"/>
          <w:szCs w:val="24"/>
          <w:lang w:val="fr-FR"/>
        </w:rPr>
        <w:t>atenuare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compensare</w:t>
      </w:r>
      <w:proofErr w:type="spellEnd"/>
      <w:r w:rsidRPr="00486013">
        <w:rPr>
          <w:rFonts w:ascii="Calibri" w:hAnsi="Calibri"/>
          <w:i/>
          <w:iCs/>
          <w:sz w:val="24"/>
          <w:szCs w:val="24"/>
          <w:lang w:val="fr-FR"/>
        </w:rPr>
        <w:t>)</w:t>
      </w:r>
      <w:r w:rsidRPr="00486013">
        <w:rPr>
          <w:rFonts w:ascii="Calibri" w:hAnsi="Calibri"/>
          <w:sz w:val="24"/>
          <w:szCs w:val="24"/>
          <w:lang w:val="fr-FR"/>
        </w:rPr>
        <w:t xml:space="preserve"> de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dezvoltarea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proiectelor</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infrastructură</w:t>
      </w:r>
      <w:proofErr w:type="spellEnd"/>
      <w:r w:rsidRPr="00486013">
        <w:rPr>
          <w:rFonts w:ascii="Calibri" w:hAnsi="Calibri"/>
          <w:sz w:val="24"/>
          <w:szCs w:val="24"/>
          <w:lang w:val="fr-FR"/>
        </w:rPr>
        <w:t xml:space="preserve">. </w:t>
      </w:r>
    </w:p>
    <w:p w14:paraId="6816926E" w14:textId="77777777" w:rsidR="00A11E68" w:rsidRPr="00486013" w:rsidRDefault="00A11E68" w:rsidP="00A11E68">
      <w:pPr>
        <w:autoSpaceDE w:val="0"/>
        <w:autoSpaceDN w:val="0"/>
        <w:adjustRightInd w:val="0"/>
        <w:spacing w:before="0" w:after="0" w:line="259" w:lineRule="auto"/>
        <w:jc w:val="both"/>
        <w:rPr>
          <w:rFonts w:ascii="Calibri" w:hAnsi="Calibri"/>
          <w:sz w:val="24"/>
          <w:szCs w:val="24"/>
          <w:lang w:val="fr-FR"/>
        </w:rPr>
      </w:pPr>
      <w:proofErr w:type="spellStart"/>
      <w:r w:rsidRPr="00486013">
        <w:rPr>
          <w:rFonts w:ascii="Calibri" w:hAnsi="Calibri"/>
          <w:sz w:val="24"/>
          <w:szCs w:val="24"/>
          <w:lang w:val="fr-FR"/>
        </w:rPr>
        <w:t>Aceasta</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presupune</w:t>
      </w:r>
      <w:proofErr w:type="spellEnd"/>
      <w:r w:rsidRPr="00486013">
        <w:rPr>
          <w:rFonts w:ascii="Calibri" w:hAnsi="Calibri"/>
          <w:sz w:val="24"/>
          <w:szCs w:val="24"/>
          <w:lang w:val="fr-FR"/>
        </w:rPr>
        <w:t>:</w:t>
      </w:r>
      <w:proofErr w:type="gramEnd"/>
      <w:r w:rsidRPr="00486013">
        <w:rPr>
          <w:rFonts w:ascii="Calibri" w:hAnsi="Calibri"/>
          <w:sz w:val="24"/>
          <w:szCs w:val="24"/>
          <w:lang w:val="fr-FR"/>
        </w:rPr>
        <w:t xml:space="preserve"> </w:t>
      </w:r>
    </w:p>
    <w:p w14:paraId="44FC7A66" w14:textId="77777777" w:rsidR="00A11E68" w:rsidRPr="00486013" w:rsidRDefault="00A11E68" w:rsidP="00A11E68">
      <w:pPr>
        <w:autoSpaceDE w:val="0"/>
        <w:autoSpaceDN w:val="0"/>
        <w:adjustRightInd w:val="0"/>
        <w:spacing w:before="0" w:after="0" w:line="259" w:lineRule="auto"/>
        <w:jc w:val="both"/>
        <w:rPr>
          <w:rFonts w:ascii="Calibri" w:hAnsi="Calibri"/>
          <w:sz w:val="24"/>
          <w:szCs w:val="24"/>
          <w:lang w:val="fr-FR"/>
        </w:rPr>
      </w:pPr>
      <w:r w:rsidRPr="00486013">
        <w:rPr>
          <w:rFonts w:ascii="Calibri" w:hAnsi="Calibri"/>
          <w:i/>
          <w:iCs/>
          <w:sz w:val="24"/>
          <w:szCs w:val="24"/>
          <w:lang w:val="fr-FR"/>
        </w:rPr>
        <w:t xml:space="preserve">a. </w:t>
      </w:r>
      <w:proofErr w:type="spellStart"/>
      <w:r w:rsidRPr="00486013">
        <w:rPr>
          <w:rFonts w:ascii="Calibri" w:hAnsi="Calibri"/>
          <w:i/>
          <w:iCs/>
          <w:sz w:val="24"/>
          <w:szCs w:val="24"/>
          <w:lang w:val="fr-FR"/>
        </w:rPr>
        <w:t>În</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etapa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analizei</w:t>
      </w:r>
      <w:proofErr w:type="spellEnd"/>
      <w:r w:rsidRPr="00486013">
        <w:rPr>
          <w:rFonts w:ascii="Calibri" w:hAnsi="Calibri"/>
          <w:i/>
          <w:iCs/>
          <w:sz w:val="24"/>
          <w:szCs w:val="24"/>
          <w:lang w:val="fr-FR"/>
        </w:rPr>
        <w:t xml:space="preserve"> de </w:t>
      </w:r>
      <w:proofErr w:type="spellStart"/>
      <w:r w:rsidRPr="00486013">
        <w:rPr>
          <w:rFonts w:ascii="Calibri" w:hAnsi="Calibri"/>
          <w:i/>
          <w:iCs/>
          <w:sz w:val="24"/>
          <w:szCs w:val="24"/>
          <w:lang w:val="fr-FR"/>
        </w:rPr>
        <w:t>opțiuni</w:t>
      </w:r>
      <w:proofErr w:type="spellEnd"/>
      <w:r w:rsidRPr="00486013">
        <w:rPr>
          <w:rFonts w:ascii="Calibri" w:hAnsi="Calibri"/>
          <w:i/>
          <w:iCs/>
          <w:sz w:val="24"/>
          <w:szCs w:val="24"/>
          <w:lang w:val="fr-FR"/>
        </w:rPr>
        <w:t xml:space="preserve"> </w:t>
      </w:r>
      <w:r w:rsidRPr="00486013">
        <w:rPr>
          <w:rFonts w:ascii="Calibri" w:hAnsi="Calibri"/>
          <w:sz w:val="24"/>
          <w:szCs w:val="24"/>
          <w:lang w:val="fr-FR"/>
        </w:rPr>
        <w:t xml:space="preserve">- </w:t>
      </w:r>
      <w:proofErr w:type="spellStart"/>
      <w:r w:rsidRPr="00486013">
        <w:rPr>
          <w:rFonts w:ascii="Calibri" w:hAnsi="Calibri"/>
          <w:sz w:val="24"/>
          <w:szCs w:val="24"/>
          <w:lang w:val="fr-FR"/>
        </w:rPr>
        <w:t>integrarea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analiza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şi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decizia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asupra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opțiunii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preferate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lângă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considerentele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economice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mediu</w:t>
      </w:r>
      <w:proofErr w:type="spellEnd"/>
      <w:r w:rsidRPr="00486013">
        <w:rPr>
          <w:rFonts w:ascii="Calibri" w:hAnsi="Calibri"/>
          <w:sz w:val="24"/>
          <w:szCs w:val="24"/>
          <w:lang w:val="fr-FR"/>
        </w:rPr>
        <w:t xml:space="preserve">, etc.) </w:t>
      </w:r>
      <w:proofErr w:type="spellStart"/>
      <w:r w:rsidRPr="00486013">
        <w:rPr>
          <w:rFonts w:ascii="Calibri" w:hAnsi="Calibri"/>
          <w:sz w:val="24"/>
          <w:szCs w:val="24"/>
          <w:lang w:val="fr-FR"/>
        </w:rPr>
        <w:t>şi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considerentele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legate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impactul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opțiunilor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punctul</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vedere</w:t>
      </w:r>
      <w:proofErr w:type="spellEnd"/>
      <w:r w:rsidRPr="00486013">
        <w:rPr>
          <w:rFonts w:ascii="Calibri" w:hAnsi="Calibri"/>
          <w:sz w:val="24"/>
          <w:szCs w:val="24"/>
          <w:lang w:val="fr-FR"/>
        </w:rPr>
        <w:t xml:space="preserve"> al </w:t>
      </w:r>
      <w:proofErr w:type="spellStart"/>
      <w:r w:rsidRPr="00486013">
        <w:rPr>
          <w:rFonts w:ascii="Calibri" w:hAnsi="Calibri"/>
          <w:sz w:val="24"/>
          <w:szCs w:val="24"/>
          <w:lang w:val="fr-FR"/>
        </w:rPr>
        <w:t>atenuării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şi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vulnerabilității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faţă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climatice</w:t>
      </w:r>
      <w:proofErr w:type="spellEnd"/>
      <w:r w:rsidRPr="00486013">
        <w:rPr>
          <w:rFonts w:ascii="Calibri" w:hAnsi="Calibri"/>
          <w:sz w:val="24"/>
          <w:szCs w:val="24"/>
          <w:lang w:val="fr-FR"/>
        </w:rPr>
        <w:t>;</w:t>
      </w:r>
      <w:proofErr w:type="gramEnd"/>
      <w:r w:rsidRPr="00486013">
        <w:rPr>
          <w:rFonts w:ascii="Calibri" w:hAnsi="Calibri"/>
          <w:sz w:val="24"/>
          <w:szCs w:val="24"/>
          <w:lang w:val="fr-FR"/>
        </w:rPr>
        <w:t xml:space="preserve"> </w:t>
      </w:r>
    </w:p>
    <w:p w14:paraId="394DF504" w14:textId="2F0E7FB7" w:rsidR="00A11E68" w:rsidRPr="00486013" w:rsidRDefault="00A11E68" w:rsidP="00E61743">
      <w:pPr>
        <w:autoSpaceDE w:val="0"/>
        <w:autoSpaceDN w:val="0"/>
        <w:adjustRightInd w:val="0"/>
        <w:spacing w:before="0" w:after="0" w:line="259" w:lineRule="auto"/>
        <w:jc w:val="both"/>
        <w:rPr>
          <w:rFonts w:ascii="Calibri" w:hAnsi="Calibri"/>
          <w:sz w:val="24"/>
          <w:szCs w:val="24"/>
          <w:lang w:val="fr-FR"/>
        </w:rPr>
      </w:pPr>
      <w:r w:rsidRPr="00486013">
        <w:rPr>
          <w:rFonts w:ascii="Calibri" w:hAnsi="Calibri"/>
          <w:i/>
          <w:iCs/>
          <w:sz w:val="24"/>
          <w:szCs w:val="24"/>
          <w:lang w:val="fr-FR"/>
        </w:rPr>
        <w:t xml:space="preserve">b. </w:t>
      </w:r>
      <w:proofErr w:type="spellStart"/>
      <w:r w:rsidRPr="00486013">
        <w:rPr>
          <w:rFonts w:ascii="Calibri" w:hAnsi="Calibri"/>
          <w:i/>
          <w:iCs/>
          <w:sz w:val="24"/>
          <w:szCs w:val="24"/>
          <w:lang w:val="fr-FR"/>
        </w:rPr>
        <w:t>În</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etapa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detalierii</w:t>
      </w:r>
      <w:proofErr w:type="spellEnd"/>
      <w:r w:rsidRPr="00486013">
        <w:rPr>
          <w:rFonts w:ascii="Calibri" w:hAnsi="Calibri"/>
          <w:i/>
          <w:iCs/>
          <w:sz w:val="24"/>
          <w:szCs w:val="24"/>
          <w:lang w:val="fr-FR"/>
        </w:rPr>
        <w:t>/</w:t>
      </w:r>
      <w:proofErr w:type="spellStart"/>
      <w:r w:rsidRPr="00486013">
        <w:rPr>
          <w:rFonts w:ascii="Calibri" w:hAnsi="Calibri"/>
          <w:i/>
          <w:iCs/>
          <w:sz w:val="24"/>
          <w:szCs w:val="24"/>
          <w:lang w:val="fr-FR"/>
        </w:rPr>
        <w:t>proiectării</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opțiunii</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preferate</w:t>
      </w:r>
      <w:proofErr w:type="spellEnd"/>
      <w:r w:rsidRPr="00486013">
        <w:rPr>
          <w:rFonts w:ascii="Calibri" w:hAnsi="Calibri"/>
          <w:i/>
          <w:iCs/>
          <w:sz w:val="24"/>
          <w:szCs w:val="24"/>
          <w:lang w:val="fr-FR"/>
        </w:rPr>
        <w:t xml:space="preserve"> </w:t>
      </w:r>
      <w:r w:rsidRPr="00486013">
        <w:rPr>
          <w:rFonts w:ascii="Calibri" w:hAnsi="Calibri"/>
          <w:sz w:val="24"/>
          <w:szCs w:val="24"/>
          <w:lang w:val="fr-FR"/>
        </w:rPr>
        <w:t xml:space="preserve">– </w:t>
      </w:r>
      <w:proofErr w:type="spellStart"/>
      <w:r w:rsidRPr="00486013">
        <w:rPr>
          <w:rFonts w:ascii="Calibri" w:hAnsi="Calibri"/>
          <w:sz w:val="24"/>
          <w:szCs w:val="24"/>
          <w:lang w:val="fr-FR"/>
        </w:rPr>
        <w:t>integrarea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masurilor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adecvate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pentru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adaptarea</w:t>
      </w:r>
      <w:proofErr w:type="spellEnd"/>
      <w:r w:rsidRPr="00486013">
        <w:rPr>
          <w:rFonts w:ascii="Calibri" w:hAnsi="Calibri"/>
          <w:sz w:val="24"/>
          <w:szCs w:val="24"/>
          <w:lang w:val="fr-FR"/>
        </w:rPr>
        <w:t xml:space="preserve"> si </w:t>
      </w:r>
      <w:proofErr w:type="spellStart"/>
      <w:r w:rsidRPr="00486013">
        <w:rPr>
          <w:rFonts w:ascii="Calibri" w:hAnsi="Calibri"/>
          <w:sz w:val="24"/>
          <w:szCs w:val="24"/>
          <w:lang w:val="fr-FR"/>
        </w:rPr>
        <w:t>atenuarea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măsura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este </w:t>
      </w:r>
      <w:proofErr w:type="spellStart"/>
      <w:r w:rsidRPr="00486013">
        <w:rPr>
          <w:rFonts w:ascii="Calibri" w:hAnsi="Calibri"/>
          <w:sz w:val="24"/>
          <w:szCs w:val="24"/>
          <w:lang w:val="fr-FR"/>
        </w:rPr>
        <w:t>necesară</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
    <w:p w14:paraId="4614A80E" w14:textId="3580F39C" w:rsidR="00A11E68" w:rsidRPr="00486013" w:rsidRDefault="00A11E68" w:rsidP="00A11E68">
      <w:pPr>
        <w:spacing w:before="0" w:after="0" w:line="259" w:lineRule="auto"/>
        <w:jc w:val="both"/>
        <w:rPr>
          <w:rFonts w:ascii="Calibri" w:hAnsi="Calibri"/>
          <w:b/>
          <w:bCs/>
          <w:sz w:val="24"/>
          <w:szCs w:val="24"/>
          <w:lang w:val="fr-FR"/>
        </w:rPr>
      </w:pPr>
      <w:proofErr w:type="spellStart"/>
      <w:r w:rsidRPr="00486013">
        <w:rPr>
          <w:rFonts w:ascii="Calibri" w:hAnsi="Calibri"/>
          <w:sz w:val="24"/>
          <w:szCs w:val="24"/>
          <w:lang w:val="fr-FR"/>
        </w:rPr>
        <w:t>Solicitantul</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finanțare</w:t>
      </w:r>
      <w:proofErr w:type="spellEnd"/>
      <w:r w:rsidRPr="00486013">
        <w:rPr>
          <w:rFonts w:ascii="Calibri" w:hAnsi="Calibri"/>
          <w:sz w:val="24"/>
          <w:szCs w:val="24"/>
          <w:lang w:val="fr-FR"/>
        </w:rPr>
        <w:t xml:space="preserve"> va </w:t>
      </w:r>
      <w:proofErr w:type="spellStart"/>
      <w:r w:rsidRPr="00486013">
        <w:rPr>
          <w:rFonts w:ascii="Calibri" w:hAnsi="Calibri"/>
          <w:sz w:val="24"/>
          <w:szCs w:val="24"/>
          <w:lang w:val="fr-FR"/>
        </w:rPr>
        <w:t>avea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vedere</w:t>
      </w:r>
      <w:proofErr w:type="spellEnd"/>
      <w:r w:rsidRPr="00486013">
        <w:rPr>
          <w:rFonts w:ascii="Calibri" w:hAnsi="Calibri"/>
          <w:b/>
          <w:bCs/>
          <w:sz w:val="24"/>
          <w:szCs w:val="24"/>
          <w:lang w:val="fr-FR"/>
        </w:rPr>
        <w:t xml:space="preserve"> </w:t>
      </w:r>
      <w:proofErr w:type="spellStart"/>
      <w:r w:rsidRPr="00486013">
        <w:rPr>
          <w:rFonts w:ascii="Calibri" w:hAnsi="Calibri"/>
          <w:sz w:val="24"/>
          <w:szCs w:val="24"/>
          <w:lang w:val="fr-FR"/>
        </w:rPr>
        <w:t>Metodologia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abordarea</w:t>
      </w:r>
      <w:proofErr w:type="spellEnd"/>
      <w:r w:rsidRPr="00486013">
        <w:rPr>
          <w:rFonts w:ascii="Calibri" w:hAnsi="Calibri"/>
          <w:sz w:val="24"/>
          <w:szCs w:val="24"/>
          <w:lang w:val="fr-FR"/>
        </w:rPr>
        <w:t xml:space="preserve"> DNSH (</w:t>
      </w:r>
      <w:proofErr w:type="spellStart"/>
      <w:r w:rsidRPr="00486013">
        <w:rPr>
          <w:rFonts w:ascii="Calibri" w:hAnsi="Calibri"/>
          <w:sz w:val="24"/>
          <w:szCs w:val="24"/>
          <w:lang w:val="fr-FR"/>
        </w:rPr>
        <w:t>principiul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w:t>
      </w:r>
      <w:proofErr w:type="spellEnd"/>
      <w:r w:rsidRPr="00486013">
        <w:rPr>
          <w:rFonts w:ascii="Calibri" w:hAnsi="Calibri"/>
          <w:sz w:val="24"/>
          <w:szCs w:val="24"/>
          <w:lang w:val="fr-FR"/>
        </w:rPr>
        <w:t xml:space="preserve"> nu </w:t>
      </w:r>
      <w:proofErr w:type="spellStart"/>
      <w:r w:rsidRPr="00486013">
        <w:rPr>
          <w:rFonts w:ascii="Calibri" w:hAnsi="Calibri"/>
          <w:sz w:val="24"/>
          <w:szCs w:val="24"/>
          <w:lang w:val="fr-FR"/>
        </w:rPr>
        <w:t>aduce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prejudicii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semnificative</w:t>
      </w:r>
      <w:proofErr w:type="spellEnd"/>
      <w:r w:rsidRPr="00486013">
        <w:rPr>
          <w:rFonts w:ascii="Calibri" w:hAnsi="Calibri"/>
          <w:sz w:val="24"/>
          <w:szCs w:val="24"/>
          <w:lang w:val="fr-FR"/>
        </w:rPr>
        <w:t xml:space="preserve">”) </w:t>
      </w:r>
      <w:proofErr w:type="spellStart"/>
      <w:r w:rsidRPr="00486013">
        <w:rPr>
          <w:rFonts w:ascii="Calibri" w:hAnsi="Calibri"/>
          <w:iCs/>
          <w:sz w:val="24"/>
          <w:szCs w:val="24"/>
          <w:lang w:val="fr-FR"/>
        </w:rPr>
        <w:t>și</w:t>
      </w:r>
      <w:proofErr w:type="spellEnd"/>
      <w:r w:rsidRPr="00486013">
        <w:rPr>
          <w:rFonts w:ascii="Calibri" w:hAnsi="Calibri"/>
          <w:iCs/>
          <w:sz w:val="24"/>
          <w:szCs w:val="24"/>
          <w:lang w:val="fr-FR"/>
        </w:rPr>
        <w:t xml:space="preserve"> </w:t>
      </w:r>
      <w:proofErr w:type="spellStart"/>
      <w:r w:rsidRPr="00486013">
        <w:rPr>
          <w:rFonts w:ascii="Calibri" w:hAnsi="Calibri"/>
          <w:iCs/>
          <w:sz w:val="24"/>
          <w:szCs w:val="24"/>
          <w:lang w:val="fr-FR"/>
        </w:rPr>
        <w:t>imunizarea</w:t>
      </w:r>
      <w:proofErr w:type="spellEnd"/>
      <w:r w:rsidRPr="00486013">
        <w:rPr>
          <w:rFonts w:ascii="Calibri" w:hAnsi="Calibri"/>
          <w:iCs/>
          <w:sz w:val="24"/>
          <w:szCs w:val="24"/>
          <w:lang w:val="fr-FR"/>
        </w:rPr>
        <w:t xml:space="preserve"> la </w:t>
      </w:r>
      <w:proofErr w:type="spellStart"/>
      <w:r w:rsidRPr="00486013">
        <w:rPr>
          <w:rFonts w:ascii="Calibri" w:hAnsi="Calibri"/>
          <w:iCs/>
          <w:sz w:val="24"/>
          <w:szCs w:val="24"/>
          <w:lang w:val="fr-FR"/>
        </w:rPr>
        <w:t>schimbările</w:t>
      </w:r>
      <w:proofErr w:type="spellEnd"/>
      <w:r w:rsidRPr="00486013">
        <w:rPr>
          <w:rFonts w:ascii="Calibri" w:hAnsi="Calibri"/>
          <w:iCs/>
          <w:sz w:val="24"/>
          <w:szCs w:val="24"/>
          <w:lang w:val="fr-FR"/>
        </w:rPr>
        <w:t xml:space="preserve"> </w:t>
      </w:r>
      <w:proofErr w:type="spellStart"/>
      <w:r w:rsidRPr="00486013">
        <w:rPr>
          <w:rFonts w:ascii="Calibri" w:hAnsi="Calibri"/>
          <w:iCs/>
          <w:sz w:val="24"/>
          <w:szCs w:val="24"/>
          <w:lang w:val="fr-FR"/>
        </w:rPr>
        <w:t>climatice</w:t>
      </w:r>
      <w:proofErr w:type="spellEnd"/>
      <w:r w:rsidRPr="00486013">
        <w:rPr>
          <w:rFonts w:ascii="Calibri" w:hAnsi="Calibri"/>
          <w: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cadrul</w:t>
      </w:r>
      <w:proofErr w:type="spellEnd"/>
      <w:r w:rsidRPr="00486013">
        <w:rPr>
          <w:rFonts w:ascii="Calibri" w:hAnsi="Calibri"/>
          <w:sz w:val="24"/>
          <w:szCs w:val="24"/>
          <w:lang w:val="fr-FR"/>
        </w:rPr>
        <w:t xml:space="preserve"> PR Sud - Est 2021-2027</w:t>
      </w:r>
      <w:r w:rsidRPr="00486013">
        <w:rPr>
          <w:rFonts w:ascii="Calibri" w:hAnsi="Calibri"/>
          <w:b/>
          <w:bCs/>
          <w:sz w:val="24"/>
          <w:szCs w:val="24"/>
          <w:lang w:val="fr-FR"/>
        </w:rPr>
        <w:t xml:space="preserve"> </w:t>
      </w:r>
      <w:r w:rsidRPr="00486013">
        <w:rPr>
          <w:rFonts w:ascii="Calibri" w:hAnsi="Calibri"/>
          <w:sz w:val="24"/>
          <w:szCs w:val="24"/>
          <w:lang w:val="fr-FR"/>
        </w:rPr>
        <w:t>(</w:t>
      </w:r>
      <w:proofErr w:type="spellStart"/>
      <w:r w:rsidRPr="00486013">
        <w:rPr>
          <w:rFonts w:ascii="Calibri" w:hAnsi="Calibri"/>
          <w:sz w:val="24"/>
          <w:szCs w:val="24"/>
          <w:lang w:val="fr-FR"/>
        </w:rPr>
        <w:t>Anexa</w:t>
      </w:r>
      <w:proofErr w:type="spellEnd"/>
      <w:r w:rsidRPr="00486013">
        <w:rPr>
          <w:rFonts w:ascii="Calibri" w:hAnsi="Calibri"/>
          <w:sz w:val="24"/>
          <w:szCs w:val="24"/>
          <w:lang w:val="fr-FR"/>
        </w:rPr>
        <w:t xml:space="preserve"> 12)</w:t>
      </w:r>
      <w:r w:rsidRPr="00486013">
        <w:rPr>
          <w:rFonts w:ascii="Calibri" w:hAnsi="Calibri"/>
          <w:b/>
          <w:bCs/>
          <w:sz w:val="24"/>
          <w:szCs w:val="24"/>
          <w:lang w:val="fr-FR"/>
        </w:rPr>
        <w:t>.</w:t>
      </w:r>
    </w:p>
    <w:p w14:paraId="217FF9BA" w14:textId="77777777" w:rsidR="00A11E68" w:rsidRPr="00486013" w:rsidRDefault="00A11E68" w:rsidP="00A11E68">
      <w:pPr>
        <w:spacing w:before="0" w:after="0" w:line="259" w:lineRule="auto"/>
        <w:jc w:val="both"/>
        <w:rPr>
          <w:rFonts w:ascii="Calibri" w:hAnsi="Calibri"/>
          <w:sz w:val="24"/>
          <w:szCs w:val="24"/>
          <w:lang w:val="fr-FR"/>
        </w:rPr>
      </w:pPr>
      <w:proofErr w:type="spellStart"/>
      <w:r w:rsidRPr="00486013">
        <w:rPr>
          <w:rFonts w:ascii="Calibri" w:hAnsi="Calibri"/>
          <w:b/>
          <w:bCs/>
          <w:sz w:val="24"/>
          <w:szCs w:val="24"/>
          <w:lang w:val="fr-FR"/>
        </w:rPr>
        <w:t>Documentațiile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tehnico</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economice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trebuie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să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aibă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integrate</w:t>
      </w:r>
      <w:proofErr w:type="spellEnd"/>
      <w:r w:rsidRPr="00486013">
        <w:rPr>
          <w:rFonts w:ascii="Calibri" w:hAnsi="Calibri"/>
          <w:b/>
          <w:bCs/>
          <w:sz w:val="24"/>
          <w:szCs w:val="24"/>
          <w:lang w:val="fr-FR"/>
        </w:rPr>
        <w:t xml:space="preserve"> aspecte </w:t>
      </w:r>
      <w:proofErr w:type="spellStart"/>
      <w:r w:rsidRPr="00486013">
        <w:rPr>
          <w:rFonts w:ascii="Calibri" w:hAnsi="Calibri"/>
          <w:b/>
          <w:bCs/>
          <w:sz w:val="24"/>
          <w:szCs w:val="24"/>
          <w:lang w:val="fr-FR"/>
        </w:rPr>
        <w:t>privind</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imunizarea</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schimbările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climatice</w:t>
      </w:r>
      <w:proofErr w:type="spellEnd"/>
      <w:r w:rsidRPr="00486013">
        <w:rPr>
          <w:rFonts w:ascii="Calibri" w:hAnsi="Calibri"/>
          <w:b/>
          <w:bCs/>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conformitate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cerințele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Comunicarea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Comisiei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Europene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Orientările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referitoare</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imunizarea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infrastructurii</w:t>
      </w:r>
      <w:proofErr w:type="spellEnd"/>
      <w:r w:rsidRPr="00486013">
        <w:rPr>
          <w:rFonts w:ascii="Calibri" w:hAnsi="Calibri"/>
          <w:sz w:val="24"/>
          <w:szCs w:val="24"/>
          <w:lang w:val="fr-FR"/>
        </w:rPr>
        <w:t xml:space="preserve"> la </w:t>
      </w:r>
      <w:proofErr w:type="spellStart"/>
      <w:r w:rsidRPr="00486013">
        <w:rPr>
          <w:rFonts w:ascii="Calibri" w:hAnsi="Calibri"/>
          <w:sz w:val="24"/>
          <w:szCs w:val="24"/>
          <w:lang w:val="fr-FR"/>
        </w:rPr>
        <w:t>schimbările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climatice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perioada</w:t>
      </w:r>
      <w:proofErr w:type="spellEnd"/>
      <w:r w:rsidRPr="00486013">
        <w:rPr>
          <w:rFonts w:ascii="Calibri" w:hAnsi="Calibri"/>
          <w:sz w:val="24"/>
          <w:szCs w:val="24"/>
          <w:lang w:val="fr-FR"/>
        </w:rPr>
        <w:t xml:space="preserve"> 2021-2027 </w:t>
      </w:r>
      <w:proofErr w:type="spellStart"/>
      <w:r w:rsidRPr="00486013">
        <w:rPr>
          <w:rFonts w:ascii="Calibri" w:hAnsi="Calibri"/>
          <w:sz w:val="24"/>
          <w:szCs w:val="24"/>
          <w:lang w:val="fr-FR"/>
        </w:rPr>
        <w:t>publicate</w:t>
      </w:r>
      <w:proofErr w:type="spellEnd"/>
      <w:r w:rsidRPr="00486013">
        <w:rPr>
          <w:rFonts w:ascii="Calibri" w:hAnsi="Calibri"/>
          <w:sz w:val="24"/>
          <w:szCs w:val="24"/>
          <w:lang w:val="fr-FR"/>
        </w:rPr>
        <w:t xml:space="preserve"> la 16 </w:t>
      </w:r>
      <w:proofErr w:type="spellStart"/>
      <w:r w:rsidRPr="00486013">
        <w:rPr>
          <w:rFonts w:ascii="Calibri" w:hAnsi="Calibri"/>
          <w:sz w:val="24"/>
          <w:szCs w:val="24"/>
          <w:lang w:val="fr-FR"/>
        </w:rPr>
        <w:t>septembrie</w:t>
      </w:r>
      <w:proofErr w:type="spellEnd"/>
      <w:r w:rsidRPr="00486013">
        <w:rPr>
          <w:rFonts w:ascii="Calibri" w:hAnsi="Calibri"/>
          <w:sz w:val="24"/>
          <w:szCs w:val="24"/>
          <w:lang w:val="fr-FR"/>
        </w:rPr>
        <w:t xml:space="preserve"> 2021 (2021/C 373/01).</w:t>
      </w:r>
    </w:p>
    <w:bookmarkEnd w:id="126"/>
    <w:p w14:paraId="50BCFD53" w14:textId="77777777" w:rsidR="00E12457" w:rsidRPr="00486013" w:rsidRDefault="00E12457" w:rsidP="00D24715">
      <w:pPr>
        <w:spacing w:before="0" w:after="0" w:line="256" w:lineRule="auto"/>
        <w:jc w:val="both"/>
        <w:rPr>
          <w:rFonts w:ascii="Calibri" w:hAnsi="Calibri"/>
          <w:b/>
          <w:bCs/>
          <w:sz w:val="24"/>
          <w:szCs w:val="24"/>
          <w:lang w:val="fr-FR"/>
        </w:rPr>
      </w:pPr>
    </w:p>
    <w:p w14:paraId="204CBFE8" w14:textId="6C2C14B0" w:rsidR="00A11E68" w:rsidRPr="00486013" w:rsidRDefault="00A11E68" w:rsidP="00E07D7E">
      <w:pPr>
        <w:pStyle w:val="ListParagraph"/>
        <w:numPr>
          <w:ilvl w:val="0"/>
          <w:numId w:val="53"/>
        </w:numPr>
        <w:spacing w:before="0" w:after="0" w:line="259" w:lineRule="auto"/>
        <w:jc w:val="both"/>
        <w:rPr>
          <w:rFonts w:ascii="Calibri" w:eastAsia="Times New Roman" w:hAnsi="Calibri"/>
          <w:b/>
          <w:sz w:val="24"/>
          <w:szCs w:val="24"/>
          <w:lang w:val="fr-FR"/>
        </w:rPr>
      </w:pPr>
      <w:proofErr w:type="spellStart"/>
      <w:r w:rsidRPr="00486013">
        <w:rPr>
          <w:rFonts w:ascii="Calibri" w:eastAsia="Times New Roman" w:hAnsi="Calibri"/>
          <w:b/>
          <w:sz w:val="24"/>
          <w:szCs w:val="24"/>
          <w:lang w:val="fr-FR"/>
        </w:rPr>
        <w:t>În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cazul</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în</w:t>
      </w:r>
      <w:proofErr w:type="spellEnd"/>
      <w:r w:rsidRPr="00486013">
        <w:rPr>
          <w:rFonts w:ascii="Calibri" w:eastAsia="Times New Roman" w:hAnsi="Calibri"/>
          <w:b/>
          <w:sz w:val="24"/>
          <w:szCs w:val="24"/>
          <w:lang w:val="fr-FR"/>
        </w:rPr>
        <w:t xml:space="preserve"> care </w:t>
      </w:r>
      <w:proofErr w:type="spellStart"/>
      <w:r w:rsidRPr="00486013">
        <w:rPr>
          <w:rFonts w:ascii="Calibri" w:eastAsia="Times New Roman" w:hAnsi="Calibri"/>
          <w:b/>
          <w:sz w:val="24"/>
          <w:szCs w:val="24"/>
          <w:lang w:val="fr-FR"/>
        </w:rPr>
        <w:t>anumite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suprafețe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din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terenul</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aferent</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imobilului</w:t>
      </w:r>
      <w:proofErr w:type="spellEnd"/>
      <w:r w:rsidRPr="00486013">
        <w:rPr>
          <w:rFonts w:ascii="Calibri" w:eastAsia="Times New Roman" w:hAnsi="Calibri"/>
          <w:b/>
          <w:sz w:val="24"/>
          <w:szCs w:val="24"/>
          <w:lang w:val="fr-FR"/>
        </w:rPr>
        <w:t xml:space="preserve"> au </w:t>
      </w:r>
      <w:proofErr w:type="spellStart"/>
      <w:r w:rsidRPr="00486013">
        <w:rPr>
          <w:rFonts w:ascii="Calibri" w:eastAsia="Times New Roman" w:hAnsi="Calibri"/>
          <w:b/>
          <w:sz w:val="24"/>
          <w:szCs w:val="24"/>
          <w:lang w:val="fr-FR"/>
        </w:rPr>
        <w:t>fost</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închiriate</w:t>
      </w:r>
      <w:proofErr w:type="spellEnd"/>
      <w:r w:rsidRPr="00486013">
        <w:rPr>
          <w:rFonts w:ascii="Calibri" w:eastAsia="Times New Roman" w:hAnsi="Calibri"/>
          <w:b/>
          <w:sz w:val="24"/>
          <w:szCs w:val="24"/>
          <w:lang w:val="fr-FR"/>
        </w:rPr>
        <w:t xml:space="preserve">/ date </w:t>
      </w:r>
      <w:proofErr w:type="spellStart"/>
      <w:r w:rsidRPr="00486013">
        <w:rPr>
          <w:rFonts w:ascii="Calibri" w:eastAsia="Times New Roman" w:hAnsi="Calibri"/>
          <w:b/>
          <w:sz w:val="24"/>
          <w:szCs w:val="24"/>
          <w:lang w:val="fr-FR"/>
        </w:rPr>
        <w:t>în</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folosință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gratuită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concesionate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unor</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persoane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juridice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sau</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autorități</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publice</w:t>
      </w:r>
      <w:proofErr w:type="spellEnd"/>
      <w:r w:rsidRPr="00486013">
        <w:rPr>
          <w:rFonts w:ascii="Calibri" w:eastAsia="Times New Roman" w:hAnsi="Calibri"/>
          <w:b/>
          <w:sz w:val="24"/>
          <w:szCs w:val="24"/>
          <w:lang w:val="fr-FR"/>
        </w:rPr>
        <w:t xml:space="preserve">, este </w:t>
      </w:r>
      <w:proofErr w:type="spellStart"/>
      <w:r w:rsidRPr="00486013">
        <w:rPr>
          <w:rFonts w:ascii="Calibri" w:eastAsia="Times New Roman" w:hAnsi="Calibri"/>
          <w:b/>
          <w:sz w:val="24"/>
          <w:szCs w:val="24"/>
          <w:lang w:val="fr-FR"/>
        </w:rPr>
        <w:t>îndeplinită</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condiția</w:t>
      </w:r>
      <w:proofErr w:type="spellEnd"/>
      <w:r w:rsidRPr="00486013">
        <w:rPr>
          <w:rFonts w:ascii="Calibri" w:eastAsia="Times New Roman" w:hAnsi="Calibri"/>
          <w:b/>
          <w:sz w:val="24"/>
          <w:szCs w:val="24"/>
          <w:lang w:val="fr-FR"/>
        </w:rPr>
        <w:t xml:space="preserve"> </w:t>
      </w:r>
      <w:proofErr w:type="gramStart"/>
      <w:r w:rsidRPr="00486013">
        <w:rPr>
          <w:rFonts w:ascii="Calibri" w:eastAsia="Times New Roman" w:hAnsi="Calibri"/>
          <w:b/>
          <w:sz w:val="24"/>
          <w:szCs w:val="24"/>
          <w:lang w:val="fr-FR"/>
        </w:rPr>
        <w:t>ca</w:t>
      </w:r>
      <w:proofErr w:type="gram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respectivele</w:t>
      </w:r>
      <w:proofErr w:type="spellEnd"/>
      <w:r w:rsidRPr="00486013">
        <w:rPr>
          <w:rFonts w:ascii="Calibri" w:eastAsia="Times New Roman" w:hAnsi="Calibri"/>
          <w:b/>
          <w:sz w:val="24"/>
          <w:szCs w:val="24"/>
          <w:lang w:val="fr-FR"/>
        </w:rPr>
        <w:t xml:space="preserve"> limite ale </w:t>
      </w:r>
      <w:proofErr w:type="spellStart"/>
      <w:r w:rsidRPr="00486013">
        <w:rPr>
          <w:rFonts w:ascii="Calibri" w:eastAsia="Times New Roman" w:hAnsi="Calibri"/>
          <w:b/>
          <w:sz w:val="24"/>
          <w:szCs w:val="24"/>
          <w:lang w:val="fr-FR"/>
        </w:rPr>
        <w:t>dreptului</w:t>
      </w:r>
      <w:proofErr w:type="spellEnd"/>
      <w:r w:rsidRPr="00486013">
        <w:rPr>
          <w:rFonts w:ascii="Calibri" w:eastAsia="Times New Roman" w:hAnsi="Calibri"/>
          <w:b/>
          <w:sz w:val="24"/>
          <w:szCs w:val="24"/>
          <w:lang w:val="fr-FR"/>
        </w:rPr>
        <w:t xml:space="preserve"> de </w:t>
      </w:r>
      <w:proofErr w:type="spellStart"/>
      <w:r w:rsidRPr="00486013">
        <w:rPr>
          <w:rFonts w:ascii="Calibri" w:eastAsia="Times New Roman" w:hAnsi="Calibri"/>
          <w:b/>
          <w:sz w:val="24"/>
          <w:szCs w:val="24"/>
          <w:lang w:val="fr-FR"/>
        </w:rPr>
        <w:t>proprietate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să</w:t>
      </w:r>
      <w:proofErr w:type="spellEnd"/>
      <w:r w:rsidRPr="00486013">
        <w:rPr>
          <w:rFonts w:ascii="Calibri" w:eastAsia="Times New Roman" w:hAnsi="Calibri"/>
          <w:b/>
          <w:sz w:val="24"/>
          <w:szCs w:val="24"/>
          <w:lang w:val="fr-FR"/>
        </w:rPr>
        <w:t xml:space="preserve"> nu fie </w:t>
      </w:r>
      <w:proofErr w:type="spellStart"/>
      <w:r w:rsidRPr="00486013">
        <w:rPr>
          <w:rFonts w:ascii="Calibri" w:eastAsia="Times New Roman" w:hAnsi="Calibri"/>
          <w:b/>
          <w:sz w:val="24"/>
          <w:szCs w:val="24"/>
          <w:lang w:val="fr-FR"/>
        </w:rPr>
        <w:t>incompatibile</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cu</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realizarea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activităților</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implementarea</w:t>
      </w:r>
      <w:proofErr w:type="spellEnd"/>
      <w:r w:rsidRPr="00486013">
        <w:rPr>
          <w:rFonts w:ascii="Calibri" w:eastAsia="Times New Roman" w:hAnsi="Calibri"/>
          <w:b/>
          <w:sz w:val="24"/>
          <w:szCs w:val="24"/>
          <w:lang w:val="fr-FR"/>
        </w:rPr>
        <w:t xml:space="preserve"> </w:t>
      </w:r>
      <w:proofErr w:type="spellStart"/>
      <w:r w:rsidRPr="00486013">
        <w:rPr>
          <w:rFonts w:ascii="Calibri" w:eastAsia="Times New Roman" w:hAnsi="Calibri"/>
          <w:b/>
          <w:sz w:val="24"/>
          <w:szCs w:val="24"/>
          <w:lang w:val="fr-FR"/>
        </w:rPr>
        <w:t>proiectului</w:t>
      </w:r>
      <w:proofErr w:type="spellEnd"/>
      <w:r w:rsidRPr="00486013">
        <w:rPr>
          <w:rFonts w:ascii="Calibri" w:eastAsia="Times New Roman" w:hAnsi="Calibri"/>
          <w:b/>
          <w:sz w:val="24"/>
          <w:szCs w:val="24"/>
          <w:lang w:val="fr-FR"/>
        </w:rPr>
        <w:t>.</w:t>
      </w:r>
    </w:p>
    <w:p w14:paraId="659D06D4" w14:textId="695721BC" w:rsidR="00E12457" w:rsidRPr="00486013" w:rsidRDefault="00A11E68" w:rsidP="00D24715">
      <w:pPr>
        <w:spacing w:before="0" w:after="0" w:line="259" w:lineRule="auto"/>
        <w:jc w:val="both"/>
        <w:rPr>
          <w:rFonts w:ascii="Calibri" w:eastAsia="Times New Roman" w:hAnsi="Calibri"/>
          <w:sz w:val="24"/>
          <w:szCs w:val="24"/>
          <w:lang w:val="fr-FR"/>
        </w:rPr>
      </w:pPr>
      <w:r w:rsidRPr="00486013">
        <w:rPr>
          <w:rFonts w:ascii="Calibri" w:eastAsia="Times New Roman" w:hAnsi="Calibri"/>
          <w:sz w:val="24"/>
          <w:szCs w:val="24"/>
          <w:lang w:val="fr-FR"/>
        </w:rPr>
        <w:t xml:space="preserve">Se va </w:t>
      </w:r>
      <w:proofErr w:type="spellStart"/>
      <w:r w:rsidRPr="00486013">
        <w:rPr>
          <w:rFonts w:ascii="Calibri" w:eastAsia="Times New Roman" w:hAnsi="Calibri"/>
          <w:sz w:val="24"/>
          <w:szCs w:val="24"/>
          <w:lang w:val="fr-FR"/>
        </w:rPr>
        <w:t>vedea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i/>
          <w:sz w:val="24"/>
          <w:szCs w:val="24"/>
          <w:lang w:val="fr-FR"/>
        </w:rPr>
        <w:t>Declaraţia</w:t>
      </w:r>
      <w:proofErr w:type="spellEnd"/>
      <w:r w:rsidRPr="00486013">
        <w:rPr>
          <w:rFonts w:ascii="Calibri" w:eastAsia="Times New Roman" w:hAnsi="Calibri"/>
          <w:i/>
          <w:sz w:val="24"/>
          <w:szCs w:val="24"/>
          <w:lang w:val="fr-FR"/>
        </w:rPr>
        <w:t xml:space="preserve"> de </w:t>
      </w:r>
      <w:proofErr w:type="spellStart"/>
      <w:r w:rsidRPr="00486013">
        <w:rPr>
          <w:rFonts w:ascii="Calibri" w:eastAsia="Times New Roman" w:hAnsi="Calibri"/>
          <w:i/>
          <w:sz w:val="24"/>
          <w:szCs w:val="24"/>
          <w:lang w:val="fr-FR"/>
        </w:rPr>
        <w:t>unică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coroborată</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documentele</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proprietate</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relevante</w:t>
      </w:r>
      <w:proofErr w:type="spellEnd"/>
      <w:r w:rsidRPr="00486013">
        <w:rPr>
          <w:rFonts w:ascii="Calibri" w:eastAsia="Times New Roman" w:hAnsi="Calibri"/>
          <w:sz w:val="24"/>
          <w:szCs w:val="24"/>
          <w:lang w:val="fr-FR"/>
        </w:rPr>
        <w:t>.</w:t>
      </w:r>
    </w:p>
    <w:p w14:paraId="541BD2FF" w14:textId="77777777" w:rsidR="00E12457" w:rsidRPr="00486013" w:rsidRDefault="00E12457" w:rsidP="00E12457">
      <w:pPr>
        <w:spacing w:before="0" w:after="0" w:line="256" w:lineRule="auto"/>
        <w:ind w:left="720"/>
        <w:jc w:val="both"/>
        <w:rPr>
          <w:rFonts w:ascii="Calibri" w:hAnsi="Calibri"/>
          <w:b/>
          <w:bCs/>
          <w:sz w:val="24"/>
          <w:szCs w:val="24"/>
          <w:lang w:val="fr-FR"/>
        </w:rPr>
      </w:pPr>
    </w:p>
    <w:p w14:paraId="50443F44" w14:textId="40D65D97" w:rsidR="00A11E68" w:rsidRPr="00486013" w:rsidRDefault="00A11E68" w:rsidP="00E07D7E">
      <w:pPr>
        <w:pStyle w:val="ListParagraph"/>
        <w:numPr>
          <w:ilvl w:val="0"/>
          <w:numId w:val="53"/>
        </w:numPr>
        <w:autoSpaceDE w:val="0"/>
        <w:autoSpaceDN w:val="0"/>
        <w:adjustRightInd w:val="0"/>
        <w:spacing w:before="0" w:after="0" w:line="259" w:lineRule="auto"/>
        <w:jc w:val="both"/>
        <w:rPr>
          <w:rFonts w:ascii="Calibri" w:hAnsi="Calibri"/>
          <w:b/>
          <w:bCs/>
          <w:sz w:val="24"/>
          <w:szCs w:val="24"/>
          <w:lang w:val="fr-FR"/>
        </w:rPr>
      </w:pPr>
      <w:proofErr w:type="spellStart"/>
      <w:r w:rsidRPr="00486013">
        <w:rPr>
          <w:rFonts w:ascii="Calibri" w:hAnsi="Calibri"/>
          <w:b/>
          <w:bCs/>
          <w:sz w:val="24"/>
          <w:szCs w:val="24"/>
          <w:lang w:val="fr-FR"/>
        </w:rPr>
        <w:lastRenderedPageBreak/>
        <w:t>Proiectul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include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măsurile</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comunicare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vizibilitate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conform</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cerințelor</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din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Regulamentul</w:t>
      </w:r>
      <w:proofErr w:type="spellEnd"/>
      <w:r w:rsidRPr="00486013">
        <w:rPr>
          <w:rFonts w:ascii="Calibri" w:hAnsi="Calibri"/>
          <w:b/>
          <w:bCs/>
          <w:sz w:val="24"/>
          <w:szCs w:val="24"/>
          <w:lang w:val="fr-FR"/>
        </w:rPr>
        <w:t xml:space="preserve"> (UE) 2021/1060, </w:t>
      </w:r>
      <w:proofErr w:type="spellStart"/>
      <w:r w:rsidRPr="00486013">
        <w:rPr>
          <w:rFonts w:ascii="Calibri" w:hAnsi="Calibri"/>
          <w:b/>
          <w:bCs/>
          <w:sz w:val="24"/>
          <w:szCs w:val="24"/>
          <w:lang w:val="fr-FR"/>
        </w:rPr>
        <w:t>cu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excepțiile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stabilite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prin</w:t>
      </w:r>
      <w:proofErr w:type="spellEnd"/>
      <w:r w:rsidRPr="00486013">
        <w:rPr>
          <w:rFonts w:ascii="Calibri" w:hAnsi="Calibri"/>
          <w:b/>
          <w:bCs/>
          <w:sz w:val="24"/>
          <w:szCs w:val="24"/>
          <w:lang w:val="fr-FR"/>
        </w:rPr>
        <w:t xml:space="preserve"> HG 873/2022 </w:t>
      </w:r>
      <w:proofErr w:type="spellStart"/>
      <w:r w:rsidRPr="00486013">
        <w:rPr>
          <w:rFonts w:ascii="Calibri" w:hAnsi="Calibri"/>
          <w:b/>
          <w:bCs/>
          <w:sz w:val="24"/>
          <w:szCs w:val="24"/>
          <w:lang w:val="fr-FR"/>
        </w:rPr>
        <w:t>privind</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stabilirea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cadrului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legal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privind</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eligibilitatea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cheltuielilor</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efectuate</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beneficiari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cadrul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operațiunilor</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finanțate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perioada</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programare</w:t>
      </w:r>
      <w:proofErr w:type="spellEnd"/>
      <w:r w:rsidRPr="00486013">
        <w:rPr>
          <w:rFonts w:ascii="Calibri" w:hAnsi="Calibri"/>
          <w:b/>
          <w:bCs/>
          <w:sz w:val="24"/>
          <w:szCs w:val="24"/>
          <w:lang w:val="fr-FR"/>
        </w:rPr>
        <w:t xml:space="preserve"> 2021 - 2027 </w:t>
      </w:r>
      <w:proofErr w:type="spellStart"/>
      <w:r w:rsidRPr="00486013">
        <w:rPr>
          <w:rFonts w:ascii="Calibri" w:hAnsi="Calibri"/>
          <w:b/>
          <w:bCs/>
          <w:sz w:val="24"/>
          <w:szCs w:val="24"/>
          <w:lang w:val="fr-FR"/>
        </w:rPr>
        <w:t>prin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Fondul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European</w:t>
      </w:r>
      <w:proofErr w:type="spellEnd"/>
      <w:r w:rsidRPr="00486013">
        <w:rPr>
          <w:rFonts w:ascii="Calibri" w:hAnsi="Calibri"/>
          <w:b/>
          <w:bCs/>
          <w:sz w:val="24"/>
          <w:szCs w:val="24"/>
          <w:lang w:val="fr-FR"/>
        </w:rPr>
        <w:t xml:space="preserve"> de Dezvoltare </w:t>
      </w:r>
      <w:proofErr w:type="spellStart"/>
      <w:r w:rsidRPr="00486013">
        <w:rPr>
          <w:rFonts w:ascii="Calibri" w:hAnsi="Calibri"/>
          <w:b/>
          <w:bCs/>
          <w:sz w:val="24"/>
          <w:szCs w:val="24"/>
          <w:lang w:val="fr-FR"/>
        </w:rPr>
        <w:t>Regională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Fondul</w:t>
      </w:r>
      <w:proofErr w:type="spellEnd"/>
      <w:r w:rsidRPr="00486013">
        <w:rPr>
          <w:rFonts w:ascii="Calibri" w:hAnsi="Calibri"/>
          <w:b/>
          <w:bCs/>
          <w:sz w:val="24"/>
          <w:szCs w:val="24"/>
          <w:lang w:val="fr-FR"/>
        </w:rPr>
        <w:t xml:space="preserve"> Social </w:t>
      </w:r>
      <w:proofErr w:type="spellStart"/>
      <w:r w:rsidRPr="00486013">
        <w:rPr>
          <w:rFonts w:ascii="Calibri" w:hAnsi="Calibri"/>
          <w:b/>
          <w:bCs/>
          <w:sz w:val="24"/>
          <w:szCs w:val="24"/>
          <w:lang w:val="fr-FR"/>
        </w:rPr>
        <w:t>European</w:t>
      </w:r>
      <w:proofErr w:type="spellEnd"/>
      <w:r w:rsidRPr="00486013">
        <w:rPr>
          <w:rFonts w:ascii="Calibri" w:hAnsi="Calibri"/>
          <w:b/>
          <w:bCs/>
          <w:sz w:val="24"/>
          <w:szCs w:val="24"/>
          <w:lang w:val="fr-FR"/>
        </w:rPr>
        <w:t xml:space="preserve"> Plus, </w:t>
      </w:r>
      <w:proofErr w:type="spellStart"/>
      <w:r w:rsidRPr="00486013">
        <w:rPr>
          <w:rFonts w:ascii="Calibri" w:hAnsi="Calibri"/>
          <w:b/>
          <w:bCs/>
          <w:sz w:val="24"/>
          <w:szCs w:val="24"/>
          <w:lang w:val="fr-FR"/>
        </w:rPr>
        <w:t>Fondul</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Coeziune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Fondul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pentru</w:t>
      </w:r>
      <w:proofErr w:type="spellEnd"/>
      <w:r w:rsidRPr="00486013">
        <w:rPr>
          <w:rFonts w:ascii="Calibri" w:hAnsi="Calibri"/>
          <w:b/>
          <w:bCs/>
          <w:sz w:val="24"/>
          <w:szCs w:val="24"/>
          <w:lang w:val="fr-FR"/>
        </w:rPr>
        <w:t xml:space="preserve"> o </w:t>
      </w:r>
      <w:proofErr w:type="spellStart"/>
      <w:r w:rsidRPr="00486013">
        <w:rPr>
          <w:rFonts w:ascii="Calibri" w:hAnsi="Calibri"/>
          <w:b/>
          <w:bCs/>
          <w:sz w:val="24"/>
          <w:szCs w:val="24"/>
          <w:lang w:val="fr-FR"/>
        </w:rPr>
        <w:t>Tranziție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Justă</w:t>
      </w:r>
      <w:proofErr w:type="spellEnd"/>
      <w:r w:rsidRPr="00486013">
        <w:rPr>
          <w:rFonts w:ascii="Calibri" w:hAnsi="Calibri"/>
          <w:b/>
          <w:bCs/>
          <w:sz w:val="24"/>
          <w:szCs w:val="24"/>
          <w:lang w:val="fr-FR"/>
        </w:rPr>
        <w:t>.</w:t>
      </w:r>
    </w:p>
    <w:p w14:paraId="653BF868" w14:textId="77777777" w:rsidR="00A11E68" w:rsidRPr="00486013" w:rsidRDefault="00A11E68" w:rsidP="00A11E68">
      <w:pPr>
        <w:spacing w:before="0" w:after="0" w:line="259" w:lineRule="auto"/>
        <w:jc w:val="both"/>
        <w:rPr>
          <w:rFonts w:ascii="Calibri" w:eastAsia="Times New Roman" w:hAnsi="Calibri"/>
          <w:sz w:val="24"/>
          <w:szCs w:val="24"/>
          <w:lang w:val="fr-FR"/>
        </w:rPr>
      </w:pPr>
    </w:p>
    <w:p w14:paraId="48B58C6A" w14:textId="66634338" w:rsidR="00A11E68" w:rsidRPr="00486013" w:rsidRDefault="00A11E68" w:rsidP="00E07D7E">
      <w:pPr>
        <w:pStyle w:val="ListParagraph"/>
        <w:numPr>
          <w:ilvl w:val="0"/>
          <w:numId w:val="53"/>
        </w:numPr>
        <w:spacing w:before="0" w:after="0" w:line="259" w:lineRule="auto"/>
        <w:jc w:val="both"/>
        <w:rPr>
          <w:rFonts w:ascii="Calibri" w:eastAsia="Times New Roman" w:hAnsi="Calibri"/>
          <w:b/>
          <w:bCs/>
          <w:sz w:val="24"/>
          <w:szCs w:val="24"/>
          <w:lang w:val="fr-FR"/>
        </w:rPr>
      </w:pPr>
      <w:r w:rsidRPr="00486013">
        <w:rPr>
          <w:rFonts w:ascii="Calibri" w:eastAsia="Times New Roman" w:hAnsi="Calibri"/>
          <w:b/>
          <w:bCs/>
          <w:sz w:val="24"/>
          <w:szCs w:val="24"/>
          <w:lang w:val="fr-FR"/>
        </w:rPr>
        <w:t xml:space="preserve">A </w:t>
      </w:r>
      <w:proofErr w:type="spellStart"/>
      <w:r w:rsidRPr="00486013">
        <w:rPr>
          <w:rFonts w:ascii="Calibri" w:eastAsia="Times New Roman" w:hAnsi="Calibri"/>
          <w:b/>
          <w:bCs/>
          <w:sz w:val="24"/>
          <w:szCs w:val="24"/>
          <w:lang w:val="fr-FR"/>
        </w:rPr>
        <w:t>fost</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realizată</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autoevaluarea</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privind</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segregarea</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şcolară</w:t>
      </w:r>
      <w:proofErr w:type="spellEnd"/>
      <w:r w:rsidRPr="00486013">
        <w:rPr>
          <w:rFonts w:ascii="Calibri" w:eastAsia="Times New Roman" w:hAnsi="Calibri"/>
          <w:b/>
          <w:bCs/>
          <w:sz w:val="24"/>
          <w:szCs w:val="24"/>
          <w:lang w:val="fr-FR"/>
        </w:rPr>
        <w:t xml:space="preserve"> la </w:t>
      </w:r>
      <w:proofErr w:type="spellStart"/>
      <w:r w:rsidRPr="00486013">
        <w:rPr>
          <w:rFonts w:ascii="Calibri" w:eastAsia="Times New Roman" w:hAnsi="Calibri"/>
          <w:b/>
          <w:bCs/>
          <w:sz w:val="24"/>
          <w:szCs w:val="24"/>
          <w:lang w:val="fr-FR"/>
        </w:rPr>
        <w:t>nivelul</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unității</w:t>
      </w:r>
      <w:proofErr w:type="spellEnd"/>
      <w:r w:rsidRPr="00486013">
        <w:rPr>
          <w:rFonts w:ascii="Calibri" w:eastAsia="Times New Roman" w:hAnsi="Calibri"/>
          <w:b/>
          <w:bCs/>
          <w:sz w:val="24"/>
          <w:szCs w:val="24"/>
          <w:lang w:val="fr-FR"/>
        </w:rPr>
        <w:t xml:space="preserve"> de </w:t>
      </w:r>
      <w:proofErr w:type="spellStart"/>
      <w:r w:rsidRPr="00486013">
        <w:rPr>
          <w:rFonts w:ascii="Calibri" w:eastAsia="Times New Roman" w:hAnsi="Calibri"/>
          <w:b/>
          <w:bCs/>
          <w:sz w:val="24"/>
          <w:szCs w:val="24"/>
          <w:lang w:val="fr-FR"/>
        </w:rPr>
        <w:t>învățământ</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aceasta</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fiind</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însoțită</w:t>
      </w:r>
      <w:proofErr w:type="spellEnd"/>
      <w:r w:rsidRPr="00486013">
        <w:rPr>
          <w:rFonts w:ascii="Calibri" w:eastAsia="Times New Roman" w:hAnsi="Calibri"/>
          <w:b/>
          <w:bCs/>
          <w:sz w:val="24"/>
          <w:szCs w:val="24"/>
          <w:lang w:val="fr-FR"/>
        </w:rPr>
        <w:t xml:space="preserve"> de plan de </w:t>
      </w:r>
      <w:proofErr w:type="spellStart"/>
      <w:r w:rsidRPr="00486013">
        <w:rPr>
          <w:rFonts w:ascii="Calibri" w:eastAsia="Times New Roman" w:hAnsi="Calibri"/>
          <w:b/>
          <w:bCs/>
          <w:sz w:val="24"/>
          <w:szCs w:val="24"/>
          <w:lang w:val="fr-FR"/>
        </w:rPr>
        <w:t>acțiuni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și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măsuri</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propuse</w:t>
      </w:r>
      <w:proofErr w:type="spellEnd"/>
      <w:r w:rsidRPr="00486013">
        <w:rPr>
          <w:rFonts w:ascii="Calibri" w:eastAsia="Times New Roman" w:hAnsi="Calibri"/>
          <w:b/>
          <w:bCs/>
          <w:sz w:val="24"/>
          <w:szCs w:val="24"/>
          <w:lang w:val="fr-FR"/>
        </w:rPr>
        <w:t xml:space="preserve"> a fi </w:t>
      </w:r>
      <w:proofErr w:type="spellStart"/>
      <w:r w:rsidRPr="00486013">
        <w:rPr>
          <w:rFonts w:ascii="Calibri" w:eastAsia="Times New Roman" w:hAnsi="Calibri"/>
          <w:b/>
          <w:bCs/>
          <w:sz w:val="24"/>
          <w:szCs w:val="24"/>
          <w:lang w:val="fr-FR"/>
        </w:rPr>
        <w:t>finanțate</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prin</w:t>
      </w:r>
      <w:proofErr w:type="spellEnd"/>
      <w:r w:rsidRPr="00486013">
        <w:rPr>
          <w:rFonts w:ascii="Calibri" w:eastAsia="Times New Roman" w:hAnsi="Calibri"/>
          <w:b/>
          <w:bCs/>
          <w:sz w:val="24"/>
          <w:szCs w:val="24"/>
          <w:lang w:val="fr-FR"/>
        </w:rPr>
        <w:t xml:space="preserve"> </w:t>
      </w:r>
      <w:proofErr w:type="spellStart"/>
      <w:r w:rsidRPr="00486013">
        <w:rPr>
          <w:rFonts w:ascii="Calibri" w:eastAsia="Times New Roman" w:hAnsi="Calibri"/>
          <w:b/>
          <w:bCs/>
          <w:sz w:val="24"/>
          <w:szCs w:val="24"/>
          <w:lang w:val="fr-FR"/>
        </w:rPr>
        <w:t>proiect</w:t>
      </w:r>
      <w:proofErr w:type="spellEnd"/>
      <w:r w:rsidRPr="00486013">
        <w:rPr>
          <w:rFonts w:ascii="Calibri" w:eastAsia="Times New Roman" w:hAnsi="Calibri"/>
          <w:b/>
          <w:bCs/>
          <w:sz w:val="24"/>
          <w:szCs w:val="24"/>
          <w:lang w:val="fr-FR"/>
        </w:rPr>
        <w:t>.</w:t>
      </w:r>
    </w:p>
    <w:p w14:paraId="0335BAA6" w14:textId="3828BAEE" w:rsidR="00C40FC5" w:rsidRPr="00486013" w:rsidRDefault="00A11E68" w:rsidP="00A11E68">
      <w:pPr>
        <w:spacing w:before="0" w:after="0" w:line="259" w:lineRule="auto"/>
        <w:jc w:val="both"/>
        <w:rPr>
          <w:rFonts w:ascii="Calibri" w:eastAsia="Times New Roman" w:hAnsi="Calibri"/>
          <w:sz w:val="24"/>
          <w:szCs w:val="24"/>
          <w:lang w:val="fr-FR"/>
        </w:rPr>
      </w:pPr>
      <w:r w:rsidRPr="00486013">
        <w:rPr>
          <w:rFonts w:ascii="Calibri" w:eastAsia="Times New Roman" w:hAnsi="Calibri"/>
          <w:sz w:val="24"/>
          <w:szCs w:val="24"/>
          <w:lang w:val="fr-FR"/>
        </w:rPr>
        <w:t xml:space="preserve">Se va </w:t>
      </w:r>
      <w:proofErr w:type="spellStart"/>
      <w:r w:rsidRPr="00486013">
        <w:rPr>
          <w:rFonts w:ascii="Calibri" w:eastAsia="Times New Roman" w:hAnsi="Calibri"/>
          <w:sz w:val="24"/>
          <w:szCs w:val="24"/>
          <w:lang w:val="fr-FR"/>
        </w:rPr>
        <w:t>verifica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anexarea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Autoevaluării</w:t>
      </w:r>
      <w:proofErr w:type="spellEnd"/>
      <w:r w:rsidRPr="00486013">
        <w:rPr>
          <w:rFonts w:ascii="Calibri" w:eastAsia="Times New Roman" w:hAnsi="Calibri"/>
          <w:sz w:val="24"/>
          <w:szCs w:val="24"/>
          <w:lang w:val="fr-FR"/>
        </w:rPr>
        <w:t xml:space="preserve"> si </w:t>
      </w:r>
      <w:proofErr w:type="spellStart"/>
      <w:r w:rsidRPr="00486013">
        <w:rPr>
          <w:rFonts w:ascii="Calibri" w:eastAsia="Times New Roman" w:hAnsi="Calibri"/>
          <w:sz w:val="24"/>
          <w:szCs w:val="24"/>
          <w:lang w:val="fr-FR"/>
        </w:rPr>
        <w:t>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planului</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acțiuni</w:t>
      </w:r>
      <w:proofErr w:type="spellEnd"/>
      <w:r w:rsidRPr="00486013">
        <w:rPr>
          <w:rFonts w:ascii="Calibri" w:eastAsia="Times New Roman" w:hAnsi="Calibri"/>
          <w:sz w:val="24"/>
          <w:szCs w:val="24"/>
          <w:lang w:val="fr-FR"/>
        </w:rPr>
        <w:t>/</w:t>
      </w:r>
      <w:proofErr w:type="spellStart"/>
      <w:r w:rsidRPr="00486013">
        <w:rPr>
          <w:rFonts w:ascii="Calibri" w:eastAsia="Times New Roman" w:hAnsi="Calibri"/>
          <w:sz w:val="24"/>
          <w:szCs w:val="24"/>
          <w:lang w:val="fr-FR"/>
        </w:rPr>
        <w:t>măsuri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precum</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și</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corelarea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acestora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cu</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cererea</w:t>
      </w:r>
      <w:proofErr w:type="spellEnd"/>
      <w:r w:rsidRPr="00486013">
        <w:rPr>
          <w:rFonts w:ascii="Calibri" w:eastAsia="Times New Roman" w:hAnsi="Calibri"/>
          <w:sz w:val="24"/>
          <w:szCs w:val="24"/>
          <w:lang w:val="fr-FR"/>
        </w:rPr>
        <w:t xml:space="preserve"> de </w:t>
      </w:r>
      <w:proofErr w:type="spellStart"/>
      <w:r w:rsidRPr="00486013">
        <w:rPr>
          <w:rFonts w:ascii="Calibri" w:eastAsia="Times New Roman" w:hAnsi="Calibri"/>
          <w:sz w:val="24"/>
          <w:szCs w:val="24"/>
          <w:lang w:val="fr-FR"/>
        </w:rPr>
        <w:t>finanțare</w:t>
      </w:r>
      <w:proofErr w:type="spellEnd"/>
      <w:r w:rsidRPr="00486013">
        <w:rPr>
          <w:rFonts w:ascii="Calibri" w:eastAsia="Times New Roman" w:hAnsi="Calibri"/>
          <w:sz w:val="24"/>
          <w:szCs w:val="24"/>
          <w:lang w:val="fr-FR"/>
        </w:rPr>
        <w:t xml:space="preserve"> si </w:t>
      </w:r>
      <w:proofErr w:type="spellStart"/>
      <w:r w:rsidRPr="00486013">
        <w:rPr>
          <w:rFonts w:ascii="Calibri" w:eastAsia="Times New Roman" w:hAnsi="Calibri"/>
          <w:sz w:val="24"/>
          <w:szCs w:val="24"/>
          <w:lang w:val="fr-FR"/>
        </w:rPr>
        <w:t>documentația</w:t>
      </w:r>
      <w:proofErr w:type="spellEnd"/>
      <w:r w:rsidRPr="00486013">
        <w:rPr>
          <w:rFonts w:ascii="Calibri" w:eastAsia="Times New Roman" w:hAnsi="Calibri"/>
          <w:sz w:val="24"/>
          <w:szCs w:val="24"/>
          <w:lang w:val="fr-FR"/>
        </w:rPr>
        <w:t xml:space="preserve"> </w:t>
      </w:r>
      <w:proofErr w:type="spellStart"/>
      <w:r w:rsidRPr="00486013">
        <w:rPr>
          <w:rFonts w:ascii="Calibri" w:eastAsia="Times New Roman" w:hAnsi="Calibri"/>
          <w:sz w:val="24"/>
          <w:szCs w:val="24"/>
          <w:lang w:val="fr-FR"/>
        </w:rPr>
        <w:t>tehnico-economică</w:t>
      </w:r>
      <w:proofErr w:type="spellEnd"/>
      <w:r w:rsidRPr="00486013">
        <w:rPr>
          <w:rFonts w:ascii="Calibri" w:eastAsia="Times New Roman" w:hAnsi="Calibri"/>
          <w:sz w:val="24"/>
          <w:szCs w:val="24"/>
          <w:lang w:val="fr-FR"/>
        </w:rPr>
        <w:t>.</w:t>
      </w:r>
    </w:p>
    <w:p w14:paraId="45095775" w14:textId="5C03317C" w:rsidR="00073E9D" w:rsidRPr="00486013" w:rsidRDefault="00181E8F" w:rsidP="00E07D7E">
      <w:pPr>
        <w:pStyle w:val="Heading1"/>
        <w:numPr>
          <w:ilvl w:val="0"/>
          <w:numId w:val="34"/>
        </w:numPr>
        <w:rPr>
          <w:rFonts w:ascii="Calibri" w:hAnsi="Calibri" w:cs="Calibri"/>
        </w:rPr>
      </w:pPr>
      <w:bookmarkStart w:id="127" w:name="_Toc154150882"/>
      <w:r w:rsidRPr="00486013">
        <w:rPr>
          <w:rFonts w:ascii="Calibri" w:hAnsi="Calibri" w:cs="Calibri"/>
        </w:rPr>
        <w:t>INDICATORI DE ETAPĂ</w:t>
      </w:r>
      <w:bookmarkEnd w:id="127"/>
    </w:p>
    <w:p w14:paraId="1C35B034" w14:textId="35B524D3" w:rsidR="00820727" w:rsidRPr="00486013" w:rsidRDefault="00820727" w:rsidP="00820727">
      <w:pPr>
        <w:jc w:val="both"/>
        <w:rPr>
          <w:rFonts w:ascii="Calibri" w:hAnsi="Calibri"/>
          <w:iCs/>
          <w:sz w:val="24"/>
          <w:szCs w:val="24"/>
        </w:rPr>
      </w:pPr>
      <w:r w:rsidRPr="00486013">
        <w:rPr>
          <w:rFonts w:ascii="Calibri" w:hAnsi="Calibri"/>
          <w:iCs/>
          <w:sz w:val="24"/>
          <w:szCs w:val="24"/>
        </w:rPr>
        <w:t>În procesul de monitorizare a proiectelor, AM va verifica și confirma îndeplinirea indicatorilor de etapă, în conformitate cu prevederile Planului de monitorizare a proiectului</w:t>
      </w:r>
      <w:r w:rsidR="00B07403" w:rsidRPr="00486013">
        <w:rPr>
          <w:rFonts w:ascii="Calibri" w:hAnsi="Calibri"/>
          <w:iCs/>
          <w:sz w:val="24"/>
          <w:szCs w:val="24"/>
        </w:rPr>
        <w:t xml:space="preserve">, Anexa </w:t>
      </w:r>
      <w:r w:rsidR="00E34F3E" w:rsidRPr="00486013">
        <w:rPr>
          <w:rFonts w:ascii="Calibri" w:hAnsi="Calibri"/>
          <w:iCs/>
          <w:sz w:val="24"/>
          <w:szCs w:val="24"/>
        </w:rPr>
        <w:t xml:space="preserve">2 la prezentul ghid. </w:t>
      </w:r>
    </w:p>
    <w:p w14:paraId="52B57F00" w14:textId="77777777" w:rsidR="00820727" w:rsidRPr="00486013" w:rsidRDefault="00820727" w:rsidP="00820727">
      <w:pPr>
        <w:jc w:val="both"/>
        <w:rPr>
          <w:rFonts w:ascii="Calibri" w:hAnsi="Calibri"/>
          <w:iCs/>
          <w:sz w:val="24"/>
          <w:szCs w:val="24"/>
        </w:rPr>
      </w:pPr>
      <w:r w:rsidRPr="00486013">
        <w:rPr>
          <w:rFonts w:ascii="Calibri" w:hAnsi="Calibr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486013" w:rsidRDefault="00820727" w:rsidP="00820727">
      <w:pPr>
        <w:jc w:val="both"/>
        <w:rPr>
          <w:rFonts w:ascii="Calibri" w:hAnsi="Calibri"/>
          <w:iCs/>
          <w:sz w:val="24"/>
          <w:szCs w:val="24"/>
        </w:rPr>
      </w:pPr>
      <w:r w:rsidRPr="00486013">
        <w:rPr>
          <w:rFonts w:ascii="Calibri" w:hAnsi="Calibr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7FF1E617" w14:textId="00D687D1" w:rsidR="001411F6" w:rsidRPr="00486013" w:rsidRDefault="00820727" w:rsidP="00820727">
      <w:pPr>
        <w:jc w:val="both"/>
        <w:rPr>
          <w:rFonts w:ascii="Calibri" w:hAnsi="Calibri"/>
          <w:iCs/>
          <w:sz w:val="24"/>
          <w:szCs w:val="24"/>
        </w:rPr>
      </w:pPr>
      <w:r w:rsidRPr="00486013">
        <w:rPr>
          <w:rFonts w:ascii="Calibri" w:hAnsi="Calibr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E57216B" w14:textId="77777777" w:rsidR="001411F6" w:rsidRPr="00486013" w:rsidRDefault="001411F6" w:rsidP="001411F6">
      <w:pPr>
        <w:jc w:val="both"/>
        <w:rPr>
          <w:rFonts w:ascii="Calibri" w:hAnsi="Calibri"/>
          <w:sz w:val="24"/>
          <w:szCs w:val="24"/>
        </w:rPr>
      </w:pPr>
      <w:r w:rsidRPr="00486013">
        <w:rPr>
          <w:rFonts w:ascii="Calibri" w:hAnsi="Calibri"/>
          <w:sz w:val="24"/>
          <w:szCs w:val="24"/>
        </w:rPr>
        <w:t>Exemplu indicatori de etapă ce pot fi definiți de solicitant în cererea de finanțare în raport cu activitatea de bază</w:t>
      </w:r>
    </w:p>
    <w:p w14:paraId="6FA9F330" w14:textId="77777777" w:rsidR="001411F6" w:rsidRPr="00486013" w:rsidRDefault="001411F6" w:rsidP="001411F6">
      <w:pPr>
        <w:jc w:val="both"/>
        <w:rPr>
          <w:rFonts w:ascii="Calibri" w:hAnsi="Calibri"/>
          <w:sz w:val="24"/>
          <w:szCs w:val="24"/>
        </w:rPr>
      </w:pPr>
      <w:r w:rsidRPr="00486013">
        <w:rPr>
          <w:rFonts w:ascii="Calibri" w:hAnsi="Calibri"/>
          <w:sz w:val="24"/>
          <w:szCs w:val="24"/>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5E3793D"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Indicator de etapă 1: demararea achiziției contractului de lucrări (publicarea anunțului privind achiziția);</w:t>
      </w:r>
    </w:p>
    <w:p w14:paraId="62AEFC4A"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Indicator de etapă 2: finalizarea achiziției contractului de lucrări (semnarea contractului de execuție/proiectare și execuție lucrări);</w:t>
      </w:r>
    </w:p>
    <w:p w14:paraId="6E1188A2" w14:textId="77777777" w:rsidR="001411F6" w:rsidRPr="00486013" w:rsidRDefault="001411F6" w:rsidP="001411F6">
      <w:pPr>
        <w:jc w:val="both"/>
        <w:rPr>
          <w:rFonts w:ascii="Calibri" w:hAnsi="Calibri"/>
          <w:sz w:val="24"/>
          <w:szCs w:val="24"/>
        </w:rPr>
      </w:pPr>
      <w:r w:rsidRPr="00486013">
        <w:rPr>
          <w:rFonts w:ascii="Calibri" w:hAnsi="Calibri"/>
          <w:sz w:val="24"/>
          <w:szCs w:val="24"/>
        </w:rPr>
        <w:lastRenderedPageBreak/>
        <w:t>-</w:t>
      </w:r>
      <w:r w:rsidRPr="00486013">
        <w:rPr>
          <w:rFonts w:ascii="Calibri" w:hAnsi="Calibri"/>
          <w:sz w:val="24"/>
          <w:szCs w:val="24"/>
        </w:rPr>
        <w:tab/>
        <w:t>Indicator de etapă 3: stadiu de execuție lucrări de 50% (din punct de vedere valoric, pentru a putea dovedi îndeplinirea acestuia);</w:t>
      </w:r>
    </w:p>
    <w:p w14:paraId="31B3A251"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Indicator de etapă 4: finalizarea lucrărilor (recepția la terminarea lucrărilor);</w:t>
      </w:r>
    </w:p>
    <w:p w14:paraId="5366D3D1"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Indicator de etapă 5: demararea achiziției contractului de furnizare/servicii (publicarea anunțului privind achiziția);</w:t>
      </w:r>
    </w:p>
    <w:p w14:paraId="2AD8E353"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Indicator de etapă 6: finalizarea achiziției contractului de furnizare/servicii (semnarea contractului de furnizare/servicii);</w:t>
      </w:r>
    </w:p>
    <w:p w14:paraId="5D95BE4B" w14:textId="77777777" w:rsidR="001411F6" w:rsidRPr="00486013" w:rsidRDefault="001411F6" w:rsidP="001411F6">
      <w:pPr>
        <w:jc w:val="both"/>
        <w:rPr>
          <w:rFonts w:ascii="Calibri" w:hAnsi="Calibri"/>
          <w:sz w:val="24"/>
          <w:szCs w:val="24"/>
        </w:rPr>
      </w:pPr>
      <w:r w:rsidRPr="00486013">
        <w:rPr>
          <w:rFonts w:ascii="Calibri" w:hAnsi="Calibri"/>
          <w:sz w:val="24"/>
          <w:szCs w:val="24"/>
        </w:rPr>
        <w:t>-</w:t>
      </w:r>
      <w:r w:rsidRPr="00486013">
        <w:rPr>
          <w:rFonts w:ascii="Calibri" w:hAnsi="Calibri"/>
          <w:sz w:val="24"/>
          <w:szCs w:val="24"/>
        </w:rPr>
        <w:tab/>
        <w:t xml:space="preserve">Indicator de etapă 7: recepția echipamentelor/mijloacelor de transport/serviciilor.) </w:t>
      </w:r>
    </w:p>
    <w:p w14:paraId="0880CBBB" w14:textId="54B2269A" w:rsidR="001411F6" w:rsidRPr="00486013" w:rsidRDefault="001411F6" w:rsidP="001411F6">
      <w:pPr>
        <w:jc w:val="both"/>
        <w:rPr>
          <w:rFonts w:ascii="Calibri" w:hAnsi="Calibri"/>
          <w:sz w:val="24"/>
          <w:szCs w:val="24"/>
        </w:rPr>
      </w:pPr>
      <w:r w:rsidRPr="00486013">
        <w:rPr>
          <w:rFonts w:ascii="Calibri" w:hAnsi="Calibri"/>
          <w:sz w:val="24"/>
          <w:szCs w:val="24"/>
        </w:rPr>
        <w:tab/>
        <w:t>Indicatorii de etapă fac parte integrantă din planul de monitorizare definit la subcapitolul 11.3.</w:t>
      </w:r>
    </w:p>
    <w:p w14:paraId="5D81B243" w14:textId="71FD1D5A" w:rsidR="00BE5177" w:rsidRPr="00486013" w:rsidRDefault="00181E8F" w:rsidP="00E07D7E">
      <w:pPr>
        <w:pStyle w:val="Heading1"/>
        <w:numPr>
          <w:ilvl w:val="0"/>
          <w:numId w:val="34"/>
        </w:numPr>
        <w:rPr>
          <w:rFonts w:ascii="Calibri" w:hAnsi="Calibri" w:cs="Calibri"/>
        </w:rPr>
      </w:pPr>
      <w:bookmarkStart w:id="128" w:name="_Toc99376168"/>
      <w:bookmarkStart w:id="129" w:name="_Toc154150883"/>
      <w:r w:rsidRPr="00486013">
        <w:rPr>
          <w:rFonts w:ascii="Calibri" w:hAnsi="Calibri" w:cs="Calibri"/>
        </w:rPr>
        <w:t>COMPLETAREA ŞI DEPUNEREA CERERILOR DE FINANTARE</w:t>
      </w:r>
      <w:bookmarkEnd w:id="128"/>
      <w:bookmarkEnd w:id="129"/>
    </w:p>
    <w:p w14:paraId="33202091" w14:textId="65E50032" w:rsidR="00181E8F" w:rsidRPr="00486013" w:rsidRDefault="00181E8F" w:rsidP="00E07D7E">
      <w:pPr>
        <w:pStyle w:val="Heading2"/>
        <w:numPr>
          <w:ilvl w:val="1"/>
          <w:numId w:val="13"/>
        </w:numPr>
        <w:rPr>
          <w:rFonts w:ascii="Calibri" w:hAnsi="Calibri" w:cs="Calibri"/>
        </w:rPr>
      </w:pPr>
      <w:bookmarkStart w:id="130" w:name="_Toc99376169"/>
      <w:bookmarkStart w:id="131" w:name="_Toc154150884"/>
      <w:r w:rsidRPr="00486013">
        <w:rPr>
          <w:rFonts w:ascii="Calibri" w:hAnsi="Calibri" w:cs="Calibri"/>
        </w:rPr>
        <w:t>Completarea formularului cererii</w:t>
      </w:r>
      <w:bookmarkEnd w:id="130"/>
      <w:bookmarkEnd w:id="131"/>
    </w:p>
    <w:p w14:paraId="54584B67" w14:textId="77777777" w:rsidR="00BE5177" w:rsidRPr="00486013" w:rsidRDefault="00BE5177" w:rsidP="00181E8F">
      <w:pPr>
        <w:autoSpaceDE w:val="0"/>
        <w:autoSpaceDN w:val="0"/>
        <w:adjustRightInd w:val="0"/>
        <w:spacing w:before="0" w:after="0"/>
        <w:jc w:val="both"/>
        <w:rPr>
          <w:rFonts w:ascii="Calibri" w:hAnsi="Calibri"/>
          <w:sz w:val="24"/>
          <w:szCs w:val="24"/>
          <w:lang w:eastAsia="en-GB"/>
        </w:rPr>
      </w:pPr>
    </w:p>
    <w:p w14:paraId="728E3629" w14:textId="53A0A149"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Cererea de finanțare este compusă din: </w:t>
      </w:r>
    </w:p>
    <w:p w14:paraId="54C0BAC7" w14:textId="77777777"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Cererea de finanțare</w:t>
      </w:r>
    </w:p>
    <w:p w14:paraId="00CA561D" w14:textId="77777777"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Anexele la cererea de finanțare </w:t>
      </w:r>
    </w:p>
    <w:p w14:paraId="6D5646A3"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lang w:eastAsia="en-GB"/>
        </w:rPr>
        <w:t>Acest ghid conține modele standard sau anexe/modele recomandate/orientative.</w:t>
      </w:r>
      <w:bookmarkStart w:id="132" w:name="_Hlk100061992"/>
    </w:p>
    <w:p w14:paraId="21E0CC96"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3670CA5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De asemenea, unele anexe sunt solicitate obligatoriu la momentul depunerii cererii de finanțare, iar altele în etapa </w:t>
      </w:r>
      <w:r w:rsidR="00480FCF" w:rsidRPr="00486013">
        <w:rPr>
          <w:rFonts w:ascii="Calibri" w:hAnsi="Calibri"/>
          <w:sz w:val="24"/>
          <w:szCs w:val="24"/>
        </w:rPr>
        <w:t>de contractare</w:t>
      </w:r>
      <w:r w:rsidRPr="00486013">
        <w:rPr>
          <w:rFonts w:ascii="Calibri" w:hAnsi="Calibri"/>
          <w:sz w:val="24"/>
          <w:szCs w:val="24"/>
        </w:rPr>
        <w:t>. Acestea fac parte integrantă din cererea de finanțare.</w:t>
      </w:r>
    </w:p>
    <w:p w14:paraId="747B787C"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486013" w:rsidRDefault="00181E8F" w:rsidP="00181E8F">
      <w:pPr>
        <w:tabs>
          <w:tab w:val="left" w:pos="709"/>
        </w:tabs>
        <w:spacing w:before="0" w:after="0"/>
        <w:jc w:val="both"/>
        <w:rPr>
          <w:rFonts w:ascii="Calibri" w:hAnsi="Calibri"/>
          <w:sz w:val="24"/>
          <w:szCs w:val="24"/>
          <w:lang w:eastAsia="en-GB"/>
        </w:rPr>
      </w:pPr>
    </w:p>
    <w:p w14:paraId="2DB131A8" w14:textId="77777777" w:rsidR="00181E8F" w:rsidRPr="00486013" w:rsidRDefault="00181E8F" w:rsidP="00181E8F">
      <w:pPr>
        <w:tabs>
          <w:tab w:val="left" w:pos="709"/>
        </w:tabs>
        <w:spacing w:before="0" w:after="0"/>
        <w:jc w:val="both"/>
        <w:rPr>
          <w:rFonts w:ascii="Calibri" w:hAnsi="Calibri"/>
          <w:sz w:val="24"/>
          <w:szCs w:val="24"/>
          <w:lang w:eastAsia="en-GB"/>
        </w:rPr>
      </w:pPr>
      <w:r w:rsidRPr="00486013">
        <w:rPr>
          <w:rFonts w:ascii="Calibri" w:hAnsi="Calibr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486013" w:rsidRDefault="00181E8F" w:rsidP="00181E8F">
      <w:pPr>
        <w:autoSpaceDE w:val="0"/>
        <w:autoSpaceDN w:val="0"/>
        <w:adjustRightInd w:val="0"/>
        <w:spacing w:before="0" w:after="0"/>
        <w:jc w:val="both"/>
        <w:rPr>
          <w:rFonts w:ascii="Calibri" w:hAnsi="Calibri"/>
          <w:i/>
          <w:iCs/>
          <w:sz w:val="24"/>
          <w:szCs w:val="24"/>
          <w:lang w:eastAsia="en-GB"/>
        </w:rPr>
      </w:pPr>
    </w:p>
    <w:p w14:paraId="43A40D06" w14:textId="77777777" w:rsidR="00FF291D" w:rsidRPr="00486013" w:rsidRDefault="00FF291D" w:rsidP="00FF291D">
      <w:pPr>
        <w:autoSpaceDE w:val="0"/>
        <w:autoSpaceDN w:val="0"/>
        <w:adjustRightInd w:val="0"/>
        <w:spacing w:before="0" w:after="0"/>
        <w:jc w:val="both"/>
        <w:rPr>
          <w:rFonts w:asciiTheme="minorHAnsi" w:hAnsiTheme="minorHAnsi" w:cstheme="minorHAnsi"/>
          <w:b/>
          <w:bCs/>
          <w:sz w:val="24"/>
          <w:szCs w:val="24"/>
          <w:lang w:eastAsia="en-GB"/>
        </w:rPr>
      </w:pPr>
      <w:r w:rsidRPr="00486013">
        <w:rPr>
          <w:rFonts w:asciiTheme="minorHAnsi" w:hAnsiTheme="minorHAnsi" w:cstheme="minorHAnsi"/>
          <w:b/>
          <w:bCs/>
          <w:sz w:val="24"/>
          <w:szCs w:val="24"/>
          <w:lang w:eastAsia="en-GB"/>
        </w:rPr>
        <w:t>Notă!</w:t>
      </w:r>
    </w:p>
    <w:p w14:paraId="07947DAB" w14:textId="77777777" w:rsidR="00FF291D" w:rsidRPr="00486013"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lastRenderedPageBreak/>
        <w:t>a) Solicitantul de finanțare își asumă toate riscurile în ceea ce privește pregătirea și depunerea proiectelor în cadrul prezentului apel în cazul în care acestea nu sunt selectate pentru finanțare.</w:t>
      </w:r>
    </w:p>
    <w:p w14:paraId="66A5BE78" w14:textId="77777777" w:rsidR="00FF291D" w:rsidRPr="00486013"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7F88E804" w14:textId="77777777" w:rsidR="00FF291D" w:rsidRPr="00486013"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486013">
        <w:rPr>
          <w:rFonts w:asciiTheme="minorHAnsi" w:hAnsiTheme="minorHAnsi" w:cstheme="minorHAnsi"/>
          <w:sz w:val="24"/>
          <w:szCs w:val="24"/>
          <w:lang w:eastAsia="en-GB"/>
        </w:rPr>
        <w:t xml:space="preserve">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 </w:t>
      </w:r>
    </w:p>
    <w:p w14:paraId="540ED933" w14:textId="77777777" w:rsidR="00181E8F" w:rsidRPr="00486013" w:rsidRDefault="00181E8F" w:rsidP="00181E8F">
      <w:pPr>
        <w:tabs>
          <w:tab w:val="left" w:pos="709"/>
        </w:tabs>
        <w:spacing w:before="0" w:after="0"/>
        <w:jc w:val="both"/>
        <w:rPr>
          <w:rFonts w:ascii="Calibri" w:hAnsi="Calibri"/>
          <w:sz w:val="24"/>
          <w:szCs w:val="24"/>
        </w:rPr>
      </w:pPr>
    </w:p>
    <w:p w14:paraId="58AF565D" w14:textId="6872371E" w:rsidR="00181E8F" w:rsidRPr="00486013" w:rsidRDefault="00181E8F" w:rsidP="00E07D7E">
      <w:pPr>
        <w:pStyle w:val="Heading2"/>
        <w:numPr>
          <w:ilvl w:val="1"/>
          <w:numId w:val="34"/>
        </w:numPr>
        <w:rPr>
          <w:rFonts w:ascii="Calibri" w:hAnsi="Calibri" w:cs="Calibri"/>
        </w:rPr>
      </w:pPr>
      <w:bookmarkStart w:id="133" w:name="_Toc99376170"/>
      <w:bookmarkStart w:id="134" w:name="_Toc154150885"/>
      <w:bookmarkStart w:id="135" w:name="_Hlk93050126"/>
      <w:bookmarkEnd w:id="132"/>
      <w:r w:rsidRPr="00486013">
        <w:rPr>
          <w:rFonts w:ascii="Calibri" w:hAnsi="Calibri" w:cs="Calibri"/>
        </w:rPr>
        <w:t>Limba utilizată în completarea cererii de finanțare</w:t>
      </w:r>
      <w:bookmarkEnd w:id="133"/>
      <w:bookmarkEnd w:id="134"/>
    </w:p>
    <w:p w14:paraId="599109A5" w14:textId="77777777" w:rsidR="00181E8F" w:rsidRPr="00486013" w:rsidRDefault="00181E8F" w:rsidP="00181E8F">
      <w:pPr>
        <w:tabs>
          <w:tab w:val="left" w:pos="709"/>
        </w:tabs>
        <w:spacing w:before="0" w:after="0"/>
        <w:jc w:val="both"/>
        <w:rPr>
          <w:rFonts w:ascii="Calibri" w:hAnsi="Calibri"/>
          <w:sz w:val="24"/>
          <w:szCs w:val="24"/>
        </w:rPr>
      </w:pPr>
      <w:bookmarkStart w:id="136" w:name="_Hlk100062024"/>
      <w:bookmarkEnd w:id="135"/>
      <w:r w:rsidRPr="00486013">
        <w:rPr>
          <w:rFonts w:ascii="Calibri" w:hAnsi="Calibr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486013" w:rsidRDefault="00181E8F" w:rsidP="00181E8F">
      <w:pPr>
        <w:tabs>
          <w:tab w:val="left" w:pos="709"/>
        </w:tabs>
        <w:spacing w:before="0" w:after="0"/>
        <w:jc w:val="both"/>
        <w:rPr>
          <w:rFonts w:ascii="Calibri" w:hAnsi="Calibri"/>
          <w:sz w:val="24"/>
          <w:szCs w:val="24"/>
        </w:rPr>
      </w:pPr>
      <w:r w:rsidRPr="00486013">
        <w:rPr>
          <w:rFonts w:ascii="Calibri" w:hAnsi="Calibri"/>
          <w:sz w:val="24"/>
          <w:szCs w:val="24"/>
        </w:rPr>
        <w:t>Completarea cererii de finanțare într-un mod clar şi coerent va înlesni procesul de evaluare a acesteia.</w:t>
      </w:r>
    </w:p>
    <w:p w14:paraId="2D21D48C" w14:textId="77777777" w:rsidR="00181E8F" w:rsidRPr="00486013" w:rsidRDefault="00181E8F" w:rsidP="00181E8F">
      <w:pPr>
        <w:tabs>
          <w:tab w:val="left" w:pos="709"/>
        </w:tabs>
        <w:spacing w:before="0" w:after="0"/>
        <w:jc w:val="both"/>
        <w:rPr>
          <w:rFonts w:ascii="Calibri" w:hAnsi="Calibri"/>
          <w:sz w:val="24"/>
          <w:szCs w:val="24"/>
        </w:rPr>
      </w:pPr>
    </w:p>
    <w:p w14:paraId="05E3D734" w14:textId="4084E30C" w:rsidR="00181E8F" w:rsidRPr="00486013" w:rsidRDefault="00181E8F" w:rsidP="00E07D7E">
      <w:pPr>
        <w:pStyle w:val="Heading2"/>
        <w:numPr>
          <w:ilvl w:val="1"/>
          <w:numId w:val="35"/>
        </w:numPr>
        <w:rPr>
          <w:rFonts w:ascii="Calibri" w:hAnsi="Calibri" w:cs="Calibri"/>
        </w:rPr>
      </w:pPr>
      <w:bookmarkStart w:id="137" w:name="_Toc99376171"/>
      <w:bookmarkStart w:id="138" w:name="_Toc154150886"/>
      <w:bookmarkEnd w:id="136"/>
      <w:r w:rsidRPr="00486013">
        <w:rPr>
          <w:rFonts w:ascii="Calibri" w:hAnsi="Calibri" w:cs="Calibri"/>
        </w:rPr>
        <w:t>Metodologia de justificare şi detaliere a bugetului cererii de finanțare</w:t>
      </w:r>
      <w:bookmarkEnd w:id="137"/>
      <w:bookmarkEnd w:id="138"/>
    </w:p>
    <w:p w14:paraId="10C39F4A" w14:textId="103D13C0" w:rsidR="00181E8F" w:rsidRPr="00486013" w:rsidRDefault="00181E8F" w:rsidP="006A6878">
      <w:pPr>
        <w:autoSpaceDE w:val="0"/>
        <w:autoSpaceDN w:val="0"/>
        <w:adjustRightInd w:val="0"/>
        <w:spacing w:before="0" w:after="0"/>
        <w:jc w:val="both"/>
        <w:rPr>
          <w:rFonts w:ascii="Calibri" w:hAnsi="Calibri"/>
          <w:sz w:val="24"/>
          <w:szCs w:val="24"/>
        </w:rPr>
      </w:pPr>
      <w:bookmarkStart w:id="139" w:name="_Hlk100062058"/>
      <w:r w:rsidRPr="00486013">
        <w:rPr>
          <w:rFonts w:ascii="Calibri" w:hAnsi="Calibri"/>
          <w:sz w:val="24"/>
          <w:szCs w:val="24"/>
        </w:rPr>
        <w:t>Completarea bugetului cererii de finanțare se va face conform prevederilor prezentului ghid, inclusiv a anexelor la acesta</w:t>
      </w:r>
      <w:r w:rsidR="00E34F3E" w:rsidRPr="00486013">
        <w:rPr>
          <w:rFonts w:ascii="Calibri" w:hAnsi="Calibri"/>
          <w:sz w:val="24"/>
          <w:szCs w:val="24"/>
        </w:rPr>
        <w:t xml:space="preserve">, cu respectarea </w:t>
      </w:r>
      <w:r w:rsidR="00864EA5" w:rsidRPr="00486013">
        <w:rPr>
          <w:rFonts w:ascii="Calibri" w:hAnsi="Calibri"/>
          <w:sz w:val="24"/>
          <w:szCs w:val="24"/>
        </w:rPr>
        <w:t xml:space="preserve">prevederilor </w:t>
      </w:r>
      <w:r w:rsidR="006A6878" w:rsidRPr="00486013">
        <w:rPr>
          <w:rFonts w:ascii="Calibri" w:hAnsi="Calibri"/>
          <w:sz w:val="24"/>
          <w:szCs w:val="24"/>
        </w:rPr>
        <w:t>Ordin</w:t>
      </w:r>
      <w:r w:rsidR="007F1964" w:rsidRPr="00486013">
        <w:rPr>
          <w:rFonts w:ascii="Calibri" w:hAnsi="Calibri"/>
          <w:sz w:val="24"/>
          <w:szCs w:val="24"/>
        </w:rPr>
        <w:t>ului</w:t>
      </w:r>
      <w:r w:rsidR="006A6878" w:rsidRPr="00486013">
        <w:rPr>
          <w:rFonts w:ascii="Calibri" w:hAnsi="Calibri"/>
          <w:sz w:val="24"/>
          <w:szCs w:val="24"/>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486013" w:rsidRDefault="006A6878" w:rsidP="006A6878">
      <w:pPr>
        <w:autoSpaceDE w:val="0"/>
        <w:autoSpaceDN w:val="0"/>
        <w:adjustRightInd w:val="0"/>
        <w:spacing w:before="0" w:after="0"/>
        <w:jc w:val="both"/>
        <w:rPr>
          <w:rFonts w:ascii="Calibri" w:hAnsi="Calibri"/>
          <w:sz w:val="24"/>
          <w:szCs w:val="24"/>
        </w:rPr>
      </w:pPr>
    </w:p>
    <w:p w14:paraId="4AEA209B" w14:textId="44350CCB" w:rsidR="00AE2EB8" w:rsidRPr="00486013" w:rsidRDefault="00AE2EB8" w:rsidP="00AE2EB8">
      <w:pPr>
        <w:spacing w:before="0" w:after="0"/>
        <w:jc w:val="both"/>
        <w:rPr>
          <w:rFonts w:ascii="Calibri" w:hAnsi="Calibri"/>
          <w:sz w:val="24"/>
          <w:szCs w:val="24"/>
        </w:rPr>
      </w:pPr>
      <w:r w:rsidRPr="00486013">
        <w:rPr>
          <w:rFonts w:ascii="Calibri" w:hAnsi="Calibri"/>
          <w:sz w:val="24"/>
          <w:szCs w:val="24"/>
        </w:rPr>
        <w:t>Bugetul proiectului este cuprins în cererea de finanțare și respectă formatul cadru. Bugetul proiectului se generează în cadrul aplicației MySMIS2021/SMIS2021+</w:t>
      </w:r>
    </w:p>
    <w:p w14:paraId="63BC3C9C" w14:textId="77777777" w:rsidR="00AE2EB8" w:rsidRPr="00486013" w:rsidRDefault="00AE2EB8" w:rsidP="006A6878">
      <w:pPr>
        <w:autoSpaceDE w:val="0"/>
        <w:autoSpaceDN w:val="0"/>
        <w:adjustRightInd w:val="0"/>
        <w:spacing w:before="0" w:after="0"/>
        <w:jc w:val="both"/>
        <w:rPr>
          <w:rFonts w:ascii="Calibri" w:hAnsi="Calibri"/>
          <w:sz w:val="24"/>
          <w:szCs w:val="24"/>
        </w:rPr>
      </w:pPr>
    </w:p>
    <w:p w14:paraId="3BC2929B"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Corectitudinea, coerența documentelor și informațiilor financiare, precum și justificarea acestora este esențială în procesul de evaluare și selecție.</w:t>
      </w:r>
    </w:p>
    <w:p w14:paraId="327F0B0B" w14:textId="7B21B98B"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486013" w:rsidRDefault="006A6878" w:rsidP="00181E8F">
      <w:pPr>
        <w:autoSpaceDE w:val="0"/>
        <w:autoSpaceDN w:val="0"/>
        <w:adjustRightInd w:val="0"/>
        <w:spacing w:before="0" w:after="0"/>
        <w:jc w:val="both"/>
        <w:rPr>
          <w:rFonts w:ascii="Calibri" w:hAnsi="Calibri"/>
          <w:sz w:val="24"/>
          <w:szCs w:val="24"/>
          <w:lang w:eastAsia="en-GB"/>
        </w:rPr>
      </w:pPr>
    </w:p>
    <w:p w14:paraId="4ED76A74" w14:textId="16046942"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486013" w:rsidRDefault="006A6878" w:rsidP="00181E8F">
      <w:pPr>
        <w:autoSpaceDE w:val="0"/>
        <w:autoSpaceDN w:val="0"/>
        <w:adjustRightInd w:val="0"/>
        <w:spacing w:before="0" w:after="0"/>
        <w:jc w:val="both"/>
        <w:rPr>
          <w:rFonts w:ascii="Calibri" w:hAnsi="Calibri"/>
          <w:sz w:val="24"/>
          <w:szCs w:val="24"/>
          <w:lang w:eastAsia="en-GB"/>
        </w:rPr>
      </w:pPr>
    </w:p>
    <w:p w14:paraId="391BCC97" w14:textId="77777777" w:rsidR="00181E8F" w:rsidRPr="00486013" w:rsidRDefault="00181E8F" w:rsidP="00181E8F">
      <w:pPr>
        <w:spacing w:before="0" w:after="0"/>
        <w:jc w:val="both"/>
        <w:rPr>
          <w:rFonts w:ascii="Calibri" w:hAnsi="Calibri"/>
          <w:sz w:val="24"/>
          <w:szCs w:val="24"/>
          <w:lang w:eastAsia="en-GB"/>
        </w:rPr>
      </w:pPr>
      <w:r w:rsidRPr="00486013">
        <w:rPr>
          <w:rFonts w:ascii="Calibri" w:hAnsi="Calibr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39"/>
    <w:p w14:paraId="4CC6AEA0" w14:textId="77777777" w:rsidR="00181E8F" w:rsidRPr="00486013" w:rsidRDefault="00181E8F" w:rsidP="00181E8F">
      <w:pPr>
        <w:spacing w:before="0" w:after="0"/>
        <w:jc w:val="both"/>
        <w:rPr>
          <w:rFonts w:ascii="Calibri" w:hAnsi="Calibri"/>
          <w:sz w:val="24"/>
          <w:szCs w:val="24"/>
        </w:rPr>
      </w:pPr>
    </w:p>
    <w:p w14:paraId="7D26210A"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Pentru proiectele de infrastructură, bugetul proiectului se corelează cu devizul general al investiției, întocmit în conformitate cu prevederile HG 907/2016, cu modificările </w:t>
      </w:r>
      <w:r w:rsidR="0043295E" w:rsidRPr="00486013">
        <w:rPr>
          <w:rFonts w:ascii="Calibri" w:hAnsi="Calibri"/>
          <w:sz w:val="24"/>
          <w:szCs w:val="24"/>
        </w:rPr>
        <w:t>ș</w:t>
      </w:r>
      <w:r w:rsidRPr="00486013">
        <w:rPr>
          <w:rFonts w:ascii="Calibri" w:hAnsi="Calibri"/>
          <w:sz w:val="24"/>
          <w:szCs w:val="24"/>
        </w:rPr>
        <w:t xml:space="preserve">i completările ulterioare. </w:t>
      </w:r>
    </w:p>
    <w:p w14:paraId="3ACE7292" w14:textId="16F2D915"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Se va completa Matricea de corelare între buget şi deviz, Model </w:t>
      </w:r>
      <w:r w:rsidR="007B0967" w:rsidRPr="00486013">
        <w:rPr>
          <w:rFonts w:ascii="Calibri" w:hAnsi="Calibri"/>
          <w:sz w:val="24"/>
          <w:szCs w:val="24"/>
        </w:rPr>
        <w:t>A</w:t>
      </w:r>
      <w:r w:rsidRPr="00486013">
        <w:rPr>
          <w:rFonts w:ascii="Calibri" w:hAnsi="Calibri"/>
          <w:sz w:val="24"/>
          <w:szCs w:val="24"/>
        </w:rPr>
        <w:t xml:space="preserve"> la prezentul ghid.</w:t>
      </w:r>
    </w:p>
    <w:p w14:paraId="1D0E2149" w14:textId="77777777" w:rsidR="00181E8F" w:rsidRPr="00486013" w:rsidRDefault="00181E8F" w:rsidP="00181E8F">
      <w:pPr>
        <w:spacing w:before="0" w:after="0"/>
        <w:jc w:val="both"/>
        <w:rPr>
          <w:rFonts w:ascii="Calibri" w:hAnsi="Calibri"/>
          <w:sz w:val="24"/>
          <w:szCs w:val="24"/>
        </w:rPr>
      </w:pPr>
    </w:p>
    <w:p w14:paraId="421FA39E" w14:textId="1B3725B0" w:rsidR="00181E8F" w:rsidRPr="00486013" w:rsidRDefault="00181E8F" w:rsidP="00E07D7E">
      <w:pPr>
        <w:pStyle w:val="Heading2"/>
        <w:numPr>
          <w:ilvl w:val="1"/>
          <w:numId w:val="35"/>
        </w:numPr>
        <w:rPr>
          <w:rFonts w:ascii="Calibri" w:hAnsi="Calibri" w:cs="Calibri"/>
        </w:rPr>
      </w:pPr>
      <w:bookmarkStart w:id="140" w:name="_Toc99376172"/>
      <w:bookmarkStart w:id="141" w:name="_Toc154150887"/>
      <w:r w:rsidRPr="00486013">
        <w:rPr>
          <w:rFonts w:ascii="Calibri" w:hAnsi="Calibri" w:cs="Calibri"/>
        </w:rPr>
        <w:t>Anexe şi documente obligatorii la depunerea cererii</w:t>
      </w:r>
      <w:bookmarkEnd w:id="140"/>
      <w:bookmarkEnd w:id="141"/>
    </w:p>
    <w:p w14:paraId="52D4C3C8"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486013" w:rsidRDefault="00181E8F" w:rsidP="00181E8F">
      <w:pPr>
        <w:spacing w:before="0" w:after="0"/>
        <w:jc w:val="both"/>
        <w:rPr>
          <w:rFonts w:ascii="Calibri" w:hAnsi="Calibri"/>
          <w:sz w:val="24"/>
          <w:szCs w:val="24"/>
        </w:rPr>
      </w:pPr>
    </w:p>
    <w:p w14:paraId="612C6AF4" w14:textId="1F0E47A5"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Odată cu generarea și semnarea declarației unice, solicitantul/liderul de parteneriat și partenerul, nu</w:t>
      </w:r>
      <w:r w:rsidR="00A562BA" w:rsidRPr="00486013">
        <w:rPr>
          <w:rFonts w:ascii="Calibri" w:hAnsi="Calibri"/>
          <w:sz w:val="24"/>
          <w:szCs w:val="24"/>
        </w:rPr>
        <w:t xml:space="preserve"> </w:t>
      </w:r>
      <w:r w:rsidRPr="00486013">
        <w:rPr>
          <w:rFonts w:ascii="Calibri" w:hAnsi="Calibri"/>
          <w:sz w:val="24"/>
          <w:szCs w:val="24"/>
        </w:rPr>
        <w:t xml:space="preserve"> este obligat să depună documente doveditoare</w:t>
      </w:r>
      <w:r w:rsidR="00BE5177" w:rsidRPr="00486013">
        <w:rPr>
          <w:rFonts w:ascii="Calibri" w:hAnsi="Calibri"/>
          <w:sz w:val="24"/>
          <w:szCs w:val="24"/>
        </w:rPr>
        <w:t xml:space="preserve"> </w:t>
      </w:r>
      <w:bookmarkStart w:id="142" w:name="_Hlk136186769"/>
      <w:r w:rsidR="00BE5177" w:rsidRPr="00486013">
        <w:rPr>
          <w:rFonts w:ascii="Calibri" w:hAnsi="Calibri"/>
          <w:sz w:val="24"/>
          <w:szCs w:val="24"/>
        </w:rPr>
        <w:t>o data cu cererea de finantare</w:t>
      </w:r>
      <w:bookmarkEnd w:id="142"/>
      <w:r w:rsidRPr="00486013">
        <w:rPr>
          <w:rFonts w:ascii="Calibri" w:hAnsi="Calibri"/>
          <w:sz w:val="24"/>
          <w:szCs w:val="24"/>
        </w:rPr>
        <w:t xml:space="preserve">, cu excepția acelor documente și anexe care sunt evaluate în etapa de evaluare tehnică și financiară a proiectului, </w:t>
      </w:r>
      <w:r w:rsidR="008804B6" w:rsidRPr="00486013">
        <w:rPr>
          <w:rFonts w:ascii="Calibri" w:hAnsi="Calibri"/>
          <w:sz w:val="24"/>
          <w:szCs w:val="24"/>
        </w:rPr>
        <w:t xml:space="preserve">dupa caz, </w:t>
      </w:r>
      <w:r w:rsidRPr="00486013">
        <w:rPr>
          <w:rFonts w:ascii="Calibri" w:hAnsi="Calibri"/>
          <w:sz w:val="24"/>
          <w:szCs w:val="24"/>
        </w:rPr>
        <w:t>respectiv:</w:t>
      </w:r>
    </w:p>
    <w:p w14:paraId="0EC60804" w14:textId="77777777" w:rsidR="008804B6" w:rsidRPr="00486013" w:rsidRDefault="008804B6" w:rsidP="00181E8F">
      <w:pPr>
        <w:spacing w:before="0" w:after="0"/>
        <w:jc w:val="both"/>
        <w:rPr>
          <w:rFonts w:ascii="Calibri" w:hAnsi="Calibri"/>
          <w:sz w:val="24"/>
          <w:szCs w:val="24"/>
        </w:rPr>
      </w:pPr>
    </w:p>
    <w:p w14:paraId="7F688B69" w14:textId="77777777" w:rsidR="00181E8F" w:rsidRPr="00486013" w:rsidRDefault="00181E8F" w:rsidP="00E07D7E">
      <w:pPr>
        <w:numPr>
          <w:ilvl w:val="0"/>
          <w:numId w:val="5"/>
        </w:numPr>
        <w:spacing w:before="0" w:after="0"/>
        <w:ind w:firstLine="1"/>
        <w:jc w:val="both"/>
        <w:rPr>
          <w:rFonts w:ascii="Calibri" w:hAnsi="Calibri"/>
          <w:b/>
          <w:bCs/>
          <w:sz w:val="24"/>
          <w:szCs w:val="24"/>
          <w:highlight w:val="lightGray"/>
        </w:rPr>
      </w:pPr>
      <w:r w:rsidRPr="00486013">
        <w:rPr>
          <w:rFonts w:ascii="Calibri" w:hAnsi="Calibri"/>
          <w:b/>
          <w:bCs/>
          <w:sz w:val="24"/>
          <w:szCs w:val="24"/>
          <w:highlight w:val="lightGray"/>
        </w:rPr>
        <w:t>Declaraţia unică a solicitantului</w:t>
      </w:r>
    </w:p>
    <w:p w14:paraId="68B93820"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În cazul proiectelor cu implementare în parteneriat, fiecare partener va completa declarația unică, care va fi semnată cu semnătură electronică de către reprezentantul legal al partenerului. </w:t>
      </w:r>
    </w:p>
    <w:p w14:paraId="634E8F80" w14:textId="0BED90AC" w:rsidR="00181E8F" w:rsidRPr="00486013" w:rsidRDefault="001F61FA" w:rsidP="00181E8F">
      <w:pPr>
        <w:spacing w:before="0" w:after="0"/>
        <w:jc w:val="both"/>
        <w:rPr>
          <w:rFonts w:ascii="Calibri" w:hAnsi="Calibri"/>
          <w:sz w:val="24"/>
          <w:szCs w:val="24"/>
        </w:rPr>
      </w:pPr>
      <w:r w:rsidRPr="00486013">
        <w:rPr>
          <w:rFonts w:ascii="Calibri" w:hAnsi="Calibri"/>
          <w:sz w:val="24"/>
          <w:szCs w:val="24"/>
        </w:rPr>
        <w:lastRenderedPageBreak/>
        <w:t xml:space="preserve">În cazul proiectelor cu implementare în parteneriat, declarațiile unice ale partenerilor vor fi generate de sistemul informatic doar după ce Declarația unică a liderului de parteneriat a fost completată și semnată electronic de către reprezentantul legalal acestuia. </w:t>
      </w:r>
      <w:r w:rsidR="00181E8F" w:rsidRPr="00486013">
        <w:rPr>
          <w:rFonts w:ascii="Calibri" w:hAnsi="Calibri"/>
          <w:sz w:val="24"/>
          <w:szCs w:val="24"/>
        </w:rPr>
        <w:t xml:space="preserve">  </w:t>
      </w:r>
    </w:p>
    <w:p w14:paraId="633A936E" w14:textId="77777777" w:rsidR="00181E8F" w:rsidRPr="00486013" w:rsidRDefault="00181E8F" w:rsidP="00181E8F">
      <w:pPr>
        <w:spacing w:before="0" w:after="0"/>
        <w:jc w:val="both"/>
        <w:rPr>
          <w:rFonts w:ascii="Calibri" w:hAnsi="Calibri"/>
          <w:sz w:val="24"/>
          <w:szCs w:val="24"/>
        </w:rPr>
      </w:pPr>
    </w:p>
    <w:p w14:paraId="5936DFF1" w14:textId="292F7DE2"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1DFD152E" w14:textId="11224388" w:rsidR="009A6B1F" w:rsidRPr="00486013" w:rsidRDefault="009A6B1F" w:rsidP="00181E8F">
      <w:pPr>
        <w:spacing w:before="0" w:after="0"/>
        <w:jc w:val="both"/>
        <w:rPr>
          <w:rFonts w:ascii="Calibri" w:hAnsi="Calibri"/>
          <w:sz w:val="24"/>
          <w:szCs w:val="24"/>
        </w:rPr>
      </w:pPr>
    </w:p>
    <w:p w14:paraId="6A856643" w14:textId="1A521376" w:rsidR="009A6B1F" w:rsidRPr="00486013" w:rsidRDefault="009A6B1F" w:rsidP="00181E8F">
      <w:pPr>
        <w:spacing w:before="0" w:after="0"/>
        <w:jc w:val="both"/>
        <w:rPr>
          <w:rFonts w:ascii="Calibri" w:hAnsi="Calibri"/>
          <w:sz w:val="24"/>
          <w:szCs w:val="24"/>
        </w:rPr>
      </w:pPr>
      <w:r w:rsidRPr="00486013">
        <w:rPr>
          <w:rFonts w:ascii="Calibri" w:hAnsi="Calibr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486013" w:rsidRDefault="00181E8F" w:rsidP="00181E8F">
      <w:pPr>
        <w:spacing w:before="0" w:after="0"/>
        <w:jc w:val="both"/>
        <w:rPr>
          <w:rFonts w:ascii="Calibri" w:hAnsi="Calibri"/>
          <w:sz w:val="24"/>
          <w:szCs w:val="24"/>
        </w:rPr>
      </w:pPr>
    </w:p>
    <w:p w14:paraId="4EE914EC" w14:textId="75B44243" w:rsidR="00A963BD" w:rsidRPr="00486013" w:rsidRDefault="00A963BD" w:rsidP="00A963BD">
      <w:pPr>
        <w:pStyle w:val="ListParagraph"/>
        <w:numPr>
          <w:ilvl w:val="0"/>
          <w:numId w:val="5"/>
        </w:numPr>
        <w:rPr>
          <w:rFonts w:ascii="Calibri" w:hAnsi="Calibri"/>
          <w:b/>
          <w:bCs/>
          <w:sz w:val="24"/>
          <w:szCs w:val="24"/>
          <w:highlight w:val="lightGray"/>
        </w:rPr>
      </w:pPr>
      <w:bookmarkStart w:id="143" w:name="_Hlk100062298"/>
      <w:r w:rsidRPr="00486013">
        <w:rPr>
          <w:rFonts w:ascii="Calibri" w:hAnsi="Calibri"/>
          <w:b/>
          <w:bCs/>
          <w:sz w:val="24"/>
          <w:szCs w:val="24"/>
          <w:highlight w:val="lightGray"/>
        </w:rPr>
        <w:t>Documente privind identificarea reprezentantului legal al solicitantului și, dacă este cazul, a  reprezentanților legali ai partenerilor.</w:t>
      </w:r>
    </w:p>
    <w:p w14:paraId="659024F3" w14:textId="77777777" w:rsidR="008804B6" w:rsidRPr="00486013" w:rsidRDefault="008804B6" w:rsidP="00181E8F">
      <w:pPr>
        <w:pStyle w:val="ListParagraph"/>
        <w:spacing w:before="0" w:after="0"/>
        <w:ind w:left="0"/>
        <w:jc w:val="both"/>
        <w:rPr>
          <w:rFonts w:ascii="Calibri" w:hAnsi="Calibri"/>
          <w:sz w:val="24"/>
          <w:szCs w:val="24"/>
        </w:rPr>
      </w:pPr>
    </w:p>
    <w:bookmarkEnd w:id="143"/>
    <w:p w14:paraId="19553263" w14:textId="77777777" w:rsidR="00081026" w:rsidRPr="00486013" w:rsidRDefault="00081026" w:rsidP="00081026">
      <w:pPr>
        <w:pStyle w:val="ListParagraph"/>
        <w:tabs>
          <w:tab w:val="left" w:pos="567"/>
        </w:tabs>
        <w:spacing w:before="0" w:after="0"/>
        <w:ind w:left="0"/>
        <w:jc w:val="both"/>
        <w:rPr>
          <w:rFonts w:ascii="Calibri" w:hAnsi="Calibri"/>
          <w:sz w:val="24"/>
          <w:szCs w:val="24"/>
        </w:rPr>
      </w:pPr>
      <w:r w:rsidRPr="00486013">
        <w:rPr>
          <w:rFonts w:ascii="Calibri" w:hAnsi="Calibri"/>
          <w:sz w:val="24"/>
          <w:szCs w:val="24"/>
        </w:rPr>
        <w:t>Se va anexa în mod obligatoriu la cererea de finanțare actul  de identitate a reprezentantului legal, act de identitate aflat în perioada de valabilitate. Observația se aplică și partenerilor în cazul în care proiectul este implementat în parteneriat.</w:t>
      </w:r>
    </w:p>
    <w:p w14:paraId="747ABFBA" w14:textId="77777777" w:rsidR="00081026" w:rsidRPr="00486013" w:rsidRDefault="00081026" w:rsidP="00081026">
      <w:pPr>
        <w:pStyle w:val="ListParagraph"/>
        <w:tabs>
          <w:tab w:val="left" w:pos="567"/>
        </w:tabs>
        <w:spacing w:before="0" w:after="0"/>
        <w:ind w:left="0"/>
        <w:jc w:val="both"/>
        <w:rPr>
          <w:rFonts w:ascii="Calibri" w:hAnsi="Calibri"/>
          <w:sz w:val="24"/>
          <w:szCs w:val="24"/>
        </w:rPr>
      </w:pPr>
      <w:bookmarkStart w:id="144" w:name="_Hlk141175868"/>
      <w:r w:rsidRPr="00486013">
        <w:rPr>
          <w:rFonts w:ascii="Calibri" w:hAnsi="Calibri"/>
          <w:sz w:val="24"/>
          <w:szCs w:val="24"/>
        </w:rPr>
        <w:t xml:space="preserve">Se vor avea în vedere și prevederile secțiunii 10. </w:t>
      </w:r>
      <w:r w:rsidRPr="00486013">
        <w:rPr>
          <w:rFonts w:ascii="Calibri" w:hAnsi="Calibri"/>
          <w:b/>
          <w:bCs/>
          <w:sz w:val="24"/>
          <w:szCs w:val="24"/>
        </w:rPr>
        <w:t>Aspecte privind prelucrarea datelor cu caracter personal</w:t>
      </w:r>
      <w:r w:rsidRPr="00486013">
        <w:rPr>
          <w:rFonts w:ascii="Calibri" w:hAnsi="Calibri"/>
          <w:sz w:val="24"/>
          <w:szCs w:val="24"/>
        </w:rPr>
        <w:t>, la prezentul ghid</w:t>
      </w:r>
      <w:bookmarkEnd w:id="144"/>
      <w:r w:rsidRPr="00486013">
        <w:rPr>
          <w:rFonts w:ascii="Calibri" w:hAnsi="Calibri"/>
          <w:sz w:val="24"/>
          <w:szCs w:val="24"/>
        </w:rPr>
        <w:t xml:space="preserve">. </w:t>
      </w:r>
    </w:p>
    <w:p w14:paraId="0067A2EB" w14:textId="59E979A2" w:rsidR="00181E8F" w:rsidRPr="00486013" w:rsidRDefault="00181E8F" w:rsidP="00181E8F">
      <w:pPr>
        <w:pStyle w:val="ListParagraph"/>
        <w:spacing w:before="0" w:after="0"/>
        <w:ind w:left="0"/>
        <w:jc w:val="both"/>
        <w:rPr>
          <w:rFonts w:ascii="Calibri" w:hAnsi="Calibri"/>
          <w:strike/>
          <w:sz w:val="24"/>
          <w:szCs w:val="24"/>
        </w:rPr>
      </w:pPr>
    </w:p>
    <w:p w14:paraId="61B4875B" w14:textId="1CD84F1D" w:rsidR="00B620A4" w:rsidRPr="00486013" w:rsidRDefault="00B620A4" w:rsidP="00E07D7E">
      <w:pPr>
        <w:numPr>
          <w:ilvl w:val="0"/>
          <w:numId w:val="5"/>
        </w:numPr>
        <w:spacing w:before="0" w:after="0"/>
        <w:contextualSpacing/>
        <w:jc w:val="both"/>
        <w:rPr>
          <w:rFonts w:ascii="Calibri" w:hAnsi="Calibri"/>
          <w:b/>
          <w:bCs/>
          <w:sz w:val="24"/>
          <w:szCs w:val="24"/>
          <w:highlight w:val="lightGray"/>
        </w:rPr>
      </w:pPr>
      <w:r w:rsidRPr="00486013">
        <w:rPr>
          <w:rFonts w:ascii="Calibri" w:hAnsi="Calibri"/>
          <w:b/>
          <w:bCs/>
          <w:sz w:val="24"/>
          <w:szCs w:val="24"/>
          <w:highlight w:val="lightGray"/>
          <w:lang w:eastAsia="en-GB"/>
        </w:rPr>
        <w:t>Avizul Ministerului Culturii sau a structurilor deconcentrate ale acestuia</w:t>
      </w:r>
    </w:p>
    <w:p w14:paraId="01C4617E" w14:textId="5A6AE06F" w:rsidR="00B620A4" w:rsidRPr="00486013" w:rsidRDefault="00B620A4" w:rsidP="00B620A4">
      <w:pPr>
        <w:spacing w:before="0" w:after="0"/>
        <w:contextualSpacing/>
        <w:jc w:val="both"/>
        <w:rPr>
          <w:rFonts w:ascii="Calibri" w:hAnsi="Calibri"/>
          <w:sz w:val="24"/>
          <w:szCs w:val="24"/>
          <w:lang w:eastAsia="en-GB"/>
        </w:rPr>
      </w:pPr>
      <w:r w:rsidRPr="00486013">
        <w:rPr>
          <w:rFonts w:ascii="Calibri" w:hAnsi="Calibri"/>
          <w:bCs/>
          <w:sz w:val="24"/>
          <w:szCs w:val="24"/>
        </w:rPr>
        <w:t>În</w:t>
      </w:r>
      <w:r w:rsidRPr="00486013">
        <w:rPr>
          <w:rFonts w:ascii="Calibri" w:hAnsi="Calibri"/>
          <w:b/>
          <w:sz w:val="24"/>
          <w:szCs w:val="24"/>
        </w:rPr>
        <w:t xml:space="preserve"> </w:t>
      </w:r>
      <w:r w:rsidRPr="00486013">
        <w:rPr>
          <w:rFonts w:ascii="Calibri" w:hAnsi="Calibri"/>
          <w:bCs/>
          <w:sz w:val="24"/>
          <w:szCs w:val="24"/>
        </w:rPr>
        <w:t>c</w:t>
      </w:r>
      <w:r w:rsidRPr="00486013">
        <w:rPr>
          <w:rFonts w:ascii="Calibri" w:hAnsi="Calibri"/>
          <w:sz w:val="24"/>
          <w:szCs w:val="24"/>
          <w:lang w:eastAsia="en-GB"/>
        </w:rPr>
        <w:t xml:space="preserve">azul în care clădirea este monument istoric/ amplasată într-o zonă de protecție a monumentelor istorice şi/sau într-o zonă construită protejată aprobată potrivit legii: </w:t>
      </w:r>
      <w:r w:rsidRPr="00486013">
        <w:rPr>
          <w:rFonts w:ascii="Calibri" w:hAnsi="Calibri"/>
          <w:b/>
          <w:bCs/>
          <w:sz w:val="24"/>
          <w:szCs w:val="24"/>
          <w:lang w:eastAsia="en-GB"/>
        </w:rPr>
        <w:t xml:space="preserve">Avizul Ministerului Culturii </w:t>
      </w:r>
      <w:r w:rsidRPr="00486013">
        <w:rPr>
          <w:rFonts w:ascii="Calibri" w:hAnsi="Calibri"/>
          <w:sz w:val="24"/>
          <w:szCs w:val="24"/>
          <w:lang w:eastAsia="en-GB"/>
        </w:rPr>
        <w:t>sau a structurilor deconcentrate ale acestuia,</w:t>
      </w:r>
      <w:r w:rsidR="002043AE" w:rsidRPr="00486013">
        <w:rPr>
          <w:rFonts w:ascii="Calibri" w:hAnsi="Calibri"/>
          <w:sz w:val="24"/>
          <w:szCs w:val="24"/>
          <w:lang w:eastAsia="en-GB"/>
        </w:rPr>
        <w:t xml:space="preserve"> dupa caz,</w:t>
      </w:r>
      <w:r w:rsidRPr="00486013">
        <w:rPr>
          <w:rFonts w:ascii="Calibri" w:hAnsi="Calibri"/>
          <w:sz w:val="24"/>
          <w:szCs w:val="24"/>
          <w:lang w:eastAsia="en-GB"/>
        </w:rPr>
        <w:t xml:space="preserve"> prin care se avizează, din punct de vedere estetic și arhitectural, măsurile/ lucrările de intervenție, conform soluției tehnice propuse prin SF/DALI/PT.</w:t>
      </w:r>
    </w:p>
    <w:p w14:paraId="25BF727C" w14:textId="3C97CB8D" w:rsidR="00B620A4" w:rsidRPr="00486013" w:rsidRDefault="00B620A4" w:rsidP="00B620A4">
      <w:pPr>
        <w:spacing w:before="0" w:after="0"/>
        <w:contextualSpacing/>
        <w:jc w:val="both"/>
        <w:rPr>
          <w:rFonts w:ascii="Calibri" w:hAnsi="Calibri"/>
          <w:bCs/>
          <w:sz w:val="24"/>
          <w:szCs w:val="24"/>
        </w:rPr>
      </w:pPr>
    </w:p>
    <w:p w14:paraId="2F65EDD0" w14:textId="5ED01465" w:rsidR="00B620A4" w:rsidRPr="00486013" w:rsidRDefault="00B620A4" w:rsidP="00E07D7E">
      <w:pPr>
        <w:pStyle w:val="ListParagraph"/>
        <w:numPr>
          <w:ilvl w:val="0"/>
          <w:numId w:val="5"/>
        </w:numPr>
        <w:spacing w:before="0" w:after="0"/>
        <w:ind w:left="0"/>
        <w:jc w:val="both"/>
        <w:rPr>
          <w:rFonts w:ascii="Calibri" w:hAnsi="Calibri"/>
          <w:bCs/>
          <w:sz w:val="24"/>
          <w:szCs w:val="24"/>
          <w:highlight w:val="lightGray"/>
        </w:rPr>
      </w:pPr>
      <w:r w:rsidRPr="00486013">
        <w:rPr>
          <w:rFonts w:ascii="Calibri" w:hAnsi="Calibri"/>
          <w:b/>
          <w:sz w:val="24"/>
          <w:szCs w:val="24"/>
          <w:highlight w:val="lightGray"/>
        </w:rPr>
        <w:t>Avizul Ministerului Educaţiei Naționale și Cercetării Științifice</w:t>
      </w:r>
      <w:r w:rsidRPr="00486013">
        <w:rPr>
          <w:rFonts w:ascii="Calibri" w:hAnsi="Calibri"/>
          <w:sz w:val="24"/>
          <w:szCs w:val="24"/>
          <w:highlight w:val="lightGray"/>
        </w:rPr>
        <w:t xml:space="preserve"> privind oportunitatea investiției</w:t>
      </w:r>
      <w:r w:rsidR="00E10EE1" w:rsidRPr="00486013">
        <w:rPr>
          <w:rFonts w:ascii="Calibri" w:hAnsi="Calibri"/>
          <w:sz w:val="24"/>
          <w:szCs w:val="24"/>
          <w:highlight w:val="lightGray"/>
        </w:rPr>
        <w:t xml:space="preserve"> – se va completa si anexa Model F Chestionar privind baza materiala.</w:t>
      </w:r>
    </w:p>
    <w:p w14:paraId="4FABDD1B" w14:textId="77777777" w:rsidR="00B620A4" w:rsidRPr="00486013" w:rsidRDefault="00B620A4" w:rsidP="00B620A4">
      <w:pPr>
        <w:pStyle w:val="ListParagraph"/>
        <w:spacing w:before="0" w:after="0"/>
        <w:ind w:left="0"/>
        <w:jc w:val="both"/>
        <w:rPr>
          <w:rFonts w:ascii="Calibri" w:hAnsi="Calibri"/>
          <w:bCs/>
          <w:sz w:val="24"/>
          <w:szCs w:val="24"/>
          <w:highlight w:val="lightGray"/>
        </w:rPr>
      </w:pPr>
    </w:p>
    <w:p w14:paraId="7834C597" w14:textId="77777777" w:rsidR="00B620A4" w:rsidRPr="00486013" w:rsidRDefault="00B620A4" w:rsidP="00E07D7E">
      <w:pPr>
        <w:pStyle w:val="ListParagraph"/>
        <w:numPr>
          <w:ilvl w:val="0"/>
          <w:numId w:val="5"/>
        </w:numPr>
        <w:spacing w:before="0" w:after="0"/>
        <w:ind w:left="0"/>
        <w:jc w:val="both"/>
        <w:rPr>
          <w:rFonts w:ascii="Calibri" w:hAnsi="Calibri"/>
          <w:b/>
          <w:sz w:val="24"/>
          <w:szCs w:val="24"/>
          <w:highlight w:val="lightGray"/>
        </w:rPr>
      </w:pPr>
      <w:r w:rsidRPr="00486013">
        <w:rPr>
          <w:rFonts w:ascii="Calibri" w:hAnsi="Calibri"/>
          <w:b/>
          <w:sz w:val="24"/>
          <w:szCs w:val="24"/>
          <w:highlight w:val="lightGray"/>
        </w:rPr>
        <w:t xml:space="preserve">Lista de echipamente/lucrări/servicii cu încadrarea acestora pe secțiunea de  cheltuieli eligibile /ne-eligibile </w:t>
      </w:r>
    </w:p>
    <w:p w14:paraId="1B8D338F" w14:textId="77777777" w:rsidR="00B620A4" w:rsidRPr="00486013" w:rsidRDefault="00B620A4" w:rsidP="00B620A4">
      <w:pPr>
        <w:pStyle w:val="ListParagraph"/>
        <w:spacing w:before="0" w:after="0"/>
        <w:ind w:left="0"/>
        <w:jc w:val="both"/>
        <w:rPr>
          <w:rFonts w:ascii="Calibri" w:hAnsi="Calibri"/>
          <w:sz w:val="24"/>
          <w:szCs w:val="24"/>
        </w:rPr>
      </w:pPr>
      <w:r w:rsidRPr="00486013">
        <w:rPr>
          <w:rFonts w:ascii="Calibri" w:hAnsi="Calibr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551CB44A" w14:textId="553D601B" w:rsidR="00B620A4" w:rsidRPr="00486013" w:rsidRDefault="00B620A4" w:rsidP="00A95F5F">
      <w:pPr>
        <w:pStyle w:val="ListParagraph"/>
        <w:spacing w:before="0" w:after="0"/>
        <w:ind w:left="0"/>
        <w:jc w:val="both"/>
        <w:rPr>
          <w:rFonts w:ascii="Calibri" w:hAnsi="Calibri"/>
          <w:i/>
          <w:sz w:val="24"/>
          <w:szCs w:val="24"/>
        </w:rPr>
      </w:pPr>
      <w:r w:rsidRPr="00486013">
        <w:rPr>
          <w:rFonts w:ascii="Calibri" w:hAnsi="Calibri"/>
          <w:sz w:val="24"/>
          <w:szCs w:val="24"/>
        </w:rPr>
        <w:lastRenderedPageBreak/>
        <w:t>Se va folosi modelul G, Lista de echipamente/lucrări/servicii</w:t>
      </w:r>
      <w:r w:rsidRPr="00486013">
        <w:rPr>
          <w:rFonts w:ascii="Calibri" w:hAnsi="Calibri"/>
          <w:i/>
          <w:sz w:val="24"/>
          <w:szCs w:val="24"/>
        </w:rPr>
        <w:t>.</w:t>
      </w:r>
      <w:r w:rsidR="00A95F5F" w:rsidRPr="00486013">
        <w:rPr>
          <w:rFonts w:ascii="Calibri" w:hAnsi="Calibri"/>
          <w:i/>
          <w:sz w:val="24"/>
          <w:szCs w:val="24"/>
        </w:rPr>
        <w:t xml:space="preserve"> </w:t>
      </w:r>
      <w:r w:rsidRPr="00486013">
        <w:rPr>
          <w:rFonts w:ascii="Calibri" w:hAnsi="Calibri"/>
          <w:sz w:val="24"/>
          <w:szCs w:val="24"/>
        </w:rPr>
        <w:t xml:space="preserve">Se va depune câte o </w:t>
      </w:r>
      <w:r w:rsidRPr="00486013">
        <w:rPr>
          <w:rFonts w:ascii="Calibri" w:hAnsi="Calibri"/>
          <w:iCs/>
          <w:sz w:val="24"/>
          <w:szCs w:val="24"/>
        </w:rPr>
        <w:t xml:space="preserve">Lista </w:t>
      </w:r>
      <w:r w:rsidRPr="00486013">
        <w:rPr>
          <w:rFonts w:ascii="Calibri" w:hAnsi="Calibri"/>
          <w:sz w:val="24"/>
          <w:szCs w:val="24"/>
        </w:rPr>
        <w:t>pentru fiecare componentă în parte, unde este cazul</w:t>
      </w:r>
    </w:p>
    <w:p w14:paraId="041A50AF" w14:textId="77777777" w:rsidR="00181E8F" w:rsidRPr="00486013" w:rsidRDefault="00181E8F" w:rsidP="00181E8F">
      <w:pPr>
        <w:pStyle w:val="ListParagraph"/>
        <w:spacing w:before="0" w:after="0"/>
        <w:ind w:left="0"/>
        <w:jc w:val="both"/>
        <w:rPr>
          <w:rFonts w:ascii="Calibri" w:hAnsi="Calibri"/>
          <w:sz w:val="24"/>
          <w:szCs w:val="24"/>
        </w:rPr>
      </w:pPr>
    </w:p>
    <w:p w14:paraId="1BB21283" w14:textId="77777777" w:rsidR="00E802CD" w:rsidRPr="00486013" w:rsidRDefault="00181E8F" w:rsidP="00E07D7E">
      <w:pPr>
        <w:pStyle w:val="ListParagraph"/>
        <w:numPr>
          <w:ilvl w:val="0"/>
          <w:numId w:val="5"/>
        </w:numPr>
        <w:spacing w:before="0" w:after="0"/>
        <w:ind w:left="0"/>
        <w:jc w:val="both"/>
        <w:rPr>
          <w:rFonts w:ascii="Calibri" w:hAnsi="Calibri"/>
          <w:sz w:val="24"/>
          <w:szCs w:val="24"/>
        </w:rPr>
      </w:pPr>
      <w:r w:rsidRPr="00486013">
        <w:rPr>
          <w:rFonts w:ascii="Calibri" w:hAnsi="Calibri"/>
          <w:b/>
          <w:bCs/>
          <w:sz w:val="24"/>
          <w:szCs w:val="24"/>
          <w:highlight w:val="lightGray"/>
        </w:rPr>
        <w:t xml:space="preserve">Documentația tehnico-economică – faza SF/DALI (după caz) sau faza SF/DALI  + PT </w:t>
      </w:r>
    </w:p>
    <w:p w14:paraId="151F6D24" w14:textId="2C7DF5AC" w:rsidR="00181E8F" w:rsidRPr="00486013" w:rsidRDefault="00181E8F" w:rsidP="00E802CD">
      <w:pPr>
        <w:pStyle w:val="ListParagraph"/>
        <w:spacing w:before="0" w:after="0"/>
        <w:ind w:left="0"/>
        <w:jc w:val="both"/>
        <w:rPr>
          <w:rFonts w:ascii="Calibri" w:hAnsi="Calibri"/>
          <w:sz w:val="24"/>
          <w:szCs w:val="24"/>
        </w:rPr>
      </w:pPr>
      <w:r w:rsidRPr="00486013">
        <w:rPr>
          <w:rFonts w:ascii="Calibri" w:hAnsi="Calibri"/>
          <w:sz w:val="24"/>
          <w:szCs w:val="24"/>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486013" w:rsidRDefault="00181E8F" w:rsidP="00181E8F">
      <w:pPr>
        <w:pStyle w:val="ListParagraph"/>
        <w:spacing w:before="0" w:after="0"/>
        <w:ind w:left="0"/>
        <w:jc w:val="both"/>
        <w:rPr>
          <w:rFonts w:ascii="Calibri" w:hAnsi="Calibri"/>
          <w:sz w:val="24"/>
          <w:szCs w:val="24"/>
        </w:rPr>
      </w:pPr>
    </w:p>
    <w:p w14:paraId="3B1D00C3" w14:textId="77777777" w:rsidR="00181E8F" w:rsidRPr="00486013" w:rsidRDefault="00181E8F" w:rsidP="00E07D7E">
      <w:pPr>
        <w:numPr>
          <w:ilvl w:val="0"/>
          <w:numId w:val="12"/>
        </w:numPr>
        <w:autoSpaceDE w:val="0"/>
        <w:autoSpaceDN w:val="0"/>
        <w:adjustRightInd w:val="0"/>
        <w:spacing w:before="0" w:after="0"/>
        <w:ind w:left="0" w:firstLine="0"/>
        <w:jc w:val="both"/>
        <w:rPr>
          <w:rFonts w:ascii="Calibri" w:hAnsi="Calibri"/>
          <w:sz w:val="24"/>
          <w:szCs w:val="24"/>
          <w:lang w:eastAsia="en-GB"/>
        </w:rPr>
      </w:pPr>
      <w:r w:rsidRPr="00486013">
        <w:rPr>
          <w:rFonts w:ascii="Calibri" w:hAnsi="Calibri"/>
          <w:b/>
          <w:bCs/>
          <w:sz w:val="24"/>
          <w:szCs w:val="24"/>
          <w:lang w:eastAsia="en-GB"/>
        </w:rPr>
        <w:t xml:space="preserve">Pentru proiectele de investiţii pentru care execuţia fizică de lucrări nu a fost demarată la data depunerii cererii de finanţare </w:t>
      </w:r>
    </w:p>
    <w:p w14:paraId="62B30C3C"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p>
    <w:p w14:paraId="1C0B9790"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p>
    <w:p w14:paraId="4CC58E23"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p>
    <w:p w14:paraId="3320504B" w14:textId="77777777" w:rsidR="00181E8F" w:rsidRPr="00486013" w:rsidRDefault="00181E8F" w:rsidP="00E07D7E">
      <w:pPr>
        <w:pStyle w:val="ListParagraph"/>
        <w:numPr>
          <w:ilvl w:val="0"/>
          <w:numId w:val="12"/>
        </w:numPr>
        <w:spacing w:before="0" w:after="0"/>
        <w:ind w:left="0" w:firstLine="0"/>
        <w:jc w:val="both"/>
        <w:rPr>
          <w:rFonts w:ascii="Calibri" w:hAnsi="Calibri"/>
          <w:b/>
          <w:bCs/>
          <w:sz w:val="24"/>
          <w:szCs w:val="24"/>
          <w:lang w:eastAsia="en-GB"/>
        </w:rPr>
      </w:pPr>
      <w:r w:rsidRPr="00486013">
        <w:rPr>
          <w:rFonts w:ascii="Calibri" w:hAnsi="Calibr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27CB6ED8"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Se va anexa la cererea de finanțare documentaţia tehnico-economică (SF/DALI, după caz + PT), autorizația de construire, împreună cu devizul general actualizat. </w:t>
      </w:r>
    </w:p>
    <w:p w14:paraId="7B21BF36"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p>
    <w:p w14:paraId="58B172E0"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Procesul verbal de recepţie parţială a lucrărilor (procese verbale pe faze determinante);</w:t>
      </w:r>
    </w:p>
    <w:p w14:paraId="14640D38" w14:textId="77777777"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Autorizaţia de construire;</w:t>
      </w:r>
    </w:p>
    <w:p w14:paraId="5D5BE619" w14:textId="77777777"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lastRenderedPageBreak/>
        <w:t>Raportul privind stadiul fizic al investiţiei asumat de către reprezentantul legal al socitantului, de către dirigintele de şantier şi de către constructor;</w:t>
      </w:r>
    </w:p>
    <w:p w14:paraId="2997353C" w14:textId="6B274124"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4FAD0246" w:rsidR="00181E8F" w:rsidRPr="00486013"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Proiectul tehnic</w:t>
      </w:r>
      <w:r w:rsidR="008411F9" w:rsidRPr="00486013">
        <w:rPr>
          <w:rFonts w:ascii="Calibri" w:hAnsi="Calibri"/>
          <w:sz w:val="24"/>
          <w:szCs w:val="24"/>
          <w:lang w:eastAsia="en-GB"/>
        </w:rPr>
        <w:t>;</w:t>
      </w:r>
    </w:p>
    <w:p w14:paraId="01DB594B" w14:textId="355E8443" w:rsidR="00181E8F" w:rsidRPr="00486013" w:rsidRDefault="008411F9" w:rsidP="00E07D7E">
      <w:pPr>
        <w:numPr>
          <w:ilvl w:val="0"/>
          <w:numId w:val="3"/>
        </w:numPr>
        <w:autoSpaceDE w:val="0"/>
        <w:autoSpaceDN w:val="0"/>
        <w:spacing w:before="0" w:after="0"/>
        <w:jc w:val="both"/>
        <w:rPr>
          <w:rFonts w:ascii="Calibri" w:hAnsi="Calibri"/>
          <w:sz w:val="24"/>
          <w:szCs w:val="24"/>
          <w:lang w:eastAsia="en-GB"/>
        </w:rPr>
      </w:pPr>
      <w:r w:rsidRPr="00486013">
        <w:rPr>
          <w:rFonts w:ascii="Calibri" w:hAnsi="Calibri"/>
          <w:sz w:val="24"/>
          <w:szCs w:val="24"/>
          <w:lang w:eastAsia="en-GB"/>
        </w:rPr>
        <w:t xml:space="preserve">Contractul de lucrari si actele aditionale. </w:t>
      </w:r>
    </w:p>
    <w:p w14:paraId="0604E0B9" w14:textId="042DDFA5" w:rsidR="00D02C49" w:rsidRPr="00486013" w:rsidRDefault="00D02C49" w:rsidP="00D02C49">
      <w:pPr>
        <w:autoSpaceDE w:val="0"/>
        <w:autoSpaceDN w:val="0"/>
        <w:spacing w:before="0" w:after="0"/>
        <w:jc w:val="both"/>
        <w:rPr>
          <w:rFonts w:ascii="Calibri" w:hAnsi="Calibri"/>
          <w:sz w:val="24"/>
          <w:szCs w:val="24"/>
          <w:lang w:eastAsia="en-GB"/>
        </w:rPr>
      </w:pPr>
    </w:p>
    <w:p w14:paraId="0B0F1B9E" w14:textId="45B8AA2C" w:rsidR="00D02C49" w:rsidRPr="00486013" w:rsidRDefault="00D02C49" w:rsidP="00D02C49">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7403A" w:rsidRPr="00486013">
        <w:rPr>
          <w:rFonts w:ascii="Calibri" w:hAnsi="Calibri"/>
          <w:sz w:val="24"/>
          <w:szCs w:val="24"/>
          <w:lang w:eastAsia="en-GB"/>
        </w:rPr>
        <w:t>contractare</w:t>
      </w:r>
      <w:r w:rsidRPr="00486013">
        <w:rPr>
          <w:rFonts w:ascii="Calibri" w:hAnsi="Calibri"/>
          <w:sz w:val="24"/>
          <w:szCs w:val="24"/>
          <w:lang w:eastAsia="en-GB"/>
        </w:rPr>
        <w:t xml:space="preserve"> a proiectului.</w:t>
      </w:r>
    </w:p>
    <w:p w14:paraId="6EE96686" w14:textId="77777777" w:rsidR="00D02C49" w:rsidRPr="00486013" w:rsidRDefault="00D02C49" w:rsidP="00D02C49">
      <w:pPr>
        <w:autoSpaceDE w:val="0"/>
        <w:autoSpaceDN w:val="0"/>
        <w:spacing w:before="0" w:after="0"/>
        <w:jc w:val="both"/>
        <w:rPr>
          <w:rFonts w:ascii="Calibri" w:hAnsi="Calibri"/>
          <w:sz w:val="24"/>
          <w:szCs w:val="24"/>
          <w:lang w:eastAsia="en-GB"/>
        </w:rPr>
      </w:pPr>
    </w:p>
    <w:p w14:paraId="31FEC726" w14:textId="77777777" w:rsidR="00D02C49" w:rsidRPr="00486013" w:rsidRDefault="00D02C49" w:rsidP="00D02C49">
      <w:pPr>
        <w:spacing w:before="0" w:after="0"/>
        <w:jc w:val="both"/>
        <w:rPr>
          <w:rFonts w:ascii="Calibri" w:eastAsia="Times New Roman" w:hAnsi="Calibri"/>
          <w:iCs/>
          <w:sz w:val="24"/>
          <w:szCs w:val="24"/>
        </w:rPr>
      </w:pPr>
      <w:r w:rsidRPr="00486013">
        <w:rPr>
          <w:rFonts w:ascii="Calibri" w:eastAsia="Times New Roman" w:hAnsi="Calibri"/>
          <w:iCs/>
          <w:sz w:val="24"/>
          <w:szCs w:val="24"/>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162AC2DE" w14:textId="77777777" w:rsidR="00D02C49" w:rsidRPr="00486013" w:rsidRDefault="00D02C49" w:rsidP="00D02C49">
      <w:pPr>
        <w:spacing w:before="0" w:after="0"/>
        <w:jc w:val="both"/>
        <w:rPr>
          <w:rFonts w:ascii="Calibri" w:eastAsia="Times New Roman" w:hAnsi="Calibri"/>
          <w:iCs/>
          <w:sz w:val="24"/>
          <w:szCs w:val="24"/>
        </w:rPr>
      </w:pPr>
    </w:p>
    <w:p w14:paraId="01826BC2" w14:textId="77777777" w:rsidR="00D02C49" w:rsidRPr="00486013" w:rsidRDefault="00D02C49" w:rsidP="00D02C49">
      <w:pPr>
        <w:spacing w:before="0" w:after="0"/>
        <w:jc w:val="both"/>
        <w:rPr>
          <w:rFonts w:ascii="Calibri" w:eastAsia="Times New Roman" w:hAnsi="Calibri"/>
          <w:iCs/>
          <w:sz w:val="24"/>
          <w:szCs w:val="24"/>
        </w:rPr>
      </w:pPr>
      <w:r w:rsidRPr="00486013">
        <w:rPr>
          <w:rFonts w:ascii="Calibri" w:eastAsia="Times New Roman" w:hAnsi="Calibri"/>
          <w:i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BBF6B18" w14:textId="77777777" w:rsidR="00181E8F" w:rsidRPr="00486013" w:rsidRDefault="00181E8F" w:rsidP="00181E8F">
      <w:pPr>
        <w:spacing w:before="0" w:after="0"/>
        <w:jc w:val="both"/>
        <w:rPr>
          <w:rFonts w:ascii="Calibri" w:hAnsi="Calibri"/>
          <w:b/>
          <w:bCs/>
          <w:sz w:val="24"/>
          <w:szCs w:val="24"/>
        </w:rPr>
      </w:pPr>
    </w:p>
    <w:p w14:paraId="697C3382" w14:textId="1DD22CE2" w:rsidR="00181E8F" w:rsidRPr="00486013" w:rsidRDefault="00D02C49" w:rsidP="00181E8F">
      <w:pPr>
        <w:spacing w:before="0" w:after="0"/>
        <w:jc w:val="both"/>
        <w:rPr>
          <w:rFonts w:ascii="Calibri" w:hAnsi="Calibri"/>
          <w:sz w:val="24"/>
          <w:szCs w:val="24"/>
        </w:rPr>
      </w:pPr>
      <w:r w:rsidRPr="00486013">
        <w:rPr>
          <w:rFonts w:ascii="Calibri" w:hAnsi="Calibri"/>
          <w:b/>
          <w:bCs/>
          <w:sz w:val="24"/>
          <w:szCs w:val="24"/>
        </w:rPr>
        <w:t>Documentațiile tehnico economice/documentatia proiectului</w:t>
      </w:r>
      <w:r w:rsidR="00181E8F" w:rsidRPr="00486013">
        <w:rPr>
          <w:rFonts w:ascii="Calibri" w:hAnsi="Calibri"/>
          <w:b/>
          <w:bCs/>
          <w:sz w:val="24"/>
          <w:szCs w:val="24"/>
        </w:rPr>
        <w:t xml:space="preserve"> trebuie să aibă integrate aspecte privind imunizarea la schimbările climatice </w:t>
      </w:r>
      <w:r w:rsidR="00181E8F" w:rsidRPr="00486013">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E1B8332" w14:textId="77777777" w:rsidR="005C490F" w:rsidRPr="00486013" w:rsidRDefault="005C490F" w:rsidP="005C490F">
      <w:pPr>
        <w:pStyle w:val="ListParagraph"/>
        <w:spacing w:before="0" w:after="0"/>
        <w:ind w:left="0"/>
        <w:jc w:val="both"/>
        <w:rPr>
          <w:rFonts w:ascii="Calibri" w:hAnsi="Calibri"/>
          <w:sz w:val="24"/>
          <w:szCs w:val="24"/>
        </w:rPr>
      </w:pPr>
    </w:p>
    <w:p w14:paraId="73E97431" w14:textId="57EB4142" w:rsidR="005C490F" w:rsidRPr="00486013" w:rsidRDefault="005C490F" w:rsidP="00E07D7E">
      <w:pPr>
        <w:pStyle w:val="ListParagraph"/>
        <w:numPr>
          <w:ilvl w:val="0"/>
          <w:numId w:val="5"/>
        </w:numPr>
        <w:spacing w:before="0" w:after="0"/>
        <w:ind w:left="0"/>
        <w:jc w:val="both"/>
        <w:rPr>
          <w:rFonts w:ascii="Calibri" w:hAnsi="Calibri"/>
          <w:b/>
          <w:bCs/>
          <w:sz w:val="24"/>
          <w:szCs w:val="24"/>
          <w:highlight w:val="lightGray"/>
        </w:rPr>
      </w:pPr>
      <w:bookmarkStart w:id="145" w:name="_Hlk154088941"/>
      <w:r w:rsidRPr="00486013">
        <w:rPr>
          <w:rFonts w:ascii="Calibri" w:hAnsi="Calibri"/>
          <w:b/>
          <w:bCs/>
          <w:sz w:val="24"/>
          <w:szCs w:val="24"/>
          <w:highlight w:val="lightGray"/>
        </w:rPr>
        <w:t xml:space="preserve">Expertiza tehnică a clădirii, daca este cazul </w:t>
      </w:r>
    </w:p>
    <w:bookmarkEnd w:id="145"/>
    <w:p w14:paraId="5CD1007B" w14:textId="77777777" w:rsidR="00181E8F" w:rsidRPr="00486013" w:rsidRDefault="00181E8F" w:rsidP="00181E8F">
      <w:pPr>
        <w:spacing w:before="0" w:after="0"/>
        <w:jc w:val="both"/>
        <w:rPr>
          <w:rFonts w:ascii="Calibri" w:hAnsi="Calibri"/>
          <w:sz w:val="24"/>
          <w:szCs w:val="24"/>
        </w:rPr>
      </w:pPr>
    </w:p>
    <w:p w14:paraId="590C4AFE" w14:textId="5ACB075D" w:rsidR="00181E8F" w:rsidRPr="00486013" w:rsidRDefault="00181E8F" w:rsidP="00E07D7E">
      <w:pPr>
        <w:pStyle w:val="ListParagraph"/>
        <w:numPr>
          <w:ilvl w:val="0"/>
          <w:numId w:val="5"/>
        </w:numPr>
        <w:spacing w:before="0" w:after="0"/>
        <w:ind w:left="0"/>
        <w:jc w:val="both"/>
        <w:rPr>
          <w:rFonts w:ascii="Calibri" w:hAnsi="Calibri"/>
          <w:sz w:val="24"/>
          <w:szCs w:val="24"/>
          <w:highlight w:val="lightGray"/>
        </w:rPr>
      </w:pPr>
      <w:r w:rsidRPr="00486013">
        <w:rPr>
          <w:rFonts w:ascii="Calibri" w:hAnsi="Calibri"/>
          <w:b/>
          <w:bCs/>
          <w:sz w:val="24"/>
          <w:szCs w:val="24"/>
          <w:highlight w:val="lightGray"/>
        </w:rPr>
        <w:t>Devizul general pentru proiectele de lucrări în  conformitate cu HG 907/2016</w:t>
      </w:r>
      <w:r w:rsidR="00CB14AD" w:rsidRPr="00486013">
        <w:rPr>
          <w:rFonts w:ascii="Calibri" w:hAnsi="Calibri"/>
          <w:b/>
          <w:bCs/>
          <w:sz w:val="24"/>
          <w:szCs w:val="24"/>
          <w:highlight w:val="lightGray"/>
        </w:rPr>
        <w:t xml:space="preserve">, cu modificarile si completarile ulterioare </w:t>
      </w:r>
      <w:r w:rsidRPr="00486013">
        <w:rPr>
          <w:rFonts w:ascii="Calibri" w:hAnsi="Calibri"/>
          <w:b/>
          <w:bCs/>
          <w:sz w:val="24"/>
          <w:szCs w:val="24"/>
          <w:highlight w:val="lightGray"/>
        </w:rPr>
        <w:t xml:space="preserve">– </w:t>
      </w:r>
      <w:r w:rsidRPr="00486013">
        <w:rPr>
          <w:rFonts w:ascii="Calibri" w:hAnsi="Calibri"/>
          <w:sz w:val="24"/>
          <w:szCs w:val="24"/>
          <w:highlight w:val="lightGray"/>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486013" w:rsidRDefault="00181E8F" w:rsidP="00181E8F">
      <w:pPr>
        <w:pStyle w:val="ListParagraph"/>
        <w:spacing w:before="0" w:after="0"/>
        <w:ind w:left="0"/>
        <w:jc w:val="both"/>
        <w:rPr>
          <w:rFonts w:ascii="Calibri" w:hAnsi="Calibri"/>
          <w:b/>
          <w:sz w:val="24"/>
          <w:szCs w:val="24"/>
        </w:rPr>
      </w:pPr>
    </w:p>
    <w:p w14:paraId="275BACE9" w14:textId="77777777" w:rsidR="00181E8F" w:rsidRPr="00486013" w:rsidRDefault="00181E8F" w:rsidP="00181E8F">
      <w:pPr>
        <w:pStyle w:val="ListParagraph"/>
        <w:spacing w:before="0" w:after="0"/>
        <w:ind w:left="0"/>
        <w:jc w:val="both"/>
        <w:rPr>
          <w:rFonts w:ascii="Calibri" w:hAnsi="Calibri"/>
          <w:sz w:val="24"/>
          <w:szCs w:val="24"/>
        </w:rPr>
      </w:pPr>
      <w:bookmarkStart w:id="146" w:name="_Hlk96420835"/>
      <w:r w:rsidRPr="00486013">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486013" w:rsidRDefault="00181E8F" w:rsidP="00181E8F">
      <w:pPr>
        <w:pStyle w:val="ListParagraph"/>
        <w:spacing w:before="0" w:after="0"/>
        <w:ind w:left="0"/>
        <w:jc w:val="both"/>
        <w:rPr>
          <w:rFonts w:ascii="Calibri" w:hAnsi="Calibri"/>
          <w:sz w:val="24"/>
          <w:szCs w:val="24"/>
        </w:rPr>
      </w:pPr>
      <w:r w:rsidRPr="00486013">
        <w:rPr>
          <w:rFonts w:ascii="Calibri" w:hAnsi="Calibri"/>
          <w:sz w:val="24"/>
          <w:szCs w:val="24"/>
        </w:rPr>
        <w:t>În cazul în care la cererea de finanțare se anexează inclusiv proiectul tehnic (PT), devizul va fi actualizat cu acesta din urmă, iar bugetul cererii de finanțare va fi corelat în acest sens.</w:t>
      </w:r>
    </w:p>
    <w:p w14:paraId="794020F8" w14:textId="6E1F369B" w:rsidR="00181E8F" w:rsidRPr="00486013" w:rsidRDefault="00181E8F" w:rsidP="00181E8F">
      <w:pPr>
        <w:pStyle w:val="ListParagraph"/>
        <w:spacing w:before="0" w:after="0"/>
        <w:ind w:left="0"/>
        <w:jc w:val="both"/>
        <w:rPr>
          <w:rFonts w:ascii="Calibri" w:hAnsi="Calibri"/>
          <w:sz w:val="24"/>
          <w:szCs w:val="24"/>
        </w:rPr>
      </w:pPr>
      <w:r w:rsidRPr="00486013">
        <w:rPr>
          <w:rFonts w:ascii="Calibri" w:hAnsi="Calibri"/>
          <w:sz w:val="24"/>
          <w:szCs w:val="24"/>
        </w:rPr>
        <w:lastRenderedPageBreak/>
        <w:t xml:space="preserve">În cazul în care, în cadrul proiectului, există atât lucrări eligibile, cât și lucrări ne-eligibile, acestea se vor detalia separat în cadrul bugetului pe baza devizului general. </w:t>
      </w:r>
    </w:p>
    <w:p w14:paraId="3E7EBA77" w14:textId="0C14359D" w:rsidR="003126F6" w:rsidRPr="00486013" w:rsidRDefault="007602CA" w:rsidP="00181E8F">
      <w:pPr>
        <w:pStyle w:val="ListParagraph"/>
        <w:spacing w:before="0" w:after="0"/>
        <w:ind w:left="0"/>
        <w:jc w:val="both"/>
        <w:rPr>
          <w:rFonts w:ascii="Calibri" w:hAnsi="Calibri"/>
          <w:sz w:val="24"/>
          <w:szCs w:val="24"/>
        </w:rPr>
      </w:pPr>
      <w:r w:rsidRPr="00486013">
        <w:rPr>
          <w:rFonts w:ascii="Calibri" w:hAnsi="Calibri"/>
          <w:sz w:val="24"/>
          <w:szCs w:val="24"/>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2C3DC26F" w14:textId="77777777" w:rsidR="00181E8F" w:rsidRPr="00486013" w:rsidRDefault="00181E8F" w:rsidP="00181E8F">
      <w:pPr>
        <w:pStyle w:val="ListParagraph"/>
        <w:spacing w:before="0" w:after="0"/>
        <w:ind w:left="0"/>
        <w:jc w:val="both"/>
        <w:rPr>
          <w:rFonts w:ascii="Calibri" w:hAnsi="Calibri"/>
          <w:sz w:val="24"/>
          <w:szCs w:val="24"/>
        </w:rPr>
      </w:pPr>
    </w:p>
    <w:p w14:paraId="5858DBF0" w14:textId="2B972D17" w:rsidR="00181E8F" w:rsidRPr="00486013" w:rsidRDefault="00181E8F" w:rsidP="00181E8F">
      <w:pPr>
        <w:pStyle w:val="ListParagraph"/>
        <w:spacing w:before="0" w:after="0"/>
        <w:ind w:left="0"/>
        <w:jc w:val="both"/>
        <w:rPr>
          <w:rFonts w:ascii="Calibri" w:hAnsi="Calibri"/>
          <w:sz w:val="24"/>
          <w:szCs w:val="24"/>
        </w:rPr>
      </w:pPr>
      <w:r w:rsidRPr="00486013">
        <w:rPr>
          <w:rFonts w:ascii="Calibri" w:hAnsi="Calibri"/>
          <w:sz w:val="24"/>
          <w:szCs w:val="24"/>
        </w:rPr>
        <w:t xml:space="preserve">Pentru detalii se va avea în vedere modelul privind </w:t>
      </w:r>
      <w:r w:rsidRPr="00486013">
        <w:rPr>
          <w:rFonts w:ascii="Calibri" w:hAnsi="Calibri"/>
          <w:iCs/>
          <w:sz w:val="24"/>
          <w:szCs w:val="24"/>
        </w:rPr>
        <w:t xml:space="preserve">Lista de echipamente/lucrări/servicii  - Model </w:t>
      </w:r>
      <w:r w:rsidR="008639A8" w:rsidRPr="00486013">
        <w:rPr>
          <w:rFonts w:ascii="Calibri" w:hAnsi="Calibri"/>
          <w:iCs/>
          <w:sz w:val="24"/>
          <w:szCs w:val="24"/>
        </w:rPr>
        <w:t>G</w:t>
      </w:r>
      <w:r w:rsidRPr="00486013">
        <w:rPr>
          <w:rFonts w:ascii="Calibri" w:hAnsi="Calibri"/>
          <w:iCs/>
          <w:sz w:val="24"/>
          <w:szCs w:val="24"/>
        </w:rPr>
        <w:t xml:space="preserve">, anexa la prezentul Ghid, </w:t>
      </w:r>
      <w:r w:rsidRPr="00486013">
        <w:rPr>
          <w:rFonts w:ascii="Calibri" w:hAnsi="Calibri"/>
          <w:sz w:val="24"/>
          <w:szCs w:val="24"/>
        </w:rPr>
        <w:t xml:space="preserve"> cu încadrarea acestora pe secțiunea de cheltuieli eligibile /neeligibile, anexată la cererea de finanțare. </w:t>
      </w:r>
    </w:p>
    <w:p w14:paraId="63FA6831" w14:textId="77777777" w:rsidR="00181E8F" w:rsidRPr="00486013" w:rsidRDefault="00181E8F" w:rsidP="00181E8F">
      <w:pPr>
        <w:pStyle w:val="ListParagraph"/>
        <w:spacing w:before="0" w:after="0"/>
        <w:ind w:left="0"/>
        <w:jc w:val="both"/>
        <w:rPr>
          <w:rFonts w:ascii="Calibri" w:hAnsi="Calibri"/>
          <w:sz w:val="24"/>
          <w:szCs w:val="24"/>
        </w:rPr>
      </w:pPr>
    </w:p>
    <w:p w14:paraId="187C101F" w14:textId="62A66E4A" w:rsidR="00181E8F" w:rsidRPr="00486013" w:rsidRDefault="00181E8F" w:rsidP="00181E8F">
      <w:pPr>
        <w:pStyle w:val="ListParagraph"/>
        <w:spacing w:before="0" w:after="0"/>
        <w:ind w:left="0"/>
        <w:jc w:val="both"/>
        <w:rPr>
          <w:rFonts w:ascii="Calibri" w:hAnsi="Calibri"/>
          <w:sz w:val="24"/>
          <w:szCs w:val="24"/>
        </w:rPr>
      </w:pPr>
      <w:r w:rsidRPr="00486013">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8640DF" w:rsidRPr="00486013">
        <w:rPr>
          <w:rFonts w:ascii="Calibri" w:hAnsi="Calibri"/>
          <w:sz w:val="24"/>
          <w:szCs w:val="24"/>
        </w:rPr>
        <w:t>E</w:t>
      </w:r>
      <w:r w:rsidRPr="00486013">
        <w:rPr>
          <w:rFonts w:ascii="Calibri" w:hAnsi="Calibri"/>
          <w:sz w:val="24"/>
          <w:szCs w:val="24"/>
        </w:rPr>
        <w:t xml:space="preserve"> - Raport privind stadiul fizic al investiţiei la prezentul ghid).</w:t>
      </w:r>
    </w:p>
    <w:p w14:paraId="6A833373" w14:textId="77777777" w:rsidR="00181E8F" w:rsidRPr="00486013" w:rsidRDefault="00181E8F" w:rsidP="00181E8F">
      <w:pPr>
        <w:pStyle w:val="ListParagraph"/>
        <w:spacing w:before="0" w:after="0"/>
        <w:ind w:left="0"/>
        <w:jc w:val="both"/>
        <w:rPr>
          <w:rFonts w:ascii="Calibri" w:hAnsi="Calibri"/>
          <w:sz w:val="24"/>
          <w:szCs w:val="24"/>
        </w:rPr>
      </w:pPr>
    </w:p>
    <w:p w14:paraId="4659B9D7" w14:textId="4A2C1225" w:rsidR="00181E8F" w:rsidRPr="00486013" w:rsidRDefault="00181E8F" w:rsidP="00181E8F">
      <w:pPr>
        <w:pStyle w:val="ListParagraph"/>
        <w:spacing w:before="0" w:after="0"/>
        <w:ind w:left="0"/>
        <w:jc w:val="both"/>
        <w:rPr>
          <w:rFonts w:ascii="Calibri" w:hAnsi="Calibri"/>
          <w:sz w:val="24"/>
          <w:szCs w:val="24"/>
        </w:rPr>
      </w:pPr>
      <w:r w:rsidRPr="00486013">
        <w:rPr>
          <w:rFonts w:ascii="Calibri" w:hAnsi="Calibri"/>
          <w:sz w:val="24"/>
          <w:szCs w:val="24"/>
        </w:rPr>
        <w:t xml:space="preserve">Se va prezenta inclusiv Matricea de corelare între buget şi deviz, Model </w:t>
      </w:r>
      <w:r w:rsidR="00054E9E" w:rsidRPr="00486013">
        <w:rPr>
          <w:rFonts w:ascii="Calibri" w:hAnsi="Calibri"/>
          <w:sz w:val="24"/>
          <w:szCs w:val="24"/>
        </w:rPr>
        <w:t>A</w:t>
      </w:r>
      <w:r w:rsidRPr="00486013">
        <w:rPr>
          <w:rFonts w:ascii="Calibri" w:hAnsi="Calibri"/>
          <w:sz w:val="24"/>
          <w:szCs w:val="24"/>
        </w:rPr>
        <w:t xml:space="preserve"> la prezentul ghid</w:t>
      </w:r>
    </w:p>
    <w:p w14:paraId="7B3B38A1" w14:textId="77777777" w:rsidR="00181E8F" w:rsidRPr="00486013" w:rsidRDefault="00181E8F" w:rsidP="00181E8F">
      <w:pPr>
        <w:pStyle w:val="ListParagraph"/>
        <w:spacing w:before="0" w:after="0"/>
        <w:ind w:left="0"/>
        <w:jc w:val="both"/>
        <w:rPr>
          <w:rFonts w:ascii="Calibri" w:hAnsi="Calibri"/>
          <w:sz w:val="24"/>
          <w:szCs w:val="24"/>
        </w:rPr>
      </w:pPr>
    </w:p>
    <w:p w14:paraId="29F87C4A" w14:textId="77777777" w:rsidR="00181E8F" w:rsidRPr="00486013" w:rsidRDefault="00181E8F" w:rsidP="00E07D7E">
      <w:pPr>
        <w:pStyle w:val="ListParagraph"/>
        <w:numPr>
          <w:ilvl w:val="0"/>
          <w:numId w:val="5"/>
        </w:numPr>
        <w:spacing w:before="0" w:after="0"/>
        <w:ind w:left="0"/>
        <w:jc w:val="both"/>
        <w:rPr>
          <w:rFonts w:ascii="Calibri" w:hAnsi="Calibri"/>
          <w:b/>
          <w:sz w:val="24"/>
          <w:szCs w:val="24"/>
        </w:rPr>
      </w:pPr>
      <w:r w:rsidRPr="00486013">
        <w:rPr>
          <w:rFonts w:ascii="Calibri" w:hAnsi="Calibri"/>
          <w:b/>
          <w:sz w:val="24"/>
          <w:szCs w:val="24"/>
          <w:highlight w:val="lightGray"/>
        </w:rPr>
        <w:t>Centralizator privind justificarea costurilor și documentele justificative</w:t>
      </w:r>
      <w:r w:rsidRPr="00486013">
        <w:rPr>
          <w:rFonts w:ascii="Calibri" w:hAnsi="Calibri"/>
          <w:bCs/>
          <w:sz w:val="24"/>
          <w:szCs w:val="24"/>
          <w:highlight w:val="lightGray"/>
        </w:rPr>
        <w:t xml:space="preserve"> </w:t>
      </w:r>
      <w:r w:rsidRPr="00486013">
        <w:rPr>
          <w:rFonts w:ascii="Calibri" w:hAnsi="Calibri"/>
          <w:b/>
          <w:sz w:val="24"/>
          <w:szCs w:val="24"/>
          <w:highlight w:val="lightGray"/>
        </w:rPr>
        <w:t>care au  stat la</w:t>
      </w:r>
      <w:r w:rsidRPr="00486013">
        <w:rPr>
          <w:rFonts w:ascii="Calibri" w:hAnsi="Calibri"/>
          <w:b/>
          <w:sz w:val="24"/>
          <w:szCs w:val="24"/>
        </w:rPr>
        <w:t xml:space="preserve"> baza stabilirii costului aferent investiției</w:t>
      </w:r>
    </w:p>
    <w:p w14:paraId="3CC4E9D7" w14:textId="41C544AE" w:rsidR="00181E8F" w:rsidRPr="00486013" w:rsidRDefault="00181E8F" w:rsidP="00181E8F">
      <w:pPr>
        <w:pStyle w:val="ListParagraph"/>
        <w:spacing w:before="0" w:after="0"/>
        <w:ind w:left="0"/>
        <w:jc w:val="both"/>
        <w:rPr>
          <w:rFonts w:ascii="Calibri" w:hAnsi="Calibri"/>
          <w:sz w:val="24"/>
          <w:szCs w:val="24"/>
        </w:rPr>
      </w:pPr>
      <w:bookmarkStart w:id="147" w:name="_Hlk96423808"/>
      <w:r w:rsidRPr="00486013">
        <w:rPr>
          <w:rFonts w:ascii="Calibri" w:hAnsi="Calibri"/>
          <w:sz w:val="24"/>
          <w:szCs w:val="24"/>
        </w:rPr>
        <w:t>Se vor prezenta documente justificative care au stat la baza stabilirii costului aferent</w:t>
      </w:r>
      <w:bookmarkEnd w:id="147"/>
      <w:r w:rsidRPr="00486013">
        <w:rPr>
          <w:rFonts w:ascii="Calibri" w:hAnsi="Calibri"/>
          <w:sz w:val="24"/>
          <w:szCs w:val="24"/>
        </w:rPr>
        <w:t>, semnate de reprezentantul legal:oferte de preț echipamente/lucrări</w:t>
      </w:r>
      <w:r w:rsidR="000E0425" w:rsidRPr="00486013">
        <w:rPr>
          <w:rFonts w:ascii="Calibri" w:hAnsi="Calibri"/>
          <w:sz w:val="24"/>
          <w:szCs w:val="24"/>
        </w:rPr>
        <w:t xml:space="preserve"> conform legislatiei in vigoare</w:t>
      </w:r>
      <w:r w:rsidRPr="00486013">
        <w:rPr>
          <w:rFonts w:ascii="Calibri" w:hAnsi="Calibri"/>
          <w:sz w:val="24"/>
          <w:szCs w:val="24"/>
        </w:rPr>
        <w:t xml:space="preserve">, liste de cantitați și prețuri unitare provenite din surse verificabile și obiective (Model </w:t>
      </w:r>
      <w:r w:rsidR="00F656B9" w:rsidRPr="00486013">
        <w:rPr>
          <w:rFonts w:ascii="Calibri" w:hAnsi="Calibri"/>
          <w:sz w:val="24"/>
          <w:szCs w:val="24"/>
        </w:rPr>
        <w:t>H</w:t>
      </w:r>
      <w:r w:rsidRPr="00486013">
        <w:rPr>
          <w:rFonts w:ascii="Calibri" w:hAnsi="Calibri"/>
          <w:sz w:val="24"/>
          <w:szCs w:val="24"/>
        </w:rPr>
        <w:t>, Centralizator privind justificarea costurilor)</w:t>
      </w:r>
    </w:p>
    <w:p w14:paraId="694BB777" w14:textId="77777777" w:rsidR="00181E8F" w:rsidRPr="00486013" w:rsidRDefault="00181E8F" w:rsidP="00181E8F">
      <w:pPr>
        <w:pStyle w:val="ListParagraph"/>
        <w:spacing w:before="0" w:after="0"/>
        <w:ind w:left="0"/>
        <w:jc w:val="both"/>
        <w:rPr>
          <w:rFonts w:ascii="Calibri" w:hAnsi="Calibri"/>
          <w:sz w:val="24"/>
          <w:szCs w:val="24"/>
        </w:rPr>
      </w:pPr>
    </w:p>
    <w:p w14:paraId="18CA52AF" w14:textId="3B534763" w:rsidR="005C490F" w:rsidRPr="00486013" w:rsidRDefault="00181E8F" w:rsidP="00E07D7E">
      <w:pPr>
        <w:pStyle w:val="ListParagraph"/>
        <w:numPr>
          <w:ilvl w:val="0"/>
          <w:numId w:val="5"/>
        </w:numPr>
        <w:spacing w:before="0" w:after="0"/>
        <w:ind w:left="0"/>
        <w:jc w:val="both"/>
        <w:rPr>
          <w:rFonts w:ascii="Calibri" w:hAnsi="Calibri"/>
          <w:b/>
          <w:bCs/>
          <w:sz w:val="24"/>
          <w:szCs w:val="24"/>
        </w:rPr>
      </w:pPr>
      <w:bookmarkStart w:id="148" w:name="_Hlk154089000"/>
      <w:bookmarkEnd w:id="146"/>
      <w:r w:rsidRPr="00486013">
        <w:rPr>
          <w:rFonts w:ascii="Calibri" w:hAnsi="Calibri"/>
          <w:b/>
          <w:bCs/>
          <w:sz w:val="24"/>
          <w:szCs w:val="24"/>
          <w:highlight w:val="lightGray"/>
        </w:rPr>
        <w:t xml:space="preserve">Certificatul de urbanism și, dacă e cazul, Autorizația de construire </w:t>
      </w:r>
    </w:p>
    <w:bookmarkEnd w:id="148"/>
    <w:p w14:paraId="24D2C01E" w14:textId="77337291" w:rsidR="00181E8F" w:rsidRPr="00486013" w:rsidRDefault="00181E8F" w:rsidP="00181E8F">
      <w:pPr>
        <w:pStyle w:val="ListParagraph"/>
        <w:spacing w:before="0" w:after="0"/>
        <w:ind w:left="0"/>
        <w:jc w:val="both"/>
        <w:rPr>
          <w:rFonts w:ascii="Calibri" w:hAnsi="Calibri"/>
          <w:b/>
          <w:bCs/>
          <w:sz w:val="24"/>
          <w:szCs w:val="24"/>
        </w:rPr>
      </w:pPr>
    </w:p>
    <w:p w14:paraId="3815DF64" w14:textId="04E679D5" w:rsidR="00181E8F" w:rsidRPr="00486013" w:rsidRDefault="00181E8F" w:rsidP="00181E8F">
      <w:pPr>
        <w:pStyle w:val="ListParagraph"/>
        <w:spacing w:before="0" w:after="0"/>
        <w:ind w:left="0"/>
        <w:jc w:val="both"/>
        <w:rPr>
          <w:rFonts w:ascii="Calibri" w:hAnsi="Calibri"/>
          <w:sz w:val="24"/>
          <w:szCs w:val="24"/>
        </w:rPr>
      </w:pPr>
      <w:bookmarkStart w:id="149" w:name="_Hlk96421291"/>
      <w:r w:rsidRPr="00486013">
        <w:rPr>
          <w:rFonts w:ascii="Calibri" w:hAnsi="Calibri"/>
          <w:sz w:val="24"/>
          <w:szCs w:val="24"/>
        </w:rPr>
        <w:t xml:space="preserve">Certificatul de Urbanism va include în mod obligatoriu și lucrările de demolare, acolo unde este cazul.  </w:t>
      </w:r>
      <w:bookmarkStart w:id="150" w:name="_Hlk96421173"/>
      <w:bookmarkEnd w:id="149"/>
      <w:r w:rsidRPr="00486013">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50"/>
    <w:p w14:paraId="7B9EF02A" w14:textId="77777777" w:rsidR="00181E8F" w:rsidRPr="00486013" w:rsidRDefault="00181E8F" w:rsidP="00181E8F">
      <w:pPr>
        <w:pStyle w:val="ListParagraph"/>
        <w:spacing w:before="0" w:after="0"/>
        <w:ind w:left="0"/>
        <w:jc w:val="both"/>
        <w:rPr>
          <w:rFonts w:ascii="Calibri" w:hAnsi="Calibri"/>
          <w:sz w:val="24"/>
          <w:szCs w:val="24"/>
        </w:rPr>
      </w:pPr>
    </w:p>
    <w:p w14:paraId="09EF39C2" w14:textId="674DBDE8" w:rsidR="002531F4" w:rsidRPr="00486013" w:rsidRDefault="00181E8F" w:rsidP="00796C48">
      <w:pPr>
        <w:pStyle w:val="ListParagraph"/>
        <w:spacing w:before="0" w:after="0"/>
        <w:ind w:left="0"/>
        <w:jc w:val="both"/>
        <w:rPr>
          <w:rFonts w:ascii="Calibri" w:hAnsi="Calibri"/>
          <w:sz w:val="24"/>
          <w:szCs w:val="24"/>
        </w:rPr>
      </w:pPr>
      <w:r w:rsidRPr="00486013">
        <w:rPr>
          <w:rFonts w:ascii="Calibri" w:hAnsi="Calibri"/>
          <w:sz w:val="24"/>
          <w:szCs w:val="24"/>
        </w:rPr>
        <w:t xml:space="preserve">Daca la cererea de finanțare se depune autorizația de construire valabilă la data depunerii cererii de finanțare, </w:t>
      </w:r>
      <w:r w:rsidR="002B1145" w:rsidRPr="00486013">
        <w:rPr>
          <w:rFonts w:ascii="Calibri" w:hAnsi="Calibri"/>
          <w:sz w:val="24"/>
          <w:szCs w:val="24"/>
        </w:rPr>
        <w:t xml:space="preserve">emisa pentru solicitant/lider de parteneriat sau partener dupa caz, pentru </w:t>
      </w:r>
      <w:r w:rsidR="002B1145" w:rsidRPr="00486013">
        <w:rPr>
          <w:rFonts w:ascii="Calibri" w:hAnsi="Calibri"/>
          <w:sz w:val="24"/>
          <w:szCs w:val="24"/>
        </w:rPr>
        <w:lastRenderedPageBreak/>
        <w:t xml:space="preserve">obiectivul de investii vizat de cererea de finantare, </w:t>
      </w:r>
      <w:r w:rsidRPr="00486013">
        <w:rPr>
          <w:rFonts w:ascii="Calibri" w:hAnsi="Calibri"/>
          <w:sz w:val="24"/>
          <w:szCs w:val="24"/>
        </w:rPr>
        <w:t xml:space="preserve">nu este necesară </w:t>
      </w:r>
      <w:r w:rsidR="002B1145" w:rsidRPr="00486013">
        <w:rPr>
          <w:rFonts w:ascii="Calibri" w:hAnsi="Calibri"/>
          <w:sz w:val="24"/>
          <w:szCs w:val="24"/>
        </w:rPr>
        <w:t xml:space="preserve">si nu se solicita </w:t>
      </w:r>
      <w:r w:rsidRPr="00486013">
        <w:rPr>
          <w:rFonts w:ascii="Calibri" w:hAnsi="Calibri"/>
          <w:sz w:val="24"/>
          <w:szCs w:val="24"/>
        </w:rPr>
        <w:t>depunerea avizelor, acordurilor, certificatelor, autorizațiilor sau altor documente</w:t>
      </w:r>
      <w:r w:rsidR="002B1145" w:rsidRPr="00486013">
        <w:rPr>
          <w:rFonts w:ascii="Calibri" w:hAnsi="Calibri"/>
          <w:sz w:val="24"/>
          <w:szCs w:val="24"/>
        </w:rPr>
        <w:t xml:space="preserve"> inclusiv cele privind regimul de proprietate/dreptul real asupra imobilelor, infrastructurilor sau obiectivelor,</w:t>
      </w:r>
      <w:r w:rsidRPr="00486013">
        <w:rPr>
          <w:rFonts w:ascii="Calibri" w:hAnsi="Calibri"/>
          <w:sz w:val="24"/>
          <w:szCs w:val="24"/>
        </w:rPr>
        <w:t xml:space="preserve"> care au stat la baza emiterii acesteia. Solicitantul are obligația să asigure valabilitatea autorizației de construire</w:t>
      </w:r>
      <w:r w:rsidR="002B1145" w:rsidRPr="00486013">
        <w:rPr>
          <w:rFonts w:ascii="Calibri" w:hAnsi="Calibri"/>
          <w:sz w:val="24"/>
          <w:szCs w:val="24"/>
        </w:rPr>
        <w:t xml:space="preserve"> si corespondenta cu obiectivul finantat</w:t>
      </w:r>
      <w:r w:rsidRPr="00486013">
        <w:rPr>
          <w:rFonts w:ascii="Calibri" w:hAnsi="Calibri"/>
          <w:sz w:val="24"/>
          <w:szCs w:val="24"/>
        </w:rPr>
        <w:t>, dacă cererea de finanțare este selectată, la semnarea contractului de finanțare.</w:t>
      </w:r>
      <w:r w:rsidR="00796C48" w:rsidRPr="00486013">
        <w:rPr>
          <w:rFonts w:ascii="Calibri" w:hAnsi="Calibri"/>
          <w:sz w:val="24"/>
          <w:szCs w:val="24"/>
        </w:rPr>
        <w:t xml:space="preserve"> </w:t>
      </w:r>
      <w:r w:rsidR="002531F4" w:rsidRPr="00486013">
        <w:rPr>
          <w:rFonts w:ascii="Calibri" w:eastAsia="Times New Roman" w:hAnsi="Calibri"/>
          <w:bCs/>
          <w:sz w:val="24"/>
          <w:szCs w:val="24"/>
        </w:rPr>
        <w:t>Certificatul de urbanism/Autorizația de construire va include în mod obligatoriu și lucrările de</w:t>
      </w:r>
      <w:r w:rsidR="00451D80" w:rsidRPr="00486013">
        <w:rPr>
          <w:rFonts w:ascii="Calibri" w:eastAsia="Times New Roman" w:hAnsi="Calibri"/>
          <w:bCs/>
          <w:sz w:val="24"/>
          <w:szCs w:val="24"/>
        </w:rPr>
        <w:t xml:space="preserve"> </w:t>
      </w:r>
      <w:r w:rsidR="002531F4" w:rsidRPr="00486013">
        <w:rPr>
          <w:rFonts w:ascii="Calibri" w:eastAsia="Times New Roman" w:hAnsi="Calibri"/>
          <w:bCs/>
          <w:sz w:val="24"/>
          <w:szCs w:val="24"/>
        </w:rPr>
        <w:t>demolare, acolo unde este cazul.</w:t>
      </w:r>
    </w:p>
    <w:p w14:paraId="44E4138C" w14:textId="77777777" w:rsidR="00181E8F" w:rsidRPr="00486013" w:rsidRDefault="00181E8F" w:rsidP="00181E8F">
      <w:pPr>
        <w:spacing w:before="0" w:after="0"/>
        <w:jc w:val="both"/>
        <w:rPr>
          <w:rFonts w:ascii="Calibri" w:hAnsi="Calibri"/>
          <w:sz w:val="24"/>
          <w:szCs w:val="24"/>
        </w:rPr>
      </w:pPr>
    </w:p>
    <w:p w14:paraId="2BFEAB66" w14:textId="02E88926" w:rsidR="00406445"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w:t>
      </w:r>
      <w:r w:rsidR="00B45DEC" w:rsidRPr="00486013">
        <w:rPr>
          <w:rFonts w:ascii="Calibri" w:hAnsi="Calibri"/>
          <w:sz w:val="24"/>
          <w:szCs w:val="24"/>
        </w:rPr>
        <w:t xml:space="preserve">art. 42 din Legea </w:t>
      </w:r>
      <w:r w:rsidR="00406445" w:rsidRPr="00486013">
        <w:rPr>
          <w:rFonts w:ascii="Calibri" w:hAnsi="Calibri"/>
          <w:sz w:val="24"/>
          <w:szCs w:val="24"/>
        </w:rPr>
        <w:t xml:space="preserve">nr. </w:t>
      </w:r>
      <w:r w:rsidR="00B45DEC" w:rsidRPr="00486013">
        <w:rPr>
          <w:rFonts w:ascii="Calibri" w:hAnsi="Calibri"/>
          <w:sz w:val="24"/>
          <w:szCs w:val="24"/>
        </w:rPr>
        <w:t>500/2002</w:t>
      </w:r>
      <w:r w:rsidR="00406445" w:rsidRPr="00486013">
        <w:rPr>
          <w:rFonts w:ascii="Calibri" w:hAnsi="Calibri"/>
          <w:sz w:val="24"/>
          <w:szCs w:val="24"/>
        </w:rPr>
        <w:t xml:space="preserve"> privind finantele publice cu modificarile si completarile ulterioare si art. 44 din Legea nr. 273/2006 privind finantele publice locale cu modificarile si completarile ulterioare.</w:t>
      </w:r>
    </w:p>
    <w:p w14:paraId="40D87737" w14:textId="77777777" w:rsidR="00406445" w:rsidRPr="00486013" w:rsidRDefault="00406445" w:rsidP="00181E8F">
      <w:pPr>
        <w:spacing w:before="0" w:after="0"/>
        <w:jc w:val="both"/>
        <w:rPr>
          <w:rFonts w:ascii="Calibri" w:hAnsi="Calibri"/>
          <w:sz w:val="24"/>
          <w:szCs w:val="24"/>
        </w:rPr>
      </w:pPr>
    </w:p>
    <w:p w14:paraId="7CCEC7E9" w14:textId="4B625178"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În măsura în care acestea cuprind recomandări, punerea lor în aplicare este responsabilitatea exclusivă a beneficiarul pe întreaga perioadă de implementare și monitorizare a proiectului. </w:t>
      </w:r>
    </w:p>
    <w:p w14:paraId="23D81E9F" w14:textId="77777777" w:rsidR="00181E8F" w:rsidRPr="00486013" w:rsidRDefault="00181E8F" w:rsidP="00181E8F">
      <w:pPr>
        <w:pStyle w:val="ListParagraph"/>
        <w:spacing w:before="0" w:after="0"/>
        <w:ind w:left="0"/>
        <w:jc w:val="both"/>
        <w:rPr>
          <w:rFonts w:ascii="Calibri" w:hAnsi="Calibri"/>
          <w:sz w:val="24"/>
          <w:szCs w:val="24"/>
        </w:rPr>
      </w:pPr>
    </w:p>
    <w:p w14:paraId="7AFDAF04" w14:textId="00F8F4B1" w:rsidR="00181E8F" w:rsidRPr="00486013" w:rsidRDefault="00181E8F" w:rsidP="00181E8F">
      <w:pPr>
        <w:pStyle w:val="ListParagraph"/>
        <w:spacing w:before="0" w:after="0"/>
        <w:ind w:left="0"/>
        <w:jc w:val="both"/>
        <w:rPr>
          <w:rFonts w:ascii="Calibri" w:hAnsi="Calibri"/>
          <w:sz w:val="24"/>
          <w:szCs w:val="24"/>
        </w:rPr>
      </w:pPr>
      <w:bookmarkStart w:id="151" w:name="_Hlk154089034"/>
      <w:r w:rsidRPr="00486013">
        <w:rPr>
          <w:rFonts w:ascii="Calibri" w:hAnsi="Calibr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bookmarkEnd w:id="151"/>
    </w:p>
    <w:p w14:paraId="6393AE09" w14:textId="77777777" w:rsidR="005C490F" w:rsidRPr="00486013" w:rsidRDefault="005C490F" w:rsidP="00181E8F">
      <w:pPr>
        <w:pStyle w:val="ListParagraph"/>
        <w:spacing w:before="0" w:after="0"/>
        <w:ind w:left="0"/>
        <w:jc w:val="both"/>
        <w:rPr>
          <w:rFonts w:ascii="Calibri" w:hAnsi="Calibri"/>
          <w:sz w:val="24"/>
          <w:szCs w:val="24"/>
        </w:rPr>
      </w:pPr>
    </w:p>
    <w:p w14:paraId="71301BDE" w14:textId="77777777" w:rsidR="00181E8F" w:rsidRPr="00486013" w:rsidRDefault="00181E8F" w:rsidP="00E07D7E">
      <w:pPr>
        <w:numPr>
          <w:ilvl w:val="0"/>
          <w:numId w:val="5"/>
        </w:numPr>
        <w:autoSpaceDE w:val="0"/>
        <w:autoSpaceDN w:val="0"/>
        <w:adjustRightInd w:val="0"/>
        <w:spacing w:before="0" w:after="0"/>
        <w:jc w:val="both"/>
        <w:rPr>
          <w:rFonts w:ascii="Calibri" w:hAnsi="Calibri"/>
          <w:b/>
          <w:bCs/>
          <w:sz w:val="24"/>
          <w:szCs w:val="24"/>
          <w:highlight w:val="lightGray"/>
          <w:lang w:eastAsia="en-GB"/>
        </w:rPr>
      </w:pPr>
      <w:r w:rsidRPr="00486013">
        <w:rPr>
          <w:rFonts w:ascii="Calibri" w:hAnsi="Calibri"/>
          <w:b/>
          <w:bCs/>
          <w:sz w:val="24"/>
          <w:szCs w:val="24"/>
          <w:highlight w:val="lightGray"/>
          <w:lang w:eastAsia="en-GB"/>
        </w:rPr>
        <w:t xml:space="preserve">Raportul privind stadiul fizic al investiţiei </w:t>
      </w:r>
    </w:p>
    <w:p w14:paraId="5DAA17BF" w14:textId="07FDB8D1" w:rsidR="00181E8F" w:rsidRPr="00486013" w:rsidRDefault="00181E8F" w:rsidP="00181E8F">
      <w:pPr>
        <w:pStyle w:val="ListParagraph"/>
        <w:spacing w:before="0" w:after="0"/>
        <w:ind w:left="0"/>
        <w:jc w:val="both"/>
        <w:rPr>
          <w:rFonts w:ascii="Calibri" w:hAnsi="Calibri"/>
          <w:sz w:val="24"/>
          <w:szCs w:val="24"/>
          <w:lang w:eastAsia="en-GB"/>
        </w:rPr>
      </w:pPr>
      <w:r w:rsidRPr="00486013">
        <w:rPr>
          <w:rFonts w:ascii="Calibri" w:hAnsi="Calibr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656B9" w:rsidRPr="00486013">
        <w:rPr>
          <w:rFonts w:ascii="Calibri" w:hAnsi="Calibri"/>
          <w:sz w:val="24"/>
          <w:szCs w:val="24"/>
          <w:lang w:eastAsia="en-GB"/>
        </w:rPr>
        <w:t>E</w:t>
      </w:r>
      <w:r w:rsidRPr="00486013">
        <w:rPr>
          <w:rFonts w:ascii="Calibri" w:hAnsi="Calibr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4B848B84" w14:textId="15233A57" w:rsidR="006606E7" w:rsidRPr="00486013" w:rsidRDefault="006606E7" w:rsidP="00D8068C">
      <w:pPr>
        <w:pStyle w:val="ListParagraph"/>
        <w:numPr>
          <w:ilvl w:val="0"/>
          <w:numId w:val="5"/>
        </w:numPr>
        <w:jc w:val="both"/>
        <w:rPr>
          <w:rFonts w:ascii="Calibri" w:eastAsia="Times New Roman" w:hAnsi="Calibri"/>
          <w:sz w:val="24"/>
          <w:szCs w:val="24"/>
        </w:rPr>
      </w:pPr>
      <w:r w:rsidRPr="00486013">
        <w:rPr>
          <w:rFonts w:ascii="Calibri" w:eastAsia="Times New Roman" w:hAnsi="Calibri"/>
          <w:sz w:val="24"/>
          <w:szCs w:val="24"/>
          <w:highlight w:val="lightGray"/>
        </w:rPr>
        <w:t xml:space="preserve"> </w:t>
      </w:r>
      <w:r w:rsidRPr="00486013">
        <w:rPr>
          <w:rFonts w:ascii="Calibri" w:hAnsi="Calibri"/>
          <w:sz w:val="24"/>
          <w:szCs w:val="24"/>
          <w:highlight w:val="lightGray"/>
          <w:lang w:eastAsia="en-GB"/>
        </w:rPr>
        <w:t xml:space="preserve">(dacă e cazul) </w:t>
      </w:r>
      <w:r w:rsidRPr="00486013">
        <w:rPr>
          <w:rFonts w:ascii="Calibri" w:hAnsi="Calibri"/>
          <w:b/>
          <w:bCs/>
          <w:sz w:val="24"/>
          <w:szCs w:val="24"/>
          <w:highlight w:val="lightGray"/>
          <w:lang w:eastAsia="en-GB"/>
        </w:rPr>
        <w:t xml:space="preserve">Hotărârea/Decizia de aprobare a proiectului și a cheltuielilor legate de proiect - </w:t>
      </w:r>
      <w:r w:rsidRPr="00486013">
        <w:rPr>
          <w:rFonts w:ascii="Calibri" w:hAnsi="Calibri"/>
          <w:sz w:val="24"/>
          <w:szCs w:val="24"/>
          <w:highlight w:val="lightGray"/>
          <w:lang w:eastAsia="en-GB"/>
        </w:rPr>
        <w:t xml:space="preserve">se depune la momentul depunerii cererii de finanțare </w:t>
      </w:r>
      <w:r w:rsidRPr="00486013">
        <w:rPr>
          <w:rFonts w:ascii="Calibri" w:hAnsi="Calibri"/>
          <w:i/>
          <w:iCs/>
          <w:sz w:val="24"/>
          <w:szCs w:val="24"/>
          <w:highlight w:val="lightGray"/>
          <w:lang w:eastAsia="en-GB"/>
        </w:rPr>
        <w:t>doar în cazul proiectelor de investiții pentru care execuția de lucrări a fost demarată, însă investițiile nu au fost încheiate în mod fizic</w:t>
      </w:r>
      <w:r w:rsidRPr="00486013">
        <w:rPr>
          <w:rFonts w:ascii="Calibri" w:hAnsi="Calibri"/>
          <w:i/>
          <w:iCs/>
          <w:sz w:val="24"/>
          <w:szCs w:val="24"/>
          <w:lang w:eastAsia="en-GB"/>
        </w:rPr>
        <w:t xml:space="preserve"> </w:t>
      </w:r>
    </w:p>
    <w:p w14:paraId="36E93639" w14:textId="77777777" w:rsidR="006606E7" w:rsidRPr="00486013" w:rsidRDefault="006606E7" w:rsidP="006606E7">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Acest document se depune și </w:t>
      </w:r>
      <w:r w:rsidRPr="00486013">
        <w:rPr>
          <w:rFonts w:ascii="Calibri" w:hAnsi="Calibri"/>
          <w:i/>
          <w:iCs/>
          <w:sz w:val="24"/>
          <w:szCs w:val="24"/>
          <w:lang w:eastAsia="en-GB"/>
        </w:rPr>
        <w:t xml:space="preserve">în cazul în care s-a atribuit contractul de lucrări înainte de depunerea cererii de finanțare. </w:t>
      </w:r>
    </w:p>
    <w:p w14:paraId="67BB541E" w14:textId="54776DFD" w:rsidR="00EA0EEC" w:rsidRPr="00486013" w:rsidRDefault="006606E7" w:rsidP="006606E7">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lastRenderedPageBreak/>
        <w:t xml:space="preserve">În cazul proiectelor implementate în parteneriat, toți membrii parteneriatului vor depune această hotărâre (se va vedea Model C - </w:t>
      </w:r>
      <w:r w:rsidRPr="00486013">
        <w:rPr>
          <w:rFonts w:ascii="Calibri" w:hAnsi="Calibri"/>
          <w:iCs/>
          <w:sz w:val="24"/>
          <w:szCs w:val="24"/>
          <w:lang w:eastAsia="en-GB"/>
        </w:rPr>
        <w:t>Model orientativ de hotărâre de aprobare a proiectului, anexat ghidului solicitantului</w:t>
      </w:r>
      <w:r w:rsidRPr="00486013">
        <w:rPr>
          <w:rFonts w:ascii="Calibri" w:hAnsi="Calibri"/>
          <w:sz w:val="24"/>
          <w:szCs w:val="24"/>
          <w:lang w:eastAsia="en-GB"/>
        </w:rPr>
        <w:t>)</w:t>
      </w:r>
      <w:r w:rsidR="005C490F" w:rsidRPr="00486013">
        <w:rPr>
          <w:rFonts w:ascii="Calibri" w:hAnsi="Calibri"/>
          <w:sz w:val="24"/>
          <w:szCs w:val="24"/>
          <w:lang w:eastAsia="en-GB"/>
        </w:rPr>
        <w:t>.</w:t>
      </w:r>
    </w:p>
    <w:p w14:paraId="7513AE2B" w14:textId="77777777" w:rsidR="005C490F" w:rsidRPr="00486013" w:rsidRDefault="005C490F" w:rsidP="005C490F">
      <w:pPr>
        <w:pStyle w:val="ListParagraph"/>
        <w:spacing w:before="0" w:after="0"/>
        <w:ind w:left="0"/>
        <w:jc w:val="both"/>
        <w:rPr>
          <w:rFonts w:asciiTheme="minorHAnsi" w:hAnsiTheme="minorHAnsi" w:cstheme="minorHAnsi"/>
          <w:b/>
          <w:bCs/>
          <w:sz w:val="24"/>
          <w:szCs w:val="24"/>
          <w:highlight w:val="lightGray"/>
        </w:rPr>
      </w:pPr>
    </w:p>
    <w:p w14:paraId="022B7C75" w14:textId="66F9A170" w:rsidR="005C490F" w:rsidRPr="00486013" w:rsidRDefault="005C490F" w:rsidP="005C490F">
      <w:pPr>
        <w:pStyle w:val="ListParagraph"/>
        <w:spacing w:before="0" w:after="0"/>
        <w:ind w:left="0"/>
        <w:jc w:val="both"/>
        <w:rPr>
          <w:rFonts w:asciiTheme="minorHAnsi" w:hAnsiTheme="minorHAnsi" w:cstheme="minorHAnsi"/>
          <w:b/>
          <w:bCs/>
          <w:sz w:val="24"/>
          <w:szCs w:val="24"/>
        </w:rPr>
      </w:pPr>
      <w:r w:rsidRPr="00486013">
        <w:rPr>
          <w:rFonts w:asciiTheme="minorHAnsi" w:hAnsiTheme="minorHAnsi" w:cstheme="minorHAnsi"/>
          <w:b/>
          <w:bCs/>
          <w:sz w:val="24"/>
          <w:szCs w:val="24"/>
          <w:highlight w:val="lightGray"/>
        </w:rPr>
        <w:t>1</w:t>
      </w:r>
      <w:r w:rsidR="00D8068C" w:rsidRPr="00486013">
        <w:rPr>
          <w:rFonts w:asciiTheme="minorHAnsi" w:hAnsiTheme="minorHAnsi" w:cstheme="minorHAnsi"/>
          <w:b/>
          <w:bCs/>
          <w:sz w:val="24"/>
          <w:szCs w:val="24"/>
          <w:highlight w:val="lightGray"/>
        </w:rPr>
        <w:t>3</w:t>
      </w:r>
      <w:r w:rsidRPr="00486013">
        <w:rPr>
          <w:rFonts w:asciiTheme="minorHAnsi" w:hAnsiTheme="minorHAnsi" w:cstheme="minorHAnsi"/>
          <w:b/>
          <w:bCs/>
          <w:sz w:val="24"/>
          <w:szCs w:val="24"/>
          <w:highlight w:val="lightGray"/>
        </w:rPr>
        <w:t xml:space="preserve">. Hotărârea/Decizia </w:t>
      </w:r>
      <w:bookmarkStart w:id="152" w:name="_Hlk153381051"/>
      <w:r w:rsidRPr="00486013">
        <w:rPr>
          <w:rFonts w:asciiTheme="minorHAnsi" w:hAnsiTheme="minorHAnsi" w:cstheme="minorHAnsi"/>
          <w:b/>
          <w:bCs/>
          <w:sz w:val="24"/>
          <w:szCs w:val="24"/>
          <w:highlight w:val="lightGray"/>
        </w:rPr>
        <w:t xml:space="preserve">(Hotărârile/Deciziile partenerilor) </w:t>
      </w:r>
      <w:bookmarkEnd w:id="152"/>
      <w:r w:rsidRPr="00486013">
        <w:rPr>
          <w:rFonts w:asciiTheme="minorHAnsi" w:hAnsiTheme="minorHAnsi" w:cstheme="minorHAnsi"/>
          <w:b/>
          <w:bCs/>
          <w:sz w:val="24"/>
          <w:szCs w:val="24"/>
          <w:highlight w:val="lightGray"/>
        </w:rPr>
        <w:t>de aprobare a documentaţiei tehnico-economice (faza SF/DALI sau PT) şi a indicatorilor tehnico-economici, model D la prezentul ghid</w:t>
      </w:r>
    </w:p>
    <w:p w14:paraId="5952552A"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 xml:space="preserve">Se va anexa Hotărârea/decizia de aprobare a indicatorilor tehnico-economici semnată de către persoana care are dreptul conform actelor de constituire să reprezinte legal solicitantul şi să semneze în numele acesteia. </w:t>
      </w:r>
    </w:p>
    <w:p w14:paraId="469A2319"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 xml:space="preserve">În cazul proiectelor depuse în parteneriat, hotărârea/decizia de aprobare a documentației tehnico-economice și a indicatorilor tehnico-economici va fi depusă de către toţi partenerii. </w:t>
      </w:r>
    </w:p>
    <w:p w14:paraId="224143B6"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3CCF577D"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p>
    <w:p w14:paraId="795C1CFD"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5DD11A28" w14:textId="77777777" w:rsidR="005C490F" w:rsidRPr="00486013" w:rsidRDefault="005C490F" w:rsidP="005C490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 xml:space="preserve">Hotărârea/decizia/ordinul de aprobare a indicatorilor tehnico-economici se va corela cu cea mai recentă documentație (DALI/PT/Contract de lucrări încheiat) anexată la cererea de finanțare. </w:t>
      </w:r>
    </w:p>
    <w:p w14:paraId="2BA7DC6E" w14:textId="1370F15D" w:rsidR="006606E7" w:rsidRPr="00486013" w:rsidRDefault="005C490F" w:rsidP="00181E8F">
      <w:pPr>
        <w:pStyle w:val="ListParagraph"/>
        <w:spacing w:before="0" w:after="0"/>
        <w:ind w:left="0"/>
        <w:jc w:val="both"/>
        <w:rPr>
          <w:rFonts w:asciiTheme="minorHAnsi" w:hAnsiTheme="minorHAnsi" w:cstheme="minorHAnsi"/>
          <w:sz w:val="24"/>
          <w:szCs w:val="24"/>
        </w:rPr>
      </w:pPr>
      <w:r w:rsidRPr="00486013">
        <w:rPr>
          <w:rFonts w:asciiTheme="minorHAnsi" w:hAnsiTheme="minorHAnsi" w:cstheme="minorHAnsi"/>
          <w:sz w:val="24"/>
          <w:szCs w:val="24"/>
        </w:rPr>
        <w:t>Anexa la hotărârea de aprobare trebuie să conțină detalierea indicatorilor tehnico-economici şi a valorilor acestora în conformitate cu documentaţia tehnico-economică și șă fie asumată de proiectant.</w:t>
      </w:r>
    </w:p>
    <w:p w14:paraId="615DDD37" w14:textId="77777777" w:rsidR="00181E8F" w:rsidRPr="00486013" w:rsidRDefault="00181E8F" w:rsidP="00181E8F">
      <w:pPr>
        <w:pStyle w:val="ListParagraph"/>
        <w:spacing w:before="0" w:after="0"/>
        <w:ind w:left="0"/>
        <w:jc w:val="both"/>
        <w:rPr>
          <w:rFonts w:ascii="Calibri" w:hAnsi="Calibri"/>
          <w:sz w:val="24"/>
          <w:szCs w:val="24"/>
        </w:rPr>
      </w:pPr>
    </w:p>
    <w:p w14:paraId="68FC7739" w14:textId="240EBEB4" w:rsidR="00181E8F" w:rsidRPr="00486013" w:rsidRDefault="006606E7" w:rsidP="006606E7">
      <w:pPr>
        <w:spacing w:before="0" w:after="0"/>
        <w:jc w:val="both"/>
        <w:rPr>
          <w:rFonts w:ascii="Calibri" w:hAnsi="Calibri"/>
          <w:sz w:val="24"/>
          <w:szCs w:val="24"/>
        </w:rPr>
      </w:pPr>
      <w:r w:rsidRPr="00486013">
        <w:rPr>
          <w:rFonts w:ascii="Calibri" w:hAnsi="Calibri"/>
          <w:b/>
          <w:bCs/>
          <w:sz w:val="24"/>
          <w:szCs w:val="24"/>
          <w:highlight w:val="lightGray"/>
        </w:rPr>
        <w:t>1</w:t>
      </w:r>
      <w:r w:rsidR="00D8068C" w:rsidRPr="00486013">
        <w:rPr>
          <w:rFonts w:ascii="Calibri" w:hAnsi="Calibri"/>
          <w:b/>
          <w:bCs/>
          <w:sz w:val="24"/>
          <w:szCs w:val="24"/>
          <w:highlight w:val="lightGray"/>
        </w:rPr>
        <w:t>4</w:t>
      </w:r>
      <w:r w:rsidRPr="00486013">
        <w:rPr>
          <w:rFonts w:ascii="Calibri" w:hAnsi="Calibri"/>
          <w:b/>
          <w:bCs/>
          <w:sz w:val="24"/>
          <w:szCs w:val="24"/>
          <w:highlight w:val="lightGray"/>
        </w:rPr>
        <w:t xml:space="preserve">. </w:t>
      </w:r>
      <w:r w:rsidR="00181E8F" w:rsidRPr="00486013">
        <w:rPr>
          <w:rFonts w:ascii="Calibri" w:hAnsi="Calibri"/>
          <w:b/>
          <w:bCs/>
          <w:sz w:val="24"/>
          <w:szCs w:val="24"/>
          <w:highlight w:val="lightGray"/>
        </w:rPr>
        <w:t xml:space="preserve">Decizia/deciziile etapei de încadrare a proiectului în procedura de evaluare a  impactului asupra mediului, sau Clasarea notificarii </w:t>
      </w:r>
      <w:r w:rsidR="00181E8F" w:rsidRPr="00486013">
        <w:rPr>
          <w:rFonts w:ascii="Calibri" w:hAnsi="Calibri"/>
          <w:sz w:val="24"/>
          <w:szCs w:val="24"/>
          <w:highlight w:val="lightGray"/>
        </w:rPr>
        <w:t>emisă de autoritatea pentru protecția</w:t>
      </w:r>
      <w:r w:rsidR="00181E8F" w:rsidRPr="00486013">
        <w:rPr>
          <w:rFonts w:ascii="Calibri" w:hAnsi="Calibri"/>
          <w:sz w:val="24"/>
          <w:szCs w:val="24"/>
        </w:rPr>
        <w:t xml:space="preserve"> mediului, în conformitate cu legislaţia naţională aplicabilă privind evaluarea impactului anumitor proiecte publice şi private asupra mediului, cu completările şi modificările ulterioare</w:t>
      </w:r>
    </w:p>
    <w:p w14:paraId="763F4DFD" w14:textId="77777777" w:rsidR="00CE70E9" w:rsidRPr="00486013" w:rsidRDefault="00CE70E9" w:rsidP="00CE70E9">
      <w:pPr>
        <w:spacing w:before="0" w:after="0"/>
        <w:jc w:val="both"/>
        <w:rPr>
          <w:rFonts w:ascii="Calibri" w:hAnsi="Calibri"/>
          <w:b/>
          <w:i/>
          <w:sz w:val="24"/>
          <w:szCs w:val="24"/>
          <w:lang w:eastAsia="en-GB"/>
        </w:rPr>
      </w:pPr>
      <w:bookmarkStart w:id="153" w:name="_Hlk96420627"/>
      <w:r w:rsidRPr="00486013">
        <w:rPr>
          <w:rFonts w:ascii="Calibri" w:hAnsi="Calibri"/>
          <w:b/>
          <w:i/>
          <w:sz w:val="24"/>
          <w:szCs w:val="24"/>
          <w:lang w:eastAsia="en-GB"/>
        </w:rPr>
        <w:t>a) Pentru proiectele/obiectele de investiţii pentru care execuţia fizică de lucrări nu a fost demarată la data depunerii cererii de finanţare</w:t>
      </w:r>
    </w:p>
    <w:p w14:paraId="759FCFDA" w14:textId="77777777" w:rsidR="00CE70E9" w:rsidRPr="00486013" w:rsidRDefault="00CE70E9" w:rsidP="00CE70E9">
      <w:pPr>
        <w:tabs>
          <w:tab w:val="num" w:pos="567"/>
        </w:tabs>
        <w:spacing w:before="0" w:after="0"/>
        <w:jc w:val="both"/>
        <w:rPr>
          <w:rFonts w:ascii="Calibri" w:hAnsi="Calibri"/>
          <w:i/>
          <w:sz w:val="24"/>
          <w:szCs w:val="24"/>
          <w:lang w:eastAsia="en-GB"/>
        </w:rPr>
      </w:pPr>
    </w:p>
    <w:p w14:paraId="0EF5E299" w14:textId="77777777" w:rsidR="00CE70E9" w:rsidRPr="00486013" w:rsidRDefault="00CE70E9" w:rsidP="00CE70E9">
      <w:pPr>
        <w:spacing w:before="0" w:after="0"/>
        <w:jc w:val="both"/>
        <w:rPr>
          <w:rFonts w:ascii="Calibri" w:hAnsi="Calibri"/>
          <w:sz w:val="24"/>
          <w:szCs w:val="24"/>
          <w:lang w:eastAsia="en-GB"/>
        </w:rPr>
      </w:pPr>
      <w:r w:rsidRPr="00486013">
        <w:rPr>
          <w:rFonts w:ascii="Calibri" w:hAnsi="Calibri"/>
          <w:sz w:val="24"/>
          <w:szCs w:val="24"/>
          <w:lang w:eastAsia="en-GB"/>
        </w:rPr>
        <w:t xml:space="preserve">În conformitate cu </w:t>
      </w:r>
      <w:r w:rsidRPr="00486013">
        <w:rPr>
          <w:rFonts w:ascii="Calibri" w:eastAsia="Times New Roman" w:hAnsi="Calibri"/>
          <w:bCs/>
          <w:snapToGrid w:val="0"/>
          <w:sz w:val="24"/>
          <w:szCs w:val="24"/>
          <w:lang w:eastAsia="en-GB"/>
        </w:rPr>
        <w:t xml:space="preserve">legislaţia naţională aplicabilă </w:t>
      </w:r>
      <w:r w:rsidRPr="00486013">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0A02B990" w14:textId="77777777" w:rsidR="00CE70E9" w:rsidRPr="00486013" w:rsidRDefault="00CE70E9" w:rsidP="00CE70E9">
      <w:pPr>
        <w:spacing w:before="0" w:after="0"/>
        <w:ind w:left="426"/>
        <w:jc w:val="both"/>
        <w:rPr>
          <w:rFonts w:ascii="Calibri" w:hAnsi="Calibri"/>
          <w:sz w:val="24"/>
          <w:szCs w:val="24"/>
          <w:lang w:eastAsia="en-GB"/>
        </w:rPr>
      </w:pPr>
      <w:r w:rsidRPr="00486013">
        <w:rPr>
          <w:rFonts w:ascii="Calibri" w:hAnsi="Calibri"/>
          <w:sz w:val="24"/>
          <w:szCs w:val="24"/>
          <w:lang w:eastAsia="en-GB"/>
        </w:rPr>
        <w:t>a.1. etapa de încadrare a proiectului în procedura de evaluare a impactului asupra mediului;</w:t>
      </w:r>
    </w:p>
    <w:p w14:paraId="259582B6" w14:textId="77777777" w:rsidR="00CE70E9" w:rsidRPr="00486013" w:rsidRDefault="00CE70E9" w:rsidP="00CE70E9">
      <w:pPr>
        <w:spacing w:before="0" w:after="0"/>
        <w:ind w:left="426"/>
        <w:jc w:val="both"/>
        <w:rPr>
          <w:rFonts w:ascii="Calibri" w:hAnsi="Calibri"/>
          <w:sz w:val="24"/>
          <w:szCs w:val="24"/>
          <w:lang w:eastAsia="en-GB"/>
        </w:rPr>
      </w:pPr>
      <w:r w:rsidRPr="00486013">
        <w:rPr>
          <w:rFonts w:ascii="Calibri" w:hAnsi="Calibri"/>
          <w:sz w:val="24"/>
          <w:szCs w:val="24"/>
          <w:lang w:eastAsia="en-GB"/>
        </w:rPr>
        <w:t>a.2. etapa de definire a domeniului evaluării şi de realizare a raportului privind impactul asupra mediului;</w:t>
      </w:r>
    </w:p>
    <w:p w14:paraId="73C438D6" w14:textId="77777777" w:rsidR="00CE70E9" w:rsidRPr="00486013" w:rsidRDefault="00CE70E9" w:rsidP="00CE70E9">
      <w:pPr>
        <w:spacing w:before="0" w:after="0"/>
        <w:ind w:left="426"/>
        <w:jc w:val="both"/>
        <w:rPr>
          <w:rFonts w:ascii="Calibri" w:hAnsi="Calibri"/>
          <w:sz w:val="24"/>
          <w:szCs w:val="24"/>
          <w:lang w:eastAsia="en-GB"/>
        </w:rPr>
      </w:pPr>
      <w:r w:rsidRPr="00486013">
        <w:rPr>
          <w:rFonts w:ascii="Calibri" w:hAnsi="Calibri"/>
          <w:sz w:val="24"/>
          <w:szCs w:val="24"/>
          <w:lang w:eastAsia="en-GB"/>
        </w:rPr>
        <w:t>a.3. etapa de analiză a calităţii raportului privind impactul asupra mediului.</w:t>
      </w:r>
    </w:p>
    <w:p w14:paraId="49C556D6" w14:textId="77777777" w:rsidR="00CE70E9" w:rsidRPr="00486013" w:rsidRDefault="00CE70E9" w:rsidP="00CE70E9">
      <w:pPr>
        <w:spacing w:before="0" w:after="0"/>
        <w:jc w:val="both"/>
        <w:rPr>
          <w:rFonts w:ascii="Calibri" w:hAnsi="Calibri"/>
          <w:sz w:val="24"/>
          <w:szCs w:val="24"/>
          <w:lang w:eastAsia="en-GB"/>
        </w:rPr>
      </w:pPr>
      <w:r w:rsidRPr="00486013">
        <w:rPr>
          <w:rFonts w:ascii="Calibri" w:hAnsi="Calibri"/>
          <w:sz w:val="24"/>
          <w:szCs w:val="24"/>
          <w:lang w:eastAsia="en-GB"/>
        </w:rPr>
        <w:lastRenderedPageBreak/>
        <w:t>La cererea de finanțare se anexează documentul emis în urma parcurgerii etapei de la litera a.1. mai sus menționată sau clasarea notificării.</w:t>
      </w:r>
    </w:p>
    <w:p w14:paraId="32A13B91" w14:textId="77777777" w:rsidR="00CE70E9" w:rsidRPr="00486013" w:rsidRDefault="00CE70E9" w:rsidP="00CE70E9">
      <w:pPr>
        <w:spacing w:before="0" w:after="0"/>
        <w:jc w:val="both"/>
        <w:rPr>
          <w:rFonts w:ascii="Calibri" w:hAnsi="Calibri"/>
          <w:sz w:val="24"/>
          <w:szCs w:val="24"/>
          <w:lang w:eastAsia="en-GB"/>
        </w:rPr>
      </w:pPr>
    </w:p>
    <w:p w14:paraId="6E76EBC3" w14:textId="77777777" w:rsidR="00CE70E9" w:rsidRPr="00486013" w:rsidRDefault="00CE70E9" w:rsidP="00CE70E9">
      <w:pPr>
        <w:spacing w:before="0" w:after="0"/>
        <w:jc w:val="both"/>
        <w:rPr>
          <w:rFonts w:ascii="Calibri" w:hAnsi="Calibri"/>
          <w:b/>
          <w:i/>
          <w:sz w:val="24"/>
          <w:szCs w:val="24"/>
          <w:lang w:eastAsia="en-GB"/>
        </w:rPr>
      </w:pPr>
      <w:r w:rsidRPr="00486013">
        <w:rPr>
          <w:rFonts w:ascii="Calibri" w:hAnsi="Calibri"/>
          <w:b/>
          <w:i/>
          <w:sz w:val="24"/>
          <w:szCs w:val="24"/>
          <w:lang w:eastAsia="en-GB"/>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486013">
        <w:rPr>
          <w:rFonts w:ascii="Calibri" w:eastAsia="Times New Roman" w:hAnsi="Calibri"/>
          <w:b/>
          <w:i/>
          <w:sz w:val="24"/>
          <w:szCs w:val="24"/>
          <w:lang w:eastAsia="en-GB"/>
        </w:rPr>
        <w:t xml:space="preserve"> </w:t>
      </w:r>
      <w:r w:rsidRPr="00486013">
        <w:rPr>
          <w:rFonts w:ascii="Calibri" w:hAnsi="Calibri"/>
          <w:b/>
          <w:i/>
          <w:sz w:val="24"/>
          <w:szCs w:val="24"/>
          <w:lang w:eastAsia="en-GB"/>
        </w:rPr>
        <w:t>privind evaluarea impactului asupra mediului.</w:t>
      </w:r>
    </w:p>
    <w:p w14:paraId="633F799F" w14:textId="77777777" w:rsidR="00CE70E9" w:rsidRPr="00486013" w:rsidRDefault="00CE70E9" w:rsidP="00CE70E9">
      <w:pPr>
        <w:spacing w:before="0" w:after="0"/>
        <w:jc w:val="both"/>
        <w:rPr>
          <w:rFonts w:ascii="Calibri" w:eastAsia="Times New Roman" w:hAnsi="Calibri"/>
          <w:b/>
          <w:i/>
          <w:sz w:val="24"/>
          <w:szCs w:val="24"/>
          <w:lang w:eastAsia="en-GB"/>
        </w:rPr>
      </w:pPr>
    </w:p>
    <w:p w14:paraId="1529A441" w14:textId="77777777" w:rsidR="00CE70E9" w:rsidRPr="00486013" w:rsidRDefault="00CE70E9" w:rsidP="00CE70E9">
      <w:pPr>
        <w:pStyle w:val="ListParagraph"/>
        <w:tabs>
          <w:tab w:val="left" w:pos="567"/>
        </w:tabs>
        <w:spacing w:before="0" w:after="0"/>
        <w:ind w:left="0"/>
        <w:jc w:val="both"/>
        <w:rPr>
          <w:rFonts w:ascii="Calibri" w:hAnsi="Calibri"/>
          <w:sz w:val="24"/>
          <w:szCs w:val="24"/>
        </w:rPr>
      </w:pPr>
      <w:r w:rsidRPr="00486013">
        <w:rPr>
          <w:rFonts w:ascii="Calibri" w:hAnsi="Calibri"/>
          <w:b/>
          <w:bCs/>
          <w:sz w:val="24"/>
          <w:szCs w:val="24"/>
        </w:rPr>
        <w:t xml:space="preserve">Nu </w:t>
      </w:r>
      <w:r w:rsidRPr="00486013">
        <w:rPr>
          <w:rFonts w:ascii="Calibri" w:hAnsi="Calibri"/>
          <w:sz w:val="24"/>
          <w:szCs w:val="24"/>
        </w:rPr>
        <w:t xml:space="preserve">se acceptă decizia inițială de încadrare a proiectului în procedura de evaluare a impactului asupra mediului sau alte decizii intermediare din cadrul procesului de evaluare. </w:t>
      </w:r>
    </w:p>
    <w:p w14:paraId="526F6379" w14:textId="77777777" w:rsidR="00181E8F" w:rsidRPr="00486013" w:rsidRDefault="00181E8F" w:rsidP="00181E8F">
      <w:pPr>
        <w:suppressAutoHyphens/>
        <w:spacing w:before="0" w:after="0"/>
        <w:jc w:val="both"/>
        <w:rPr>
          <w:rFonts w:ascii="Calibri" w:eastAsia="Times New Roman" w:hAnsi="Calibri"/>
          <w:sz w:val="24"/>
          <w:szCs w:val="24"/>
        </w:rPr>
      </w:pPr>
    </w:p>
    <w:p w14:paraId="71F73E0B" w14:textId="2F7E5687" w:rsidR="00181E8F" w:rsidRPr="00486013" w:rsidRDefault="00D451C6" w:rsidP="00181E8F">
      <w:pPr>
        <w:pStyle w:val="ListParagraph"/>
        <w:spacing w:before="0" w:after="0"/>
        <w:ind w:left="0"/>
        <w:jc w:val="both"/>
        <w:rPr>
          <w:rFonts w:ascii="Calibri" w:eastAsia="Times New Roman" w:hAnsi="Calibri"/>
          <w:b/>
          <w:sz w:val="24"/>
          <w:szCs w:val="24"/>
          <w:highlight w:val="lightGray"/>
          <w:lang w:eastAsia="ro-RO"/>
        </w:rPr>
      </w:pPr>
      <w:r w:rsidRPr="00486013">
        <w:rPr>
          <w:rFonts w:ascii="Calibri" w:eastAsia="Times New Roman" w:hAnsi="Calibri"/>
          <w:b/>
          <w:sz w:val="24"/>
          <w:szCs w:val="24"/>
          <w:highlight w:val="lightGray"/>
          <w:lang w:eastAsia="ro-RO"/>
        </w:rPr>
        <w:t>1</w:t>
      </w:r>
      <w:r w:rsidR="00D8068C" w:rsidRPr="00486013">
        <w:rPr>
          <w:rFonts w:ascii="Calibri" w:eastAsia="Times New Roman" w:hAnsi="Calibri"/>
          <w:b/>
          <w:sz w:val="24"/>
          <w:szCs w:val="24"/>
          <w:highlight w:val="lightGray"/>
          <w:lang w:eastAsia="ro-RO"/>
        </w:rPr>
        <w:t>5</w:t>
      </w:r>
      <w:r w:rsidRPr="00486013">
        <w:rPr>
          <w:rFonts w:ascii="Calibri" w:eastAsia="Times New Roman" w:hAnsi="Calibri"/>
          <w:b/>
          <w:sz w:val="24"/>
          <w:szCs w:val="24"/>
          <w:highlight w:val="lightGray"/>
          <w:lang w:eastAsia="ro-RO"/>
        </w:rPr>
        <w:t>. Macheta privind analiza si previziunea financiara – Anexa 13 la prezentul Ghid</w:t>
      </w:r>
    </w:p>
    <w:p w14:paraId="67F7B1FA" w14:textId="59F62CF6" w:rsidR="00E47D2C" w:rsidRPr="00486013" w:rsidRDefault="00E47D2C" w:rsidP="00181E8F">
      <w:pPr>
        <w:pStyle w:val="ListParagraph"/>
        <w:spacing w:before="0" w:after="0"/>
        <w:ind w:left="0"/>
        <w:jc w:val="both"/>
        <w:rPr>
          <w:rFonts w:ascii="Calibri" w:hAnsi="Calibri"/>
          <w:sz w:val="24"/>
          <w:szCs w:val="24"/>
        </w:rPr>
      </w:pPr>
      <w:r w:rsidRPr="00486013">
        <w:rPr>
          <w:rFonts w:ascii="Calibri" w:hAnsi="Calibri"/>
          <w:sz w:val="24"/>
          <w:szCs w:val="24"/>
        </w:rPr>
        <w:t xml:space="preserve">Solicitantul sau liderul, în cazul parteneriatului, va completa Macheta privind analiza și previziunea financiară, inclusiv modelul de calcul al profitului, </w:t>
      </w:r>
      <w:r w:rsidRPr="00486013">
        <w:rPr>
          <w:rFonts w:ascii="Calibri" w:eastAsia="Times New Roman" w:hAnsi="Calibri"/>
          <w:b/>
          <w:sz w:val="24"/>
          <w:szCs w:val="24"/>
          <w:lang w:eastAsia="ro-RO"/>
        </w:rPr>
        <w:t xml:space="preserve">Anexa 13 </w:t>
      </w:r>
      <w:r w:rsidRPr="00486013">
        <w:rPr>
          <w:rFonts w:ascii="Calibri" w:hAnsi="Calibri"/>
          <w:sz w:val="24"/>
          <w:szCs w:val="24"/>
        </w:rPr>
        <w:t xml:space="preserve"> la prezentul Ghid.</w:t>
      </w:r>
    </w:p>
    <w:p w14:paraId="5427C543" w14:textId="77777777" w:rsidR="00167968" w:rsidRPr="00486013" w:rsidRDefault="00167968" w:rsidP="00181E8F">
      <w:pPr>
        <w:pStyle w:val="ListParagraph"/>
        <w:spacing w:before="0" w:after="0"/>
        <w:ind w:left="0"/>
        <w:jc w:val="both"/>
        <w:rPr>
          <w:rFonts w:ascii="Calibri" w:hAnsi="Calibri"/>
          <w:sz w:val="24"/>
          <w:szCs w:val="24"/>
        </w:rPr>
      </w:pPr>
    </w:p>
    <w:p w14:paraId="35141D5D" w14:textId="17116E5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b/>
          <w:bCs/>
          <w:sz w:val="24"/>
          <w:szCs w:val="24"/>
          <w:highlight w:val="lightGray"/>
          <w:lang w:eastAsia="en-GB"/>
        </w:rPr>
        <w:t>1</w:t>
      </w:r>
      <w:r w:rsidR="00D8068C" w:rsidRPr="00486013">
        <w:rPr>
          <w:rFonts w:ascii="Calibri" w:hAnsi="Calibri"/>
          <w:b/>
          <w:bCs/>
          <w:sz w:val="24"/>
          <w:szCs w:val="24"/>
          <w:highlight w:val="lightGray"/>
          <w:lang w:eastAsia="en-GB"/>
        </w:rPr>
        <w:t>6</w:t>
      </w:r>
      <w:r w:rsidRPr="00486013">
        <w:rPr>
          <w:rFonts w:ascii="Calibri" w:hAnsi="Calibri"/>
          <w:b/>
          <w:bCs/>
          <w:sz w:val="24"/>
          <w:szCs w:val="24"/>
          <w:highlight w:val="lightGray"/>
          <w:lang w:eastAsia="en-GB"/>
        </w:rPr>
        <w:t>. Mandatul special/ împuternicirea specială</w:t>
      </w:r>
      <w:r w:rsidRPr="00486013">
        <w:rPr>
          <w:rFonts w:ascii="Calibri" w:hAnsi="Calibri"/>
          <w:b/>
          <w:bCs/>
          <w:sz w:val="24"/>
          <w:szCs w:val="24"/>
          <w:lang w:eastAsia="en-GB"/>
        </w:rPr>
        <w:t xml:space="preserve"> </w:t>
      </w:r>
      <w:r w:rsidRPr="00486013">
        <w:rPr>
          <w:rFonts w:ascii="Calibri" w:hAnsi="Calibri"/>
          <w:sz w:val="24"/>
          <w:szCs w:val="24"/>
          <w:lang w:eastAsia="en-GB"/>
        </w:rPr>
        <w:t xml:space="preserve">pentru semnarea anumitor anexe/secţiuni la cererea de finanțare (dacă este cazul) și Certificarea aplicaţiei, Model I la prezentul Ghid. </w:t>
      </w:r>
    </w:p>
    <w:p w14:paraId="3A729AE5" w14:textId="52C199C6" w:rsidR="00796C48" w:rsidRPr="00486013" w:rsidRDefault="006B128C" w:rsidP="00181E8F">
      <w:pPr>
        <w:autoSpaceDE w:val="0"/>
        <w:autoSpaceDN w:val="0"/>
        <w:adjustRightInd w:val="0"/>
        <w:spacing w:before="0" w:after="0"/>
        <w:jc w:val="both"/>
        <w:rPr>
          <w:rFonts w:ascii="Calibri" w:hAnsi="Calibri"/>
          <w:b/>
          <w:sz w:val="24"/>
          <w:szCs w:val="24"/>
          <w:highlight w:val="lightGray"/>
          <w:lang w:eastAsia="en-GB"/>
        </w:rPr>
      </w:pPr>
      <w:bookmarkStart w:id="154" w:name="_Hlk143069365"/>
      <w:r w:rsidRPr="00486013">
        <w:rPr>
          <w:rFonts w:ascii="Calibri" w:hAnsi="Calibri"/>
          <w:b/>
          <w:sz w:val="24"/>
          <w:szCs w:val="24"/>
          <w:highlight w:val="lightGray"/>
          <w:lang w:eastAsia="en-GB"/>
        </w:rPr>
        <w:t>1</w:t>
      </w:r>
      <w:r w:rsidR="00D8068C" w:rsidRPr="00486013">
        <w:rPr>
          <w:rFonts w:ascii="Calibri" w:hAnsi="Calibri"/>
          <w:b/>
          <w:sz w:val="24"/>
          <w:szCs w:val="24"/>
          <w:highlight w:val="lightGray"/>
          <w:lang w:eastAsia="en-GB"/>
        </w:rPr>
        <w:t>7</w:t>
      </w:r>
      <w:r w:rsidRPr="00486013">
        <w:rPr>
          <w:rFonts w:ascii="Calibri" w:hAnsi="Calibri"/>
          <w:b/>
          <w:sz w:val="24"/>
          <w:szCs w:val="24"/>
          <w:highlight w:val="lightGray"/>
          <w:lang w:eastAsia="en-GB"/>
        </w:rPr>
        <w:t>. Declaratia privind eligibilitatea TVA</w:t>
      </w:r>
      <w:r w:rsidR="00807D45" w:rsidRPr="00486013">
        <w:rPr>
          <w:rFonts w:ascii="Calibri" w:hAnsi="Calibri"/>
          <w:b/>
          <w:sz w:val="24"/>
          <w:szCs w:val="24"/>
          <w:highlight w:val="lightGray"/>
          <w:lang w:eastAsia="en-GB"/>
        </w:rPr>
        <w:t xml:space="preserve"> – Anexa 17</w:t>
      </w:r>
    </w:p>
    <w:p w14:paraId="1762DFCB" w14:textId="59A11A1B" w:rsidR="00162D3F" w:rsidRPr="00486013" w:rsidRDefault="00726166" w:rsidP="00162D3F">
      <w:p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highlight w:val="lightGray"/>
          <w:lang w:eastAsia="en-GB"/>
        </w:rPr>
        <w:t>1</w:t>
      </w:r>
      <w:r w:rsidR="00D8068C" w:rsidRPr="00486013">
        <w:rPr>
          <w:rFonts w:ascii="Calibri" w:hAnsi="Calibri"/>
          <w:b/>
          <w:bCs/>
          <w:sz w:val="24"/>
          <w:szCs w:val="24"/>
          <w:highlight w:val="lightGray"/>
          <w:lang w:eastAsia="en-GB"/>
        </w:rPr>
        <w:t>8</w:t>
      </w:r>
      <w:r w:rsidR="00A667B7" w:rsidRPr="00486013">
        <w:rPr>
          <w:rFonts w:ascii="Calibri" w:hAnsi="Calibri"/>
          <w:b/>
          <w:bCs/>
          <w:sz w:val="24"/>
          <w:szCs w:val="24"/>
          <w:highlight w:val="lightGray"/>
          <w:lang w:eastAsia="en-GB"/>
        </w:rPr>
        <w:t>. Bugetul proiectului – Anexa 14</w:t>
      </w:r>
      <w:r w:rsidR="00162D3F" w:rsidRPr="00486013">
        <w:rPr>
          <w:rFonts w:ascii="Calibri" w:hAnsi="Calibri"/>
          <w:b/>
          <w:bCs/>
          <w:sz w:val="24"/>
          <w:szCs w:val="24"/>
          <w:highlight w:val="lightGray"/>
          <w:lang w:eastAsia="en-GB"/>
        </w:rPr>
        <w:t>;</w:t>
      </w:r>
    </w:p>
    <w:p w14:paraId="3E6C58C2" w14:textId="23D0FD70" w:rsidR="00162D3F" w:rsidRPr="00486013" w:rsidRDefault="00D8068C" w:rsidP="00162D3F">
      <w:pPr>
        <w:autoSpaceDE w:val="0"/>
        <w:autoSpaceDN w:val="0"/>
        <w:adjustRightInd w:val="0"/>
        <w:spacing w:before="0" w:after="0"/>
        <w:jc w:val="both"/>
        <w:rPr>
          <w:rFonts w:ascii="Calibri" w:hAnsi="Calibri"/>
          <w:b/>
          <w:bCs/>
          <w:sz w:val="24"/>
          <w:szCs w:val="24"/>
          <w:highlight w:val="lightGray"/>
          <w:lang w:eastAsia="en-GB"/>
        </w:rPr>
      </w:pPr>
      <w:r w:rsidRPr="00486013">
        <w:rPr>
          <w:rFonts w:ascii="Calibri" w:hAnsi="Calibri"/>
          <w:b/>
          <w:bCs/>
          <w:sz w:val="24"/>
          <w:szCs w:val="24"/>
          <w:lang w:eastAsia="en-GB"/>
        </w:rPr>
        <w:t>19</w:t>
      </w:r>
      <w:r w:rsidR="00162D3F" w:rsidRPr="00486013">
        <w:rPr>
          <w:rFonts w:ascii="Calibri" w:hAnsi="Calibri"/>
          <w:b/>
          <w:bCs/>
          <w:sz w:val="24"/>
          <w:szCs w:val="24"/>
          <w:lang w:eastAsia="en-GB"/>
        </w:rPr>
        <w:t xml:space="preserve">. </w:t>
      </w:r>
      <w:r w:rsidR="00162D3F" w:rsidRPr="00486013">
        <w:rPr>
          <w:rFonts w:ascii="Calibri" w:eastAsia="Times New Roman" w:hAnsi="Calibri"/>
          <w:b/>
          <w:bCs/>
          <w:sz w:val="24"/>
          <w:szCs w:val="24"/>
          <w:highlight w:val="lightGray"/>
        </w:rPr>
        <w:t>Autoevaluarea privind segregarea la nivelul unitatii de invatamant</w:t>
      </w:r>
      <w:r w:rsidR="00162D3F" w:rsidRPr="00486013">
        <w:rPr>
          <w:rFonts w:ascii="Calibri" w:eastAsia="Times New Roman" w:hAnsi="Calibri"/>
          <w:b/>
          <w:bCs/>
          <w:sz w:val="24"/>
          <w:szCs w:val="24"/>
        </w:rPr>
        <w:t xml:space="preserve">, </w:t>
      </w:r>
      <w:r w:rsidR="00162D3F" w:rsidRPr="00486013">
        <w:rPr>
          <w:rFonts w:ascii="Calibri" w:eastAsia="Times New Roman" w:hAnsi="Calibri"/>
          <w:sz w:val="24"/>
          <w:szCs w:val="24"/>
        </w:rPr>
        <w:t>aceasta fiind însoțită de plan de acțiuni</w:t>
      </w:r>
      <w:r w:rsidR="00162D3F" w:rsidRPr="00486013">
        <w:rPr>
          <w:rFonts w:ascii="Calibri" w:eastAsia="Times New Roman" w:hAnsi="Calibri"/>
          <w:b/>
          <w:bCs/>
          <w:sz w:val="24"/>
          <w:szCs w:val="24"/>
        </w:rPr>
        <w:t xml:space="preserve"> </w:t>
      </w:r>
      <w:r w:rsidR="00162D3F" w:rsidRPr="00486013">
        <w:rPr>
          <w:rFonts w:ascii="Calibri" w:hAnsi="Calibri"/>
          <w:sz w:val="24"/>
          <w:szCs w:val="24"/>
        </w:rPr>
        <w:t>care să urmărească asigurarea incluziunii, promovarea egalității de șanse și îmbunătățirea accesului la învățământ a grupurilor subreprezentate.</w:t>
      </w:r>
    </w:p>
    <w:p w14:paraId="65D18F31" w14:textId="07383293" w:rsidR="001E3EFF" w:rsidRPr="00486013" w:rsidRDefault="00162D3F" w:rsidP="00181E8F">
      <w:p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highlight w:val="lightGray"/>
          <w:lang w:eastAsia="en-GB"/>
        </w:rPr>
        <w:t>2</w:t>
      </w:r>
      <w:r w:rsidR="00D8068C" w:rsidRPr="00486013">
        <w:rPr>
          <w:rFonts w:ascii="Calibri" w:hAnsi="Calibri"/>
          <w:b/>
          <w:bCs/>
          <w:sz w:val="24"/>
          <w:szCs w:val="24"/>
          <w:highlight w:val="lightGray"/>
          <w:lang w:eastAsia="en-GB"/>
        </w:rPr>
        <w:t>0</w:t>
      </w:r>
      <w:r w:rsidRPr="00486013">
        <w:rPr>
          <w:rFonts w:ascii="Calibri" w:hAnsi="Calibri"/>
          <w:b/>
          <w:bCs/>
          <w:sz w:val="24"/>
          <w:szCs w:val="24"/>
          <w:highlight w:val="lightGray"/>
          <w:lang w:eastAsia="en-GB"/>
        </w:rPr>
        <w:t xml:space="preserve">. </w:t>
      </w:r>
      <w:r w:rsidR="001E3EFF" w:rsidRPr="00486013">
        <w:rPr>
          <w:rFonts w:ascii="Calibri" w:hAnsi="Calibri"/>
          <w:b/>
          <w:bCs/>
          <w:sz w:val="24"/>
          <w:szCs w:val="24"/>
          <w:highlight w:val="lightGray"/>
          <w:lang w:eastAsia="en-GB"/>
        </w:rPr>
        <w:t>Orice alte documente relevante  necesare pentru a permite evaluarea criteriilor de selectie.</w:t>
      </w:r>
    </w:p>
    <w:bookmarkEnd w:id="154"/>
    <w:p w14:paraId="04279E88"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p>
    <w:p w14:paraId="7EF97209" w14:textId="535F815F" w:rsidR="00181E8F" w:rsidRPr="00486013" w:rsidRDefault="00933811" w:rsidP="00E07D7E">
      <w:pPr>
        <w:pStyle w:val="Heading2"/>
        <w:numPr>
          <w:ilvl w:val="1"/>
          <w:numId w:val="36"/>
        </w:numPr>
        <w:rPr>
          <w:rFonts w:ascii="Calibri" w:hAnsi="Calibri" w:cs="Calibri"/>
        </w:rPr>
      </w:pPr>
      <w:bookmarkStart w:id="155" w:name="_Toc154150888"/>
      <w:r w:rsidRPr="00486013">
        <w:rPr>
          <w:rFonts w:ascii="Calibri" w:hAnsi="Calibri" w:cs="Calibri"/>
        </w:rPr>
        <w:t>Aspecte administrative privind depunerea cererii de finanțare</w:t>
      </w:r>
      <w:bookmarkEnd w:id="155"/>
    </w:p>
    <w:p w14:paraId="0DC88D22" w14:textId="4C0590E0" w:rsidR="00AE2EB8" w:rsidRPr="00486013" w:rsidRDefault="00AE2EB8" w:rsidP="009C1C5C">
      <w:pPr>
        <w:spacing w:before="0" w:after="0"/>
        <w:jc w:val="both"/>
        <w:rPr>
          <w:rFonts w:ascii="Calibri" w:hAnsi="Calibri"/>
          <w:sz w:val="24"/>
          <w:szCs w:val="24"/>
        </w:rPr>
      </w:pPr>
      <w:r w:rsidRPr="00486013">
        <w:rPr>
          <w:rFonts w:ascii="Calibri" w:hAnsi="Calibri"/>
          <w:sz w:val="24"/>
          <w:szCs w:val="24"/>
        </w:rPr>
        <w:t xml:space="preserve">Cererea de finanțare depusă de solicitanți respectă modelul cadru aprobat prin Ordin al ministrului investițiilor și proiectelor europene, </w:t>
      </w:r>
      <w:r w:rsidR="00E078B1" w:rsidRPr="00486013">
        <w:rPr>
          <w:rFonts w:ascii="Calibri" w:hAnsi="Calibri"/>
          <w:sz w:val="24"/>
          <w:szCs w:val="24"/>
        </w:rPr>
        <w:t xml:space="preserve">nr. </w:t>
      </w:r>
      <w:r w:rsidRPr="00486013">
        <w:rPr>
          <w:rFonts w:ascii="Calibri" w:hAnsi="Calibri"/>
          <w:sz w:val="24"/>
          <w:szCs w:val="24"/>
        </w:rPr>
        <w:t xml:space="preserve">1777 din 03.05.2023. </w:t>
      </w:r>
    </w:p>
    <w:p w14:paraId="5360873F" w14:textId="3D6DF01D" w:rsidR="00E078B1" w:rsidRPr="00486013" w:rsidRDefault="00E078B1" w:rsidP="009C1C5C">
      <w:pPr>
        <w:spacing w:before="0" w:after="0"/>
        <w:jc w:val="both"/>
        <w:rPr>
          <w:rFonts w:ascii="Calibri" w:hAnsi="Calibri"/>
          <w:sz w:val="24"/>
          <w:szCs w:val="24"/>
        </w:rPr>
      </w:pPr>
      <w:r w:rsidRPr="00486013">
        <w:rPr>
          <w:rFonts w:ascii="Calibri" w:hAnsi="Calibr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486013" w:rsidRDefault="00181E8F" w:rsidP="00181E8F">
      <w:pPr>
        <w:spacing w:before="0" w:after="0"/>
        <w:jc w:val="both"/>
        <w:rPr>
          <w:rFonts w:ascii="Calibri" w:hAnsi="Calibri"/>
          <w:sz w:val="24"/>
          <w:szCs w:val="24"/>
        </w:rPr>
      </w:pPr>
    </w:p>
    <w:p w14:paraId="15E6E170" w14:textId="796CC36B" w:rsidR="00181E8F" w:rsidRPr="00486013" w:rsidRDefault="00933811" w:rsidP="00E07D7E">
      <w:pPr>
        <w:pStyle w:val="Heading2"/>
        <w:numPr>
          <w:ilvl w:val="1"/>
          <w:numId w:val="36"/>
        </w:numPr>
        <w:rPr>
          <w:rFonts w:ascii="Calibri" w:hAnsi="Calibri" w:cs="Calibri"/>
        </w:rPr>
      </w:pPr>
      <w:bookmarkStart w:id="156" w:name="_Toc99376173"/>
      <w:bookmarkStart w:id="157" w:name="_Toc154150889"/>
      <w:bookmarkEnd w:id="153"/>
      <w:r w:rsidRPr="00486013">
        <w:rPr>
          <w:rFonts w:ascii="Calibri" w:hAnsi="Calibri" w:cs="Calibri"/>
        </w:rPr>
        <w:t>Anexele şi d</w:t>
      </w:r>
      <w:r w:rsidR="00181E8F" w:rsidRPr="00486013">
        <w:rPr>
          <w:rFonts w:ascii="Calibri" w:hAnsi="Calibri" w:cs="Calibri"/>
        </w:rPr>
        <w:t>ocumente</w:t>
      </w:r>
      <w:r w:rsidRPr="00486013">
        <w:rPr>
          <w:rFonts w:ascii="Calibri" w:hAnsi="Calibri" w:cs="Calibri"/>
        </w:rPr>
        <w:t>le obligatorii</w:t>
      </w:r>
      <w:r w:rsidR="00181E8F" w:rsidRPr="00486013">
        <w:rPr>
          <w:rFonts w:ascii="Calibri" w:hAnsi="Calibri" w:cs="Calibri"/>
        </w:rPr>
        <w:t xml:space="preserve"> la momentul contractării</w:t>
      </w:r>
      <w:bookmarkEnd w:id="156"/>
      <w:bookmarkEnd w:id="157"/>
    </w:p>
    <w:p w14:paraId="55635257"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În etapa de contractare, solicitanții trebuie să facă dovada celor declarate prin declarația unică, respectiv să prezinte documentele suport prin care fac dovada îndeplinirii tuturor criteriilor de eligibilitate.</w:t>
      </w:r>
    </w:p>
    <w:p w14:paraId="5E5AA67A" w14:textId="77777777" w:rsidR="00181E8F" w:rsidRPr="00486013" w:rsidRDefault="00181E8F" w:rsidP="00181E8F">
      <w:pPr>
        <w:spacing w:before="0" w:after="0"/>
        <w:jc w:val="both"/>
        <w:rPr>
          <w:rFonts w:ascii="Calibri" w:hAnsi="Calibri"/>
          <w:sz w:val="24"/>
          <w:szCs w:val="24"/>
        </w:rPr>
      </w:pPr>
    </w:p>
    <w:p w14:paraId="56B16C1D" w14:textId="77777777" w:rsidR="00181E8F" w:rsidRPr="00486013" w:rsidRDefault="00181E8F" w:rsidP="00671651">
      <w:pPr>
        <w:spacing w:before="0" w:after="0"/>
        <w:jc w:val="both"/>
        <w:rPr>
          <w:rFonts w:ascii="Calibri" w:hAnsi="Calibri"/>
          <w:bCs/>
          <w:sz w:val="24"/>
          <w:szCs w:val="24"/>
        </w:rPr>
      </w:pPr>
      <w:r w:rsidRPr="00486013">
        <w:rPr>
          <w:rFonts w:ascii="Calibri" w:hAnsi="Calibri"/>
          <w:b/>
          <w:sz w:val="24"/>
          <w:szCs w:val="24"/>
        </w:rPr>
        <w:t xml:space="preserve">1.  Documentele statutare ale solicitantului. </w:t>
      </w:r>
      <w:r w:rsidRPr="00486013">
        <w:rPr>
          <w:rFonts w:ascii="Calibri" w:hAnsi="Calibri"/>
          <w:bCs/>
          <w:sz w:val="24"/>
          <w:szCs w:val="24"/>
        </w:rPr>
        <w:t>Vor fi prezentate, după caz:</w:t>
      </w:r>
    </w:p>
    <w:p w14:paraId="47D3CD87" w14:textId="77777777" w:rsidR="00A12D79" w:rsidRPr="00486013" w:rsidRDefault="00A12D79" w:rsidP="00E07D7E">
      <w:pPr>
        <w:numPr>
          <w:ilvl w:val="0"/>
          <w:numId w:val="12"/>
        </w:numPr>
        <w:spacing w:before="0" w:after="0"/>
        <w:jc w:val="both"/>
        <w:rPr>
          <w:rFonts w:ascii="Calibri" w:hAnsi="Calibri"/>
          <w:bCs/>
          <w:sz w:val="24"/>
          <w:szCs w:val="24"/>
        </w:rPr>
      </w:pPr>
      <w:r w:rsidRPr="00486013">
        <w:rPr>
          <w:rFonts w:ascii="Calibri" w:hAnsi="Calibri"/>
          <w:b/>
          <w:sz w:val="24"/>
          <w:szCs w:val="24"/>
        </w:rPr>
        <w:t>Pentru autorități și instituții publice locale</w:t>
      </w:r>
      <w:r w:rsidRPr="00486013">
        <w:rPr>
          <w:rFonts w:ascii="Calibri" w:hAnsi="Calibri"/>
          <w:bCs/>
          <w:sz w:val="24"/>
          <w:szCs w:val="24"/>
        </w:rPr>
        <w:t>, după caz:</w:t>
      </w:r>
    </w:p>
    <w:p w14:paraId="1C69CA58" w14:textId="77777777" w:rsidR="006F09D1" w:rsidRPr="00486013" w:rsidRDefault="006F09D1" w:rsidP="00E07D7E">
      <w:pPr>
        <w:numPr>
          <w:ilvl w:val="0"/>
          <w:numId w:val="55"/>
        </w:numPr>
        <w:spacing w:before="0" w:after="0"/>
        <w:jc w:val="both"/>
        <w:rPr>
          <w:rFonts w:asciiTheme="minorHAnsi" w:hAnsiTheme="minorHAnsi" w:cstheme="minorHAnsi"/>
          <w:sz w:val="24"/>
          <w:szCs w:val="24"/>
        </w:rPr>
      </w:pPr>
      <w:bookmarkStart w:id="158" w:name="_Hlk100062190"/>
      <w:r w:rsidRPr="00486013">
        <w:rPr>
          <w:rFonts w:asciiTheme="minorHAnsi" w:hAnsiTheme="minorHAnsi" w:cstheme="minorHAnsi"/>
          <w:bCs/>
          <w:sz w:val="24"/>
          <w:szCs w:val="24"/>
        </w:rPr>
        <w:lastRenderedPageBreak/>
        <w:t>Hotărârea judecătorească de validare a mandatului Primarului/Președintelui Consiliului</w:t>
      </w:r>
      <w:r w:rsidRPr="00486013">
        <w:rPr>
          <w:rFonts w:asciiTheme="minorHAnsi" w:hAnsiTheme="minorHAnsi" w:cstheme="minorHAnsi"/>
          <w:sz w:val="24"/>
          <w:szCs w:val="24"/>
        </w:rPr>
        <w:t xml:space="preserve"> Județean (sau orice alte documente din care să rezulte calitatea de reprezentant legal, pentru situații particulare);</w:t>
      </w:r>
    </w:p>
    <w:p w14:paraId="218455A2" w14:textId="77777777" w:rsidR="006F09D1" w:rsidRPr="00486013" w:rsidRDefault="006F09D1" w:rsidP="00E07D7E">
      <w:pPr>
        <w:numPr>
          <w:ilvl w:val="0"/>
          <w:numId w:val="55"/>
        </w:numPr>
        <w:spacing w:before="0" w:after="0"/>
        <w:jc w:val="both"/>
        <w:rPr>
          <w:rFonts w:asciiTheme="minorHAnsi" w:hAnsiTheme="minorHAnsi" w:cstheme="minorHAnsi"/>
          <w:sz w:val="24"/>
          <w:szCs w:val="24"/>
        </w:rPr>
      </w:pPr>
      <w:r w:rsidRPr="00486013">
        <w:rPr>
          <w:rFonts w:asciiTheme="minorHAnsi" w:hAnsiTheme="minorHAnsi" w:cstheme="minorHAnsi"/>
          <w:sz w:val="24"/>
          <w:szCs w:val="24"/>
        </w:rPr>
        <w:t>Ordinul prefectului privind constituirea Consilului Local/Judeţean;</w:t>
      </w:r>
    </w:p>
    <w:bookmarkEnd w:id="158"/>
    <w:p w14:paraId="6CD5DC26" w14:textId="77777777" w:rsidR="006F09D1" w:rsidRPr="00486013" w:rsidRDefault="006F09D1" w:rsidP="00E07D7E">
      <w:pPr>
        <w:numPr>
          <w:ilvl w:val="0"/>
          <w:numId w:val="55"/>
        </w:numPr>
        <w:spacing w:before="0" w:after="0"/>
        <w:jc w:val="both"/>
        <w:rPr>
          <w:rFonts w:asciiTheme="minorHAnsi" w:hAnsiTheme="minorHAnsi" w:cstheme="minorHAnsi"/>
          <w:sz w:val="24"/>
          <w:szCs w:val="24"/>
        </w:rPr>
      </w:pPr>
      <w:r w:rsidRPr="00486013">
        <w:rPr>
          <w:rFonts w:asciiTheme="minorHAnsi" w:hAnsiTheme="minorHAnsi" w:cstheme="minorHAnsi"/>
          <w:sz w:val="24"/>
          <w:szCs w:val="24"/>
        </w:rPr>
        <w:t>Hotărâre/decizie/alt act administrativ de numire a conducătorului instituției publice locale;</w:t>
      </w:r>
    </w:p>
    <w:p w14:paraId="636B95C3" w14:textId="77777777" w:rsidR="006F09D1" w:rsidRPr="00486013" w:rsidRDefault="006F09D1" w:rsidP="00E07D7E">
      <w:pPr>
        <w:numPr>
          <w:ilvl w:val="0"/>
          <w:numId w:val="55"/>
        </w:numPr>
        <w:spacing w:before="0" w:after="0"/>
        <w:contextualSpacing/>
        <w:jc w:val="both"/>
        <w:rPr>
          <w:rFonts w:asciiTheme="minorHAnsi" w:hAnsiTheme="minorHAnsi" w:cstheme="minorHAnsi"/>
          <w:sz w:val="24"/>
          <w:szCs w:val="24"/>
        </w:rPr>
      </w:pPr>
      <w:r w:rsidRPr="00486013">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315D52B3" w14:textId="77777777" w:rsidR="006F09D1" w:rsidRPr="00486013" w:rsidRDefault="006F09D1" w:rsidP="00E07D7E">
      <w:pPr>
        <w:numPr>
          <w:ilvl w:val="0"/>
          <w:numId w:val="55"/>
        </w:numPr>
        <w:spacing w:before="0" w:after="0"/>
        <w:jc w:val="both"/>
        <w:rPr>
          <w:rFonts w:asciiTheme="minorHAnsi" w:hAnsiTheme="minorHAnsi" w:cstheme="minorHAnsi"/>
          <w:sz w:val="24"/>
          <w:szCs w:val="24"/>
        </w:rPr>
      </w:pPr>
      <w:r w:rsidRPr="00486013">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0D21AE68" w14:textId="77777777" w:rsidR="00A12D79" w:rsidRPr="00486013" w:rsidRDefault="00A12D79" w:rsidP="005C490F">
      <w:pPr>
        <w:spacing w:before="0" w:after="0"/>
        <w:contextualSpacing/>
        <w:jc w:val="both"/>
        <w:rPr>
          <w:rFonts w:ascii="Calibri" w:hAnsi="Calibri"/>
          <w:sz w:val="24"/>
          <w:szCs w:val="24"/>
        </w:rPr>
      </w:pPr>
    </w:p>
    <w:p w14:paraId="22C636C6" w14:textId="5A925485" w:rsidR="00416923" w:rsidRPr="00486013" w:rsidRDefault="00416923" w:rsidP="00E07D7E">
      <w:pPr>
        <w:pStyle w:val="ListParagraph"/>
        <w:numPr>
          <w:ilvl w:val="0"/>
          <w:numId w:val="12"/>
        </w:numPr>
        <w:spacing w:before="0" w:after="0"/>
        <w:jc w:val="both"/>
        <w:rPr>
          <w:rFonts w:ascii="Calibri" w:hAnsi="Calibri"/>
          <w:sz w:val="24"/>
          <w:szCs w:val="24"/>
        </w:rPr>
      </w:pPr>
      <w:r w:rsidRPr="00486013">
        <w:rPr>
          <w:rFonts w:ascii="Calibri" w:hAnsi="Calibri"/>
          <w:b/>
          <w:bCs/>
          <w:sz w:val="24"/>
          <w:szCs w:val="24"/>
        </w:rPr>
        <w:t>Pentru Asociațiile de Dezvoltare Intercomunitară</w:t>
      </w:r>
      <w:r w:rsidRPr="00486013">
        <w:rPr>
          <w:rFonts w:ascii="Calibri" w:hAnsi="Calibri"/>
          <w:sz w:val="24"/>
          <w:szCs w:val="24"/>
        </w:rPr>
        <w:t xml:space="preserve"> înființate conform prevederilor legale </w:t>
      </w:r>
    </w:p>
    <w:p w14:paraId="292FFBFC" w14:textId="7D63B117" w:rsidR="00416923" w:rsidRPr="00486013" w:rsidRDefault="00416923" w:rsidP="00E07D7E">
      <w:pPr>
        <w:pStyle w:val="ListParagraph"/>
        <w:numPr>
          <w:ilvl w:val="0"/>
          <w:numId w:val="3"/>
        </w:numPr>
        <w:spacing w:before="0" w:after="0"/>
        <w:ind w:left="426" w:hanging="283"/>
        <w:jc w:val="both"/>
        <w:rPr>
          <w:rFonts w:ascii="Calibri" w:hAnsi="Calibri"/>
          <w:sz w:val="24"/>
          <w:szCs w:val="24"/>
        </w:rPr>
      </w:pPr>
      <w:r w:rsidRPr="00486013">
        <w:rPr>
          <w:rFonts w:ascii="Calibri" w:hAnsi="Calibri"/>
          <w:sz w:val="24"/>
          <w:szCs w:val="24"/>
        </w:rPr>
        <w:t>Documentele statutare ale solicitantului, Actul constitutiv, în copie, împreună cu toate modificările, unde este cazul; Statutul asociaţiei, în copie, împreună cu toate modificările, unde este cazul, şi Dovada dobândirii personalităţii juridice a asociaţiei - certificatul de înscriere în Registrul asociaţiilor şi fundaţiilor, respectiv hotărârea judecătorească privind constituirea ADI.</w:t>
      </w:r>
    </w:p>
    <w:p w14:paraId="622B42F9" w14:textId="1C86B26D" w:rsidR="00796C48" w:rsidRPr="00486013" w:rsidRDefault="00796C48" w:rsidP="00796C48">
      <w:pPr>
        <w:spacing w:before="0" w:after="0"/>
        <w:contextualSpacing/>
        <w:jc w:val="both"/>
        <w:rPr>
          <w:rFonts w:ascii="Calibri" w:hAnsi="Calibri"/>
          <w:sz w:val="24"/>
          <w:szCs w:val="24"/>
        </w:rPr>
      </w:pPr>
    </w:p>
    <w:p w14:paraId="6A0F26B5" w14:textId="77777777" w:rsidR="00796C48" w:rsidRPr="00486013" w:rsidRDefault="00796C48" w:rsidP="00796C48">
      <w:pPr>
        <w:spacing w:before="0" w:after="0"/>
        <w:jc w:val="both"/>
        <w:rPr>
          <w:rFonts w:ascii="Calibri" w:hAnsi="Calibri"/>
          <w:sz w:val="24"/>
          <w:szCs w:val="24"/>
        </w:rPr>
      </w:pPr>
      <w:r w:rsidRPr="00486013">
        <w:rPr>
          <w:rFonts w:ascii="Calibri" w:hAnsi="Calibri"/>
          <w:sz w:val="24"/>
          <w:szCs w:val="24"/>
        </w:rPr>
        <w:t>În cazul în care ocupantul nu coincide cu solicitantul, sunt prezentate:</w:t>
      </w:r>
    </w:p>
    <w:p w14:paraId="624CECC1" w14:textId="376F017C" w:rsidR="00796C48" w:rsidRPr="00486013" w:rsidRDefault="00796C48" w:rsidP="00796C48">
      <w:pPr>
        <w:pStyle w:val="ListParagraph"/>
        <w:numPr>
          <w:ilvl w:val="0"/>
          <w:numId w:val="2"/>
        </w:numPr>
        <w:spacing w:before="0" w:after="0"/>
        <w:ind w:left="426"/>
        <w:jc w:val="both"/>
        <w:rPr>
          <w:rFonts w:ascii="Calibri" w:hAnsi="Calibri"/>
          <w:sz w:val="24"/>
          <w:szCs w:val="24"/>
        </w:rPr>
      </w:pPr>
      <w:r w:rsidRPr="00486013">
        <w:rPr>
          <w:rFonts w:ascii="Calibri" w:hAnsi="Calibri"/>
          <w:sz w:val="24"/>
          <w:szCs w:val="24"/>
        </w:rPr>
        <w:t xml:space="preserve">documente din care reiese că ocupantul/ții se încadrează în categoria entităților descrise la secțiunea </w:t>
      </w:r>
      <w:r w:rsidR="00253819" w:rsidRPr="00486013">
        <w:rPr>
          <w:rFonts w:ascii="Calibri" w:hAnsi="Calibri"/>
          <w:sz w:val="24"/>
          <w:szCs w:val="24"/>
        </w:rPr>
        <w:t>5.1.2</w:t>
      </w:r>
      <w:r w:rsidRPr="00486013">
        <w:rPr>
          <w:rFonts w:ascii="Calibri" w:hAnsi="Calibri"/>
          <w:sz w:val="24"/>
          <w:szCs w:val="24"/>
        </w:rPr>
        <w:t xml:space="preserve"> (ex. acte de înființare, actul privind organizarea și funcționarea); </w:t>
      </w:r>
    </w:p>
    <w:p w14:paraId="3C23A3BF" w14:textId="53115C08" w:rsidR="00796C48" w:rsidRPr="00486013" w:rsidRDefault="00796C48" w:rsidP="00796C48">
      <w:pPr>
        <w:pStyle w:val="ListParagraph"/>
        <w:numPr>
          <w:ilvl w:val="0"/>
          <w:numId w:val="2"/>
        </w:numPr>
        <w:spacing w:before="0" w:after="0"/>
        <w:ind w:left="426"/>
        <w:jc w:val="both"/>
        <w:rPr>
          <w:rFonts w:ascii="Calibri" w:hAnsi="Calibri"/>
          <w:sz w:val="24"/>
          <w:szCs w:val="24"/>
        </w:rPr>
      </w:pPr>
      <w:r w:rsidRPr="00486013">
        <w:rPr>
          <w:rFonts w:ascii="Calibri" w:hAnsi="Calibri"/>
          <w:sz w:val="24"/>
          <w:szCs w:val="24"/>
        </w:rPr>
        <w:t xml:space="preserve">în cazul ocupanților de tipul unităților de învățământ preuniversitar de stat, documentul relevant este considerat </w:t>
      </w:r>
      <w:r w:rsidRPr="00486013">
        <w:rPr>
          <w:rFonts w:ascii="Calibri" w:hAnsi="Calibri"/>
          <w:i/>
          <w:sz w:val="24"/>
          <w:szCs w:val="24"/>
        </w:rPr>
        <w:t>Hotărârea de aprobare a documentaţiei tehnico- economice (faza SF/DALI sau PT) şi a indicatorilor tehnico-economici</w:t>
      </w:r>
      <w:r w:rsidRPr="00486013">
        <w:rPr>
          <w:rFonts w:ascii="Calibri" w:hAnsi="Calibri"/>
          <w:sz w:val="24"/>
          <w:szCs w:val="24"/>
        </w:rPr>
        <w:t>, depusă în cadrul proiectului;</w:t>
      </w:r>
    </w:p>
    <w:p w14:paraId="3E4DA4FD" w14:textId="77777777" w:rsidR="00796C48" w:rsidRPr="00486013" w:rsidRDefault="00796C48" w:rsidP="00796C48">
      <w:pPr>
        <w:pStyle w:val="ListParagraph"/>
        <w:numPr>
          <w:ilvl w:val="0"/>
          <w:numId w:val="2"/>
        </w:numPr>
        <w:spacing w:before="0" w:after="0"/>
        <w:ind w:left="426"/>
        <w:jc w:val="both"/>
        <w:rPr>
          <w:rFonts w:ascii="Calibri" w:hAnsi="Calibri"/>
          <w:sz w:val="24"/>
          <w:szCs w:val="24"/>
        </w:rPr>
      </w:pPr>
      <w:r w:rsidRPr="00486013">
        <w:rPr>
          <w:rFonts w:ascii="Calibri" w:hAnsi="Calibri"/>
          <w:sz w:val="24"/>
          <w:szCs w:val="24"/>
        </w:rPr>
        <w:t>dacă din documentele menționate mai sus nu reiese că ocupantul își desfășoară activitatea în clădirea/clădirile care face/fac obiectul proiectului): alte documente din care să reiasă îndeplinirea criteriului.</w:t>
      </w:r>
    </w:p>
    <w:p w14:paraId="7677B95D" w14:textId="77777777" w:rsidR="00796C48" w:rsidRPr="00486013" w:rsidRDefault="00796C48" w:rsidP="00796C48">
      <w:pPr>
        <w:spacing w:before="0" w:after="0"/>
        <w:contextualSpacing/>
        <w:jc w:val="both"/>
        <w:rPr>
          <w:rFonts w:ascii="Calibri" w:hAnsi="Calibri"/>
          <w:sz w:val="24"/>
          <w:szCs w:val="24"/>
        </w:rPr>
      </w:pPr>
    </w:p>
    <w:p w14:paraId="1E691618" w14:textId="77777777" w:rsidR="00D44DD6" w:rsidRPr="00486013" w:rsidRDefault="00D44DD6" w:rsidP="00D44DD6">
      <w:pPr>
        <w:pStyle w:val="ListParagraph"/>
        <w:spacing w:before="0" w:after="0"/>
        <w:ind w:left="0"/>
        <w:jc w:val="both"/>
        <w:rPr>
          <w:rFonts w:ascii="Calibri" w:hAnsi="Calibri"/>
          <w:b/>
          <w:bCs/>
          <w:sz w:val="24"/>
          <w:szCs w:val="24"/>
        </w:rPr>
      </w:pPr>
      <w:r w:rsidRPr="00486013">
        <w:rPr>
          <w:rFonts w:ascii="Calibri" w:hAnsi="Calibri"/>
          <w:sz w:val="24"/>
          <w:szCs w:val="24"/>
        </w:rPr>
        <w:t xml:space="preserve">2. </w:t>
      </w:r>
      <w:r w:rsidRPr="00486013">
        <w:rPr>
          <w:rFonts w:ascii="Calibri" w:hAnsi="Calibri"/>
          <w:b/>
          <w:bCs/>
          <w:sz w:val="24"/>
          <w:szCs w:val="24"/>
        </w:rPr>
        <w:t xml:space="preserve">Acordul privind implementarea în parteneriat a proiectului, dacă este cazul, inclusiv Hotărârile de aprobare a acestuia </w:t>
      </w:r>
    </w:p>
    <w:p w14:paraId="4081641F" w14:textId="77777777" w:rsidR="00D44DD6" w:rsidRPr="00486013" w:rsidRDefault="00D44DD6" w:rsidP="00D44DD6">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3EEAC517" w14:textId="77777777" w:rsidR="00D44DD6" w:rsidRPr="00486013" w:rsidRDefault="00D44DD6" w:rsidP="00D44DD6">
      <w:pPr>
        <w:spacing w:before="0" w:after="0"/>
        <w:contextualSpacing/>
        <w:jc w:val="both"/>
        <w:rPr>
          <w:rFonts w:ascii="Calibri" w:hAnsi="Calibri"/>
          <w:sz w:val="24"/>
          <w:szCs w:val="24"/>
          <w:lang w:eastAsia="en-GB"/>
        </w:rPr>
      </w:pPr>
      <w:r w:rsidRPr="00486013">
        <w:rPr>
          <w:rFonts w:ascii="Calibri" w:hAnsi="Calibri"/>
          <w:sz w:val="24"/>
          <w:szCs w:val="24"/>
          <w:lang w:eastAsia="en-GB"/>
        </w:rPr>
        <w:t>Totodată, se vor anexa hotărârile/deciziile/ordinele de aprobare a acordului de parteneriat.</w:t>
      </w:r>
    </w:p>
    <w:p w14:paraId="557182A3" w14:textId="0B142200" w:rsidR="00A12D79" w:rsidRPr="00486013" w:rsidRDefault="00D44DD6" w:rsidP="00A12D79">
      <w:pPr>
        <w:spacing w:before="0" w:after="0"/>
        <w:contextualSpacing/>
        <w:jc w:val="both"/>
        <w:rPr>
          <w:rFonts w:ascii="Calibri" w:hAnsi="Calibri"/>
          <w:sz w:val="24"/>
          <w:szCs w:val="24"/>
        </w:rPr>
      </w:pPr>
      <w:r w:rsidRPr="00486013">
        <w:rPr>
          <w:rFonts w:ascii="Calibri" w:hAnsi="Calibri"/>
          <w:sz w:val="24"/>
          <w:szCs w:val="24"/>
        </w:rPr>
        <w:t xml:space="preserve"> </w:t>
      </w:r>
    </w:p>
    <w:p w14:paraId="4C81141C" w14:textId="188E6777" w:rsidR="00181E8F" w:rsidRPr="00486013" w:rsidRDefault="008C243A" w:rsidP="008C243A">
      <w:pPr>
        <w:pStyle w:val="5Normal"/>
        <w:tabs>
          <w:tab w:val="clear" w:pos="567"/>
        </w:tabs>
        <w:rPr>
          <w:rFonts w:ascii="Calibri" w:hAnsi="Calibri"/>
          <w:sz w:val="24"/>
          <w:lang w:eastAsia="en-GB"/>
        </w:rPr>
      </w:pPr>
      <w:r w:rsidRPr="00486013">
        <w:rPr>
          <w:rFonts w:ascii="Calibri" w:hAnsi="Calibri"/>
          <w:sz w:val="24"/>
          <w:lang w:eastAsia="en-GB"/>
        </w:rPr>
        <w:lastRenderedPageBreak/>
        <w:t>3.</w:t>
      </w:r>
      <w:r w:rsidR="00A12D79" w:rsidRPr="00486013">
        <w:rPr>
          <w:rFonts w:ascii="Calibri" w:hAnsi="Calibri"/>
          <w:sz w:val="24"/>
          <w:lang w:eastAsia="en-GB"/>
        </w:rPr>
        <w:t xml:space="preserve"> </w:t>
      </w:r>
      <w:r w:rsidR="00181E8F" w:rsidRPr="00486013">
        <w:rPr>
          <w:rFonts w:ascii="Calibri" w:hAnsi="Calibri"/>
          <w:sz w:val="24"/>
          <w:lang w:eastAsia="en-GB"/>
        </w:rPr>
        <w:t>(</w:t>
      </w:r>
      <w:r w:rsidR="00181E8F" w:rsidRPr="00486013">
        <w:rPr>
          <w:rFonts w:ascii="Calibri" w:hAnsi="Calibri"/>
          <w:b/>
          <w:bCs/>
          <w:sz w:val="24"/>
          <w:lang w:eastAsia="en-GB"/>
        </w:rPr>
        <w:t xml:space="preserve">dacă e cazul) Hotărârea/Decizia de aprobare a proiectului și a cheltuielilor legate de proiect </w:t>
      </w:r>
      <w:r w:rsidR="00671651" w:rsidRPr="00486013">
        <w:rPr>
          <w:rFonts w:ascii="Calibri" w:hAnsi="Calibri"/>
          <w:b/>
          <w:bCs/>
          <w:sz w:val="24"/>
          <w:lang w:eastAsia="en-GB"/>
        </w:rPr>
        <w:t xml:space="preserve"> </w:t>
      </w:r>
      <w:r w:rsidR="00181E8F" w:rsidRPr="00486013">
        <w:rPr>
          <w:rFonts w:ascii="Calibri" w:hAnsi="Calibri"/>
          <w:sz w:val="24"/>
          <w:lang w:eastAsia="en-GB"/>
        </w:rPr>
        <w:t xml:space="preserve">(se va vedea Model </w:t>
      </w:r>
      <w:r w:rsidR="00EC553F" w:rsidRPr="00486013">
        <w:rPr>
          <w:rFonts w:ascii="Calibri" w:hAnsi="Calibri"/>
          <w:sz w:val="24"/>
          <w:lang w:eastAsia="en-GB"/>
        </w:rPr>
        <w:t>C</w:t>
      </w:r>
      <w:r w:rsidR="00181E8F" w:rsidRPr="00486013">
        <w:rPr>
          <w:rFonts w:ascii="Calibri" w:hAnsi="Calibri"/>
          <w:sz w:val="24"/>
          <w:lang w:eastAsia="en-GB"/>
        </w:rPr>
        <w:t xml:space="preserve"> - </w:t>
      </w:r>
      <w:r w:rsidR="00181E8F" w:rsidRPr="00486013">
        <w:rPr>
          <w:rFonts w:ascii="Calibri" w:hAnsi="Calibri"/>
          <w:i/>
          <w:iCs/>
          <w:sz w:val="24"/>
          <w:lang w:eastAsia="en-GB"/>
        </w:rPr>
        <w:t>Model orientativ de hotărâre de aprobare a proiectului, anexat ghidului solicitantului</w:t>
      </w:r>
      <w:r w:rsidR="00181E8F" w:rsidRPr="00486013">
        <w:rPr>
          <w:rFonts w:ascii="Calibri" w:hAnsi="Calibri"/>
          <w:sz w:val="24"/>
          <w:lang w:eastAsia="en-GB"/>
        </w:rPr>
        <w:t>)</w:t>
      </w:r>
    </w:p>
    <w:p w14:paraId="0E974F74" w14:textId="5AE20FD8" w:rsidR="003A217B" w:rsidRPr="00486013" w:rsidRDefault="003A217B" w:rsidP="008C243A">
      <w:pPr>
        <w:pStyle w:val="5Normal"/>
        <w:tabs>
          <w:tab w:val="clear" w:pos="567"/>
        </w:tabs>
        <w:rPr>
          <w:rFonts w:ascii="Calibri" w:hAnsi="Calibri"/>
          <w:sz w:val="24"/>
          <w:lang w:eastAsia="en-GB"/>
        </w:rPr>
      </w:pPr>
      <w:r w:rsidRPr="00486013">
        <w:rPr>
          <w:rFonts w:ascii="Calibri" w:hAnsi="Calibri"/>
          <w:spacing w:val="0"/>
          <w:sz w:val="24"/>
          <w:lang w:eastAsia="en-GB"/>
        </w:rPr>
        <w:t xml:space="preserve">În cazul proiectelor implementate în parteneriat, toți membrii parteneriatului vor depune această hotărâre (se va vedea Model C - </w:t>
      </w:r>
      <w:r w:rsidRPr="00486013">
        <w:rPr>
          <w:rFonts w:ascii="Calibri" w:hAnsi="Calibri"/>
          <w:i/>
          <w:iCs/>
          <w:spacing w:val="0"/>
          <w:sz w:val="24"/>
          <w:lang w:eastAsia="en-GB"/>
        </w:rPr>
        <w:t>Model orientativ de hotărâre de aprobare a proiectului, anexat ghidului solicitantului</w:t>
      </w:r>
      <w:r w:rsidRPr="00486013">
        <w:rPr>
          <w:rFonts w:ascii="Calibri" w:hAnsi="Calibri"/>
          <w:spacing w:val="0"/>
          <w:sz w:val="24"/>
          <w:lang w:eastAsia="en-GB"/>
        </w:rPr>
        <w:t>)</w:t>
      </w:r>
    </w:p>
    <w:p w14:paraId="771EEAB1" w14:textId="77777777" w:rsidR="00796C48" w:rsidRPr="00486013" w:rsidRDefault="00796C48" w:rsidP="00796C48">
      <w:pPr>
        <w:autoSpaceDE w:val="0"/>
        <w:autoSpaceDN w:val="0"/>
        <w:adjustRightInd w:val="0"/>
        <w:spacing w:before="0" w:after="0"/>
        <w:jc w:val="both"/>
        <w:rPr>
          <w:rFonts w:ascii="Calibri" w:hAnsi="Calibri"/>
          <w:sz w:val="24"/>
          <w:szCs w:val="24"/>
          <w:lang w:eastAsia="en-GB"/>
        </w:rPr>
      </w:pPr>
    </w:p>
    <w:p w14:paraId="5A087105" w14:textId="5811C4C7" w:rsidR="001C02C9" w:rsidRPr="00486013" w:rsidRDefault="003B7EFA" w:rsidP="00D92B82">
      <w:pPr>
        <w:pStyle w:val="ListParagraph"/>
        <w:spacing w:before="0" w:after="0"/>
        <w:ind w:left="0"/>
        <w:jc w:val="both"/>
        <w:rPr>
          <w:rFonts w:ascii="Calibri" w:hAnsi="Calibri"/>
          <w:b/>
          <w:bCs/>
          <w:sz w:val="24"/>
          <w:szCs w:val="24"/>
        </w:rPr>
      </w:pPr>
      <w:r w:rsidRPr="00486013">
        <w:rPr>
          <w:rFonts w:ascii="Calibri" w:eastAsia="Times New Roman" w:hAnsi="Calibri"/>
          <w:sz w:val="24"/>
          <w:szCs w:val="24"/>
        </w:rPr>
        <w:t>4</w:t>
      </w:r>
      <w:r w:rsidR="001C02C9" w:rsidRPr="00486013">
        <w:rPr>
          <w:rFonts w:ascii="Calibri" w:eastAsia="Times New Roman" w:hAnsi="Calibri"/>
          <w:sz w:val="24"/>
          <w:szCs w:val="24"/>
        </w:rPr>
        <w:t xml:space="preserve">. </w:t>
      </w:r>
      <w:r w:rsidR="001C02C9" w:rsidRPr="00486013">
        <w:rPr>
          <w:rFonts w:ascii="Calibri" w:hAnsi="Calibri"/>
          <w:b/>
          <w:bCs/>
          <w:sz w:val="24"/>
          <w:szCs w:val="24"/>
        </w:rPr>
        <w:t>Documente de proprietate</w:t>
      </w:r>
    </w:p>
    <w:p w14:paraId="10E4C455" w14:textId="77777777" w:rsidR="001C02C9" w:rsidRPr="00486013" w:rsidRDefault="001C02C9" w:rsidP="001C02C9">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Pentru dovedirea dreptului de proprietate/administrare asupra imobilelor, existent la momentul depunerii cererii de finanțare, se vor anexa următoarele documente</w:t>
      </w:r>
      <w:r w:rsidRPr="00486013">
        <w:rPr>
          <w:rFonts w:ascii="Calibri" w:hAnsi="Calibri"/>
          <w:b/>
          <w:bCs/>
          <w:i/>
          <w:iCs/>
          <w:sz w:val="24"/>
          <w:szCs w:val="24"/>
          <w:lang w:eastAsia="en-GB"/>
        </w:rPr>
        <w:t xml:space="preserve">: </w:t>
      </w:r>
    </w:p>
    <w:p w14:paraId="334C997E" w14:textId="77777777" w:rsidR="001C02C9" w:rsidRPr="00486013"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486013">
        <w:rPr>
          <w:rFonts w:ascii="Calibri" w:hAnsi="Calibri"/>
          <w:i/>
          <w:iCs/>
          <w:sz w:val="24"/>
          <w:szCs w:val="24"/>
          <w:lang w:eastAsia="en-GB"/>
        </w:rPr>
        <w:t>Extras de carte funciară</w:t>
      </w:r>
      <w:r w:rsidRPr="00486013">
        <w:rPr>
          <w:rFonts w:ascii="Calibri" w:hAnsi="Calibri"/>
          <w:sz w:val="24"/>
          <w:szCs w:val="24"/>
          <w:lang w:eastAsia="en-GB"/>
        </w:rPr>
        <w:t xml:space="preserve"> din care să rezulte întabularea imobilului şi absența sarcinilor incompatibile cu investiția. </w:t>
      </w:r>
    </w:p>
    <w:p w14:paraId="1CA93B7C" w14:textId="647F0FD3" w:rsidR="001C02C9" w:rsidRPr="00486013" w:rsidRDefault="001C02C9" w:rsidP="001C02C9">
      <w:pPr>
        <w:autoSpaceDE w:val="0"/>
        <w:autoSpaceDN w:val="0"/>
        <w:adjustRightInd w:val="0"/>
        <w:spacing w:before="0" w:after="0"/>
        <w:ind w:left="709"/>
        <w:jc w:val="both"/>
        <w:rPr>
          <w:rFonts w:ascii="Calibri" w:hAnsi="Calibri"/>
          <w:sz w:val="24"/>
          <w:szCs w:val="24"/>
          <w:lang w:eastAsia="en-GB"/>
        </w:rPr>
      </w:pPr>
      <w:r w:rsidRPr="00486013">
        <w:rPr>
          <w:rFonts w:ascii="Calibri" w:hAnsi="Calibri"/>
          <w:sz w:val="24"/>
          <w:szCs w:val="24"/>
          <w:lang w:eastAsia="en-GB"/>
        </w:rPr>
        <w:t xml:space="preserve">Nu se acceptă înscrierea provizorie a dreptului de administrare. </w:t>
      </w:r>
    </w:p>
    <w:p w14:paraId="235BCD2E" w14:textId="003F9526" w:rsidR="001C02C9" w:rsidRPr="00486013"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486013">
        <w:rPr>
          <w:rFonts w:ascii="Calibri" w:hAnsi="Calibri"/>
          <w:i/>
          <w:iCs/>
          <w:sz w:val="24"/>
          <w:szCs w:val="24"/>
          <w:lang w:eastAsia="en-GB"/>
        </w:rPr>
        <w:t xml:space="preserve">Plan de amplasament vizat de </w:t>
      </w:r>
      <w:r w:rsidRPr="00486013">
        <w:rPr>
          <w:rFonts w:ascii="Calibri" w:hAnsi="Calibri"/>
          <w:sz w:val="24"/>
          <w:szCs w:val="24"/>
          <w:lang w:eastAsia="en-GB"/>
        </w:rPr>
        <w:t xml:space="preserve">OCPI pentru imobilele pe care se propune a se realiza investiția în cadrul proiectului, plan în care să fie evidențiate inclusiv numerele cadastrale; </w:t>
      </w:r>
    </w:p>
    <w:p w14:paraId="5FECA99D" w14:textId="77777777" w:rsidR="00796C48" w:rsidRPr="00486013" w:rsidRDefault="001C02C9"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486013">
        <w:rPr>
          <w:rFonts w:ascii="Calibri" w:hAnsi="Calibri"/>
          <w:i/>
          <w:iCs/>
          <w:sz w:val="24"/>
          <w:szCs w:val="24"/>
          <w:lang w:eastAsia="en-GB"/>
        </w:rPr>
        <w:t>Tabelul centralizator asupra numerelor cadastrale</w:t>
      </w:r>
      <w:r w:rsidRPr="00486013">
        <w:rPr>
          <w:rFonts w:ascii="Calibri" w:hAnsi="Calibri"/>
          <w:sz w:val="24"/>
          <w:szCs w:val="24"/>
          <w:lang w:eastAsia="en-GB"/>
        </w:rPr>
        <w:t>, obiectivel</w:t>
      </w:r>
      <w:r w:rsidR="00BB651A" w:rsidRPr="00486013">
        <w:rPr>
          <w:rFonts w:ascii="Calibri" w:hAnsi="Calibri"/>
          <w:sz w:val="24"/>
          <w:szCs w:val="24"/>
          <w:lang w:eastAsia="en-GB"/>
        </w:rPr>
        <w:t>or</w:t>
      </w:r>
      <w:r w:rsidRPr="00486013">
        <w:rPr>
          <w:rFonts w:ascii="Calibri" w:hAnsi="Calibri"/>
          <w:sz w:val="24"/>
          <w:szCs w:val="24"/>
          <w:lang w:eastAsia="en-GB"/>
        </w:rPr>
        <w:t xml:space="preserve"> de investiție asupra cărora se realizează </w:t>
      </w:r>
      <w:r w:rsidR="00BB651A" w:rsidRPr="00486013">
        <w:rPr>
          <w:rFonts w:ascii="Calibri" w:hAnsi="Calibri"/>
          <w:sz w:val="24"/>
          <w:szCs w:val="24"/>
          <w:lang w:eastAsia="en-GB"/>
        </w:rPr>
        <w:t>interventiile propuse</w:t>
      </w:r>
      <w:r w:rsidRPr="00486013">
        <w:rPr>
          <w:rFonts w:ascii="Calibri" w:hAnsi="Calibri"/>
          <w:sz w:val="24"/>
          <w:szCs w:val="24"/>
          <w:lang w:eastAsia="en-GB"/>
        </w:rPr>
        <w:t xml:space="preserve">, precum și suprafețele aferente – conform modelului anexat Ghidului solicitantului, model </w:t>
      </w:r>
      <w:r w:rsidR="000C0430" w:rsidRPr="00486013">
        <w:rPr>
          <w:rFonts w:ascii="Calibri" w:hAnsi="Calibri"/>
          <w:sz w:val="24"/>
          <w:szCs w:val="24"/>
          <w:lang w:eastAsia="en-GB"/>
        </w:rPr>
        <w:t>B</w:t>
      </w:r>
      <w:r w:rsidRPr="00486013">
        <w:rPr>
          <w:rFonts w:ascii="Calibri" w:hAnsi="Calibri"/>
          <w:sz w:val="24"/>
          <w:szCs w:val="24"/>
          <w:lang w:eastAsia="en-GB"/>
        </w:rPr>
        <w:t xml:space="preserve"> la prezentul ghid;</w:t>
      </w:r>
    </w:p>
    <w:p w14:paraId="3129199D" w14:textId="0FAC4C02" w:rsidR="00796C48" w:rsidRPr="00486013" w:rsidRDefault="00796C48"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486013">
        <w:rPr>
          <w:rFonts w:ascii="Calibri" w:hAnsi="Calibri"/>
          <w:i/>
          <w:iCs/>
          <w:sz w:val="24"/>
          <w:szCs w:val="24"/>
          <w:lang w:eastAsia="en-GB"/>
        </w:rPr>
        <w:t>Actul prin care se conferă dreptul real solicitat de ghid</w:t>
      </w:r>
      <w:r w:rsidRPr="00486013">
        <w:rPr>
          <w:rFonts w:ascii="Calibri" w:hAnsi="Calibri"/>
          <w:sz w:val="24"/>
          <w:szCs w:val="24"/>
          <w:lang w:eastAsia="en-GB"/>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10BD0" w14:textId="77777777" w:rsidR="001C02C9" w:rsidRPr="00486013" w:rsidRDefault="001C02C9" w:rsidP="001C02C9">
      <w:pPr>
        <w:autoSpaceDE w:val="0"/>
        <w:autoSpaceDN w:val="0"/>
        <w:adjustRightInd w:val="0"/>
        <w:spacing w:before="0" w:after="0"/>
        <w:ind w:left="709"/>
        <w:jc w:val="both"/>
        <w:rPr>
          <w:rFonts w:ascii="Calibri" w:hAnsi="Calibri"/>
          <w:sz w:val="24"/>
          <w:szCs w:val="24"/>
          <w:lang w:eastAsia="en-GB"/>
        </w:rPr>
      </w:pPr>
    </w:p>
    <w:p w14:paraId="245F2EBD" w14:textId="77777777" w:rsidR="001C02C9" w:rsidRPr="00486013" w:rsidRDefault="001C02C9" w:rsidP="001C02C9">
      <w:p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lang w:eastAsia="en-GB"/>
        </w:rPr>
        <w:t>Toate documentele mentionate anterior trebuie:</w:t>
      </w:r>
    </w:p>
    <w:p w14:paraId="7290CC05" w14:textId="77777777" w:rsidR="001C02C9" w:rsidRPr="00486013"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lang w:eastAsia="en-GB"/>
        </w:rPr>
        <w:t>să fie atotcuprinzătoare pentru datele menționate în cadrul documentației tehnico-economice cu privire la localizarea/poziționarea/suprafața investiției;</w:t>
      </w:r>
    </w:p>
    <w:p w14:paraId="37EFC0F8" w14:textId="77777777" w:rsidR="001C02C9" w:rsidRPr="00486013"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03CACC54" w14:textId="77777777" w:rsidR="001C02C9" w:rsidRPr="00486013"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486013">
        <w:rPr>
          <w:rFonts w:ascii="Calibri" w:hAnsi="Calibri"/>
          <w:b/>
          <w:bCs/>
          <w:sz w:val="24"/>
          <w:szCs w:val="24"/>
          <w:lang w:eastAsia="en-GB"/>
        </w:rPr>
        <w:t>să acopere inclusiv perioada de durabilitate a contractului de finanțare.</w:t>
      </w:r>
    </w:p>
    <w:p w14:paraId="160D6B04" w14:textId="77777777" w:rsidR="001C02C9" w:rsidRPr="00486013" w:rsidRDefault="001C02C9" w:rsidP="001C02C9">
      <w:pPr>
        <w:autoSpaceDE w:val="0"/>
        <w:autoSpaceDN w:val="0"/>
        <w:adjustRightInd w:val="0"/>
        <w:spacing w:before="0" w:after="0"/>
        <w:ind w:left="709"/>
        <w:jc w:val="both"/>
        <w:rPr>
          <w:rFonts w:ascii="Calibri" w:hAnsi="Calibri"/>
          <w:sz w:val="24"/>
          <w:szCs w:val="24"/>
          <w:lang w:eastAsia="en-GB"/>
        </w:rPr>
      </w:pPr>
    </w:p>
    <w:p w14:paraId="1BCF2A48" w14:textId="11EB3059" w:rsidR="001C02C9" w:rsidRPr="00486013" w:rsidRDefault="00BB651A" w:rsidP="001C02C9">
      <w:pPr>
        <w:autoSpaceDE w:val="0"/>
        <w:autoSpaceDN w:val="0"/>
        <w:adjustRightInd w:val="0"/>
        <w:spacing w:before="0" w:after="0"/>
        <w:jc w:val="both"/>
        <w:rPr>
          <w:rFonts w:ascii="Calibri" w:hAnsi="Calibri"/>
          <w:sz w:val="24"/>
          <w:szCs w:val="24"/>
        </w:rPr>
      </w:pPr>
      <w:r w:rsidRPr="00486013">
        <w:rPr>
          <w:rFonts w:ascii="Calibri" w:hAnsi="Calibri"/>
          <w:sz w:val="24"/>
          <w:szCs w:val="24"/>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595DDFA" w14:textId="77777777" w:rsidR="001C02C9" w:rsidRPr="00486013" w:rsidRDefault="001C02C9" w:rsidP="001C02C9">
      <w:pPr>
        <w:autoSpaceDE w:val="0"/>
        <w:autoSpaceDN w:val="0"/>
        <w:adjustRightInd w:val="0"/>
        <w:spacing w:before="0" w:after="0"/>
        <w:jc w:val="both"/>
        <w:rPr>
          <w:rFonts w:ascii="Calibri" w:hAnsi="Calibri"/>
          <w:sz w:val="24"/>
          <w:szCs w:val="24"/>
        </w:rPr>
      </w:pPr>
    </w:p>
    <w:p w14:paraId="2AD36111" w14:textId="4268095E" w:rsidR="007A4EBF" w:rsidRPr="00486013" w:rsidRDefault="002D6EC8" w:rsidP="007A4EBF">
      <w:pPr>
        <w:autoSpaceDE w:val="0"/>
        <w:autoSpaceDN w:val="0"/>
        <w:adjustRightInd w:val="0"/>
        <w:spacing w:before="0" w:after="0"/>
        <w:jc w:val="both"/>
        <w:rPr>
          <w:rFonts w:ascii="Calibri" w:hAnsi="Calibri"/>
          <w:b/>
          <w:bCs/>
          <w:sz w:val="24"/>
          <w:szCs w:val="24"/>
          <w:lang w:val="fr-FR" w:eastAsia="en-GB"/>
        </w:rPr>
      </w:pPr>
      <w:proofErr w:type="spellStart"/>
      <w:r w:rsidRPr="00486013">
        <w:rPr>
          <w:rFonts w:ascii="Calibri" w:hAnsi="Calibri"/>
          <w:sz w:val="24"/>
          <w:szCs w:val="24"/>
          <w:lang w:val="fr-FR" w:eastAsia="en-GB"/>
        </w:rPr>
        <w:lastRenderedPageBreak/>
        <w:t>În</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situația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în</w:t>
      </w:r>
      <w:proofErr w:type="spellEnd"/>
      <w:r w:rsidRPr="00486013">
        <w:rPr>
          <w:rFonts w:ascii="Calibri" w:hAnsi="Calibri"/>
          <w:sz w:val="24"/>
          <w:szCs w:val="24"/>
          <w:lang w:val="fr-FR" w:eastAsia="en-GB"/>
        </w:rPr>
        <w:t xml:space="preserve"> care </w:t>
      </w:r>
      <w:proofErr w:type="spellStart"/>
      <w:r w:rsidRPr="00486013">
        <w:rPr>
          <w:rFonts w:ascii="Calibri" w:hAnsi="Calibri"/>
          <w:sz w:val="24"/>
          <w:szCs w:val="24"/>
          <w:lang w:val="fr-FR" w:eastAsia="en-GB"/>
        </w:rPr>
        <w:t>cererea</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val="fr-FR" w:eastAsia="en-GB"/>
        </w:rPr>
        <w:t xml:space="preserve"> este </w:t>
      </w:r>
      <w:proofErr w:type="spellStart"/>
      <w:r w:rsidRPr="00486013">
        <w:rPr>
          <w:rFonts w:ascii="Calibri" w:hAnsi="Calibri"/>
          <w:sz w:val="24"/>
          <w:szCs w:val="24"/>
          <w:lang w:val="fr-FR" w:eastAsia="en-GB"/>
        </w:rPr>
        <w:t>selectată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pentru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contractare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solicitantul</w:t>
      </w:r>
      <w:proofErr w:type="spellEnd"/>
      <w:r w:rsidRPr="00486013">
        <w:rPr>
          <w:rFonts w:ascii="Calibri" w:hAnsi="Calibri"/>
          <w:sz w:val="24"/>
          <w:szCs w:val="24"/>
          <w:lang w:val="fr-FR" w:eastAsia="en-GB"/>
        </w:rPr>
        <w:t xml:space="preserve"> are </w:t>
      </w:r>
      <w:proofErr w:type="spellStart"/>
      <w:r w:rsidRPr="00486013">
        <w:rPr>
          <w:rFonts w:ascii="Calibri" w:hAnsi="Calibri"/>
          <w:sz w:val="24"/>
          <w:szCs w:val="24"/>
          <w:lang w:val="fr-FR" w:eastAsia="en-GB"/>
        </w:rPr>
        <w:t>obligația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să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asigure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valabilitatea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autorizației</w:t>
      </w:r>
      <w:proofErr w:type="spellEnd"/>
      <w:r w:rsidRPr="00486013">
        <w:rPr>
          <w:rFonts w:ascii="Calibri" w:hAnsi="Calibri"/>
          <w:sz w:val="24"/>
          <w:szCs w:val="24"/>
          <w:lang w:val="fr-FR" w:eastAsia="en-GB"/>
        </w:rPr>
        <w:t xml:space="preserve"> de construire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corespondența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cu</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obiectivul</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finanțat</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și</w:t>
      </w:r>
      <w:proofErr w:type="spellEnd"/>
      <w:r w:rsidRPr="00486013">
        <w:rPr>
          <w:rFonts w:ascii="Calibri" w:hAnsi="Calibri"/>
          <w:sz w:val="24"/>
          <w:szCs w:val="24"/>
          <w:lang w:val="fr-FR" w:eastAsia="en-GB"/>
        </w:rPr>
        <w:t xml:space="preserve"> la </w:t>
      </w:r>
      <w:proofErr w:type="spellStart"/>
      <w:r w:rsidRPr="00486013">
        <w:rPr>
          <w:rFonts w:ascii="Calibri" w:hAnsi="Calibri"/>
          <w:sz w:val="24"/>
          <w:szCs w:val="24"/>
          <w:lang w:val="fr-FR" w:eastAsia="en-GB"/>
        </w:rPr>
        <w:t>semnarea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contractului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val="fr-FR" w:eastAsia="en-GB"/>
        </w:rPr>
        <w:t>/</w:t>
      </w:r>
      <w:proofErr w:type="spellStart"/>
      <w:r w:rsidRPr="00486013">
        <w:rPr>
          <w:rFonts w:ascii="Calibri" w:hAnsi="Calibri"/>
          <w:sz w:val="24"/>
          <w:szCs w:val="24"/>
          <w:lang w:val="fr-FR" w:eastAsia="en-GB"/>
        </w:rPr>
        <w:t>emiterea</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deciziei</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după</w:t>
      </w:r>
      <w:proofErr w:type="spellEnd"/>
      <w:r w:rsidRPr="00486013">
        <w:rPr>
          <w:rFonts w:ascii="Calibri" w:hAnsi="Calibri"/>
          <w:sz w:val="24"/>
          <w:szCs w:val="24"/>
          <w:lang w:val="fr-FR" w:eastAsia="en-GB"/>
        </w:rPr>
        <w:t xml:space="preserve"> </w:t>
      </w:r>
      <w:proofErr w:type="spellStart"/>
      <w:r w:rsidRPr="00486013">
        <w:rPr>
          <w:rFonts w:ascii="Calibri" w:hAnsi="Calibri"/>
          <w:sz w:val="24"/>
          <w:szCs w:val="24"/>
          <w:lang w:val="fr-FR" w:eastAsia="en-GB"/>
        </w:rPr>
        <w:t>caz</w:t>
      </w:r>
      <w:proofErr w:type="spellEnd"/>
      <w:r w:rsidRPr="00486013">
        <w:rPr>
          <w:rFonts w:ascii="Calibri" w:hAnsi="Calibri"/>
          <w:sz w:val="24"/>
          <w:szCs w:val="24"/>
          <w:lang w:val="fr-FR" w:eastAsia="en-GB"/>
        </w:rPr>
        <w:t>.</w:t>
      </w:r>
      <w:r w:rsidR="001C02C9" w:rsidRPr="00486013">
        <w:rPr>
          <w:rFonts w:ascii="Calibri" w:hAnsi="Calibri"/>
          <w:b/>
          <w:bCs/>
          <w:sz w:val="24"/>
          <w:szCs w:val="24"/>
          <w:lang w:val="fr-FR" w:eastAsia="en-GB"/>
        </w:rPr>
        <w:t xml:space="preserve"> </w:t>
      </w:r>
    </w:p>
    <w:p w14:paraId="42613009" w14:textId="77777777" w:rsidR="007A4EBF" w:rsidRPr="00486013" w:rsidRDefault="007A4EBF" w:rsidP="007A4EBF">
      <w:pPr>
        <w:autoSpaceDE w:val="0"/>
        <w:autoSpaceDN w:val="0"/>
        <w:adjustRightInd w:val="0"/>
        <w:spacing w:before="0" w:after="0"/>
        <w:jc w:val="both"/>
        <w:rPr>
          <w:rFonts w:ascii="Calibri" w:hAnsi="Calibri"/>
          <w:b/>
          <w:bCs/>
          <w:sz w:val="24"/>
          <w:szCs w:val="24"/>
          <w:lang w:val="fr-FR" w:eastAsia="en-GB"/>
        </w:rPr>
      </w:pPr>
    </w:p>
    <w:p w14:paraId="12CFB453" w14:textId="523F41CD" w:rsidR="007A4EBF" w:rsidRPr="00486013" w:rsidRDefault="003B7EFA" w:rsidP="007A4EBF">
      <w:pPr>
        <w:autoSpaceDE w:val="0"/>
        <w:autoSpaceDN w:val="0"/>
        <w:adjustRightInd w:val="0"/>
        <w:spacing w:before="0" w:after="0"/>
        <w:jc w:val="both"/>
        <w:rPr>
          <w:rFonts w:ascii="Calibri" w:hAnsi="Calibri"/>
          <w:b/>
          <w:bCs/>
          <w:sz w:val="24"/>
          <w:szCs w:val="24"/>
          <w:lang w:val="fr-FR" w:eastAsia="en-GB"/>
        </w:rPr>
      </w:pPr>
      <w:r w:rsidRPr="00486013">
        <w:rPr>
          <w:rFonts w:ascii="Calibri" w:hAnsi="Calibri"/>
          <w:b/>
          <w:bCs/>
          <w:sz w:val="24"/>
          <w:szCs w:val="24"/>
          <w:lang w:val="fr-FR" w:eastAsia="en-GB"/>
        </w:rPr>
        <w:t>5</w:t>
      </w:r>
      <w:r w:rsidR="007A4EBF" w:rsidRPr="00486013">
        <w:rPr>
          <w:rFonts w:ascii="Calibri" w:hAnsi="Calibri"/>
          <w:b/>
          <w:bCs/>
          <w:sz w:val="24"/>
          <w:szCs w:val="24"/>
          <w:lang w:val="fr-FR" w:eastAsia="en-GB"/>
        </w:rPr>
        <w:t xml:space="preserve">. </w:t>
      </w:r>
      <w:r w:rsidR="007A4EBF" w:rsidRPr="00486013">
        <w:rPr>
          <w:rFonts w:ascii="Calibri" w:hAnsi="Calibri"/>
          <w:bCs/>
          <w:sz w:val="24"/>
          <w:szCs w:val="24"/>
        </w:rPr>
        <w:t xml:space="preserve">În cazul în care clădirea publică este ocupată de alte entități publice decât Solicitantul, </w:t>
      </w:r>
      <w:r w:rsidR="007A4EBF" w:rsidRPr="00486013">
        <w:rPr>
          <w:rFonts w:ascii="Calibri" w:hAnsi="Calibri"/>
          <w:b/>
          <w:sz w:val="24"/>
          <w:szCs w:val="24"/>
        </w:rPr>
        <w:t>Declaraţia ocupantului</w:t>
      </w:r>
      <w:r w:rsidR="007A4EBF" w:rsidRPr="00486013">
        <w:rPr>
          <w:rFonts w:ascii="Calibri" w:hAnsi="Calibri"/>
          <w:bCs/>
          <w:sz w:val="24"/>
          <w:szCs w:val="24"/>
        </w:rPr>
        <w:t xml:space="preserve">, prin care îşi exprimă acordul </w:t>
      </w:r>
      <w:proofErr w:type="gramStart"/>
      <w:r w:rsidR="007A4EBF" w:rsidRPr="00486013">
        <w:rPr>
          <w:rFonts w:ascii="Calibri" w:hAnsi="Calibri"/>
          <w:bCs/>
          <w:sz w:val="24"/>
          <w:szCs w:val="24"/>
        </w:rPr>
        <w:t>ca</w:t>
      </w:r>
      <w:proofErr w:type="gramEnd"/>
      <w:r w:rsidR="007A4EBF" w:rsidRPr="00486013">
        <w:rPr>
          <w:rFonts w:ascii="Calibri" w:hAnsi="Calibri"/>
          <w:bCs/>
          <w:sz w:val="24"/>
          <w:szCs w:val="24"/>
        </w:rPr>
        <w:t xml:space="preserve"> Solicitantul să realizeze investiția.</w:t>
      </w:r>
    </w:p>
    <w:p w14:paraId="73DDF816" w14:textId="77777777" w:rsidR="007A4EBF" w:rsidRPr="00486013" w:rsidRDefault="007A4EBF" w:rsidP="001C02C9">
      <w:pPr>
        <w:pStyle w:val="5Normal"/>
        <w:rPr>
          <w:rFonts w:ascii="Calibri" w:eastAsia="Times New Roman" w:hAnsi="Calibri"/>
          <w:sz w:val="24"/>
        </w:rPr>
      </w:pPr>
    </w:p>
    <w:p w14:paraId="7296748D" w14:textId="3A959B53" w:rsidR="00181E8F" w:rsidRPr="00486013" w:rsidRDefault="003B7EFA" w:rsidP="001C02C9">
      <w:pPr>
        <w:pStyle w:val="5Normal"/>
        <w:rPr>
          <w:rFonts w:ascii="Calibri" w:hAnsi="Calibri"/>
          <w:b/>
          <w:snapToGrid w:val="0"/>
          <w:sz w:val="24"/>
        </w:rPr>
      </w:pPr>
      <w:r w:rsidRPr="00486013">
        <w:rPr>
          <w:rFonts w:ascii="Calibri" w:eastAsia="Times New Roman" w:hAnsi="Calibri"/>
          <w:sz w:val="24"/>
        </w:rPr>
        <w:t>6</w:t>
      </w:r>
      <w:r w:rsidR="007A4EBF" w:rsidRPr="00486013">
        <w:rPr>
          <w:rFonts w:ascii="Calibri" w:eastAsia="Times New Roman" w:hAnsi="Calibri"/>
          <w:sz w:val="24"/>
        </w:rPr>
        <w:t xml:space="preserve">. </w:t>
      </w:r>
      <w:r w:rsidR="00181E8F" w:rsidRPr="00486013">
        <w:rPr>
          <w:rFonts w:ascii="Calibri" w:hAnsi="Calibri"/>
          <w:b/>
          <w:sz w:val="24"/>
        </w:rPr>
        <w:t>Planul de monitorizare a proiectului (</w:t>
      </w:r>
      <w:r w:rsidR="00181E8F" w:rsidRPr="00486013">
        <w:rPr>
          <w:rFonts w:ascii="Calibri" w:hAnsi="Calibri"/>
          <w:b/>
          <w:snapToGrid w:val="0"/>
          <w:sz w:val="24"/>
        </w:rPr>
        <w:t>Anexa 2)</w:t>
      </w:r>
    </w:p>
    <w:p w14:paraId="110240A2" w14:textId="4C99B462" w:rsidR="00181E8F" w:rsidRPr="00486013" w:rsidRDefault="003B7EFA" w:rsidP="001C02C9">
      <w:pPr>
        <w:pStyle w:val="5Normal"/>
        <w:rPr>
          <w:rFonts w:ascii="Calibri" w:hAnsi="Calibri"/>
          <w:b/>
          <w:sz w:val="24"/>
          <w:lang w:eastAsia="en-GB"/>
        </w:rPr>
      </w:pPr>
      <w:r w:rsidRPr="00486013">
        <w:rPr>
          <w:rFonts w:ascii="Calibri" w:hAnsi="Calibri"/>
          <w:bCs/>
          <w:sz w:val="24"/>
          <w:lang w:eastAsia="en-GB"/>
        </w:rPr>
        <w:t>7</w:t>
      </w:r>
      <w:r w:rsidR="007A4EBF" w:rsidRPr="00486013">
        <w:rPr>
          <w:rFonts w:ascii="Calibri" w:hAnsi="Calibri"/>
          <w:bCs/>
          <w:sz w:val="24"/>
          <w:lang w:eastAsia="en-GB"/>
        </w:rPr>
        <w:t xml:space="preserve">. </w:t>
      </w:r>
      <w:r w:rsidR="00181E8F" w:rsidRPr="00486013">
        <w:rPr>
          <w:rFonts w:ascii="Calibri" w:hAnsi="Calibri"/>
          <w:b/>
          <w:sz w:val="24"/>
          <w:lang w:eastAsia="en-GB"/>
        </w:rPr>
        <w:t>Certificat de atestare fiscală</w:t>
      </w:r>
      <w:r w:rsidR="00181E8F" w:rsidRPr="00486013">
        <w:rPr>
          <w:rFonts w:ascii="Calibri" w:hAnsi="Calibri"/>
          <w:bCs/>
          <w:sz w:val="24"/>
          <w:lang w:eastAsia="en-GB"/>
        </w:rPr>
        <w:t xml:space="preserve">, </w:t>
      </w:r>
      <w:r w:rsidR="00181E8F" w:rsidRPr="00486013">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1E7640A0" w14:textId="77262147" w:rsidR="00181E8F" w:rsidRPr="00486013" w:rsidRDefault="003B7EFA" w:rsidP="001C02C9">
      <w:pPr>
        <w:pStyle w:val="5Normal"/>
        <w:tabs>
          <w:tab w:val="clear" w:pos="567"/>
        </w:tabs>
        <w:rPr>
          <w:rFonts w:ascii="Calibri" w:hAnsi="Calibri"/>
          <w:b/>
          <w:sz w:val="24"/>
          <w:lang w:eastAsia="en-GB"/>
        </w:rPr>
      </w:pPr>
      <w:r w:rsidRPr="00486013">
        <w:rPr>
          <w:rFonts w:ascii="Calibri" w:hAnsi="Calibri"/>
          <w:b/>
          <w:sz w:val="24"/>
          <w:lang w:eastAsia="en-GB"/>
        </w:rPr>
        <w:t>8</w:t>
      </w:r>
      <w:r w:rsidR="007A4EBF" w:rsidRPr="00486013">
        <w:rPr>
          <w:rFonts w:ascii="Calibri" w:hAnsi="Calibri"/>
          <w:b/>
          <w:sz w:val="24"/>
          <w:lang w:eastAsia="en-GB"/>
        </w:rPr>
        <w:t xml:space="preserve">. </w:t>
      </w:r>
      <w:r w:rsidR="00181E8F" w:rsidRPr="00486013">
        <w:rPr>
          <w:rFonts w:ascii="Calibri" w:hAnsi="Calibri"/>
          <w:b/>
          <w:sz w:val="24"/>
          <w:lang w:eastAsia="en-GB"/>
        </w:rPr>
        <w:t>Certificatul de cazier fiscal al solicitantului</w:t>
      </w:r>
    </w:p>
    <w:p w14:paraId="3999EF53" w14:textId="77777777" w:rsidR="00181E8F" w:rsidRPr="00486013" w:rsidRDefault="00181E8F" w:rsidP="00671651">
      <w:pPr>
        <w:pStyle w:val="5Normal"/>
        <w:tabs>
          <w:tab w:val="clear" w:pos="567"/>
        </w:tabs>
        <w:rPr>
          <w:rFonts w:ascii="Calibri" w:hAnsi="Calibri"/>
          <w:b/>
          <w:bCs/>
          <w:sz w:val="24"/>
          <w:lang w:eastAsia="en-GB"/>
        </w:rPr>
      </w:pPr>
      <w:r w:rsidRPr="00486013">
        <w:rPr>
          <w:rFonts w:ascii="Calibri" w:hAnsi="Calibri"/>
          <w:bCs/>
          <w:sz w:val="24"/>
          <w:lang w:eastAsia="en-GB"/>
        </w:rPr>
        <w:t>Certificatul de cazier fiscal trebuie să fie în termen de valabilitate.</w:t>
      </w:r>
    </w:p>
    <w:p w14:paraId="15D330F4" w14:textId="5BFC5F6F" w:rsidR="001C02C9" w:rsidRPr="00486013" w:rsidRDefault="003B7EFA" w:rsidP="001C02C9">
      <w:pPr>
        <w:pStyle w:val="5Normal"/>
        <w:tabs>
          <w:tab w:val="clear" w:pos="567"/>
        </w:tabs>
        <w:rPr>
          <w:rFonts w:ascii="Calibri" w:hAnsi="Calibri"/>
          <w:b/>
          <w:bCs/>
          <w:sz w:val="24"/>
          <w:lang w:eastAsia="en-GB"/>
        </w:rPr>
      </w:pPr>
      <w:r w:rsidRPr="00486013">
        <w:rPr>
          <w:rFonts w:ascii="Calibri" w:hAnsi="Calibri"/>
          <w:b/>
          <w:sz w:val="24"/>
          <w:lang w:eastAsia="en-GB"/>
        </w:rPr>
        <w:t>9</w:t>
      </w:r>
      <w:r w:rsidR="007A4EBF" w:rsidRPr="00486013">
        <w:rPr>
          <w:rFonts w:ascii="Calibri" w:hAnsi="Calibri"/>
          <w:b/>
          <w:sz w:val="24"/>
          <w:lang w:eastAsia="en-GB"/>
        </w:rPr>
        <w:t xml:space="preserve">. </w:t>
      </w:r>
      <w:r w:rsidR="00181E8F" w:rsidRPr="00486013">
        <w:rPr>
          <w:rFonts w:ascii="Calibri" w:hAnsi="Calibri"/>
          <w:b/>
          <w:sz w:val="24"/>
          <w:lang w:eastAsia="en-GB"/>
        </w:rPr>
        <w:t>Formularul bugetar "Fişa proiectului finanțat/propus la finanțare în cadrul programelor aferente Politicii de coeziune a Uniunii Europene</w:t>
      </w:r>
      <w:r w:rsidR="00181E8F" w:rsidRPr="00486013">
        <w:rPr>
          <w:rFonts w:ascii="Calibri" w:hAnsi="Calibri"/>
          <w:bCs/>
          <w:sz w:val="24"/>
          <w:lang w:eastAsia="en-GB"/>
        </w:rPr>
        <w:t>"</w:t>
      </w:r>
      <w:r w:rsidR="00181E8F" w:rsidRPr="00486013">
        <w:rPr>
          <w:rFonts w:ascii="Calibri" w:hAnsi="Calibri"/>
          <w:sz w:val="24"/>
          <w:lang w:eastAsia="en-GB"/>
        </w:rPr>
        <w:t>, prevăzut de Scrisoarea-cadru privind contextul macroeconomic, în conformitate cu HG nr. 829/2022.</w:t>
      </w:r>
    </w:p>
    <w:p w14:paraId="64545045" w14:textId="40F685E1" w:rsidR="00181E8F" w:rsidRPr="00486013" w:rsidRDefault="001C02C9" w:rsidP="001C02C9">
      <w:pPr>
        <w:pStyle w:val="5Normal"/>
        <w:tabs>
          <w:tab w:val="clear" w:pos="567"/>
        </w:tabs>
        <w:rPr>
          <w:rFonts w:ascii="Calibri" w:hAnsi="Calibri"/>
          <w:b/>
          <w:bCs/>
          <w:sz w:val="24"/>
          <w:lang w:eastAsia="en-GB"/>
        </w:rPr>
      </w:pPr>
      <w:r w:rsidRPr="00486013">
        <w:rPr>
          <w:rFonts w:ascii="Calibri" w:hAnsi="Calibri"/>
          <w:b/>
          <w:sz w:val="24"/>
          <w:lang w:eastAsia="en-GB"/>
        </w:rPr>
        <w:t>1</w:t>
      </w:r>
      <w:r w:rsidR="003B7EFA" w:rsidRPr="00486013">
        <w:rPr>
          <w:rFonts w:ascii="Calibri" w:hAnsi="Calibri"/>
          <w:b/>
          <w:sz w:val="24"/>
          <w:lang w:eastAsia="en-GB"/>
        </w:rPr>
        <w:t>0</w:t>
      </w:r>
      <w:r w:rsidRPr="00486013">
        <w:rPr>
          <w:rFonts w:ascii="Calibri" w:hAnsi="Calibri"/>
          <w:b/>
          <w:sz w:val="24"/>
          <w:lang w:eastAsia="en-GB"/>
        </w:rPr>
        <w:t xml:space="preserve">. </w:t>
      </w:r>
      <w:r w:rsidR="00181E8F" w:rsidRPr="00486013">
        <w:rPr>
          <w:rFonts w:ascii="Calibri" w:hAnsi="Calibri"/>
          <w:b/>
          <w:sz w:val="24"/>
          <w:lang w:eastAsia="en-GB"/>
        </w:rPr>
        <w:t>Formularul nr. 1 - Fişă de fundamentare</w:t>
      </w:r>
      <w:r w:rsidR="00181E8F" w:rsidRPr="00486013">
        <w:rPr>
          <w:rFonts w:ascii="Calibri" w:hAnsi="Calibri"/>
          <w:bCs/>
          <w:sz w:val="24"/>
          <w:lang w:eastAsia="en-GB"/>
        </w:rPr>
        <w:t xml:space="preserve"> - Proiect propus la finanţare/finanţat din fonduri europene în conformitate cu HG nr. 829/2022.</w:t>
      </w:r>
    </w:p>
    <w:p w14:paraId="11986446" w14:textId="20EB9E18" w:rsidR="00181E8F" w:rsidRPr="00486013" w:rsidRDefault="00EE7AAB" w:rsidP="00EE7AAB">
      <w:pPr>
        <w:pStyle w:val="5Normal"/>
        <w:tabs>
          <w:tab w:val="clear" w:pos="567"/>
        </w:tabs>
        <w:rPr>
          <w:rFonts w:ascii="Calibri" w:hAnsi="Calibri"/>
          <w:sz w:val="24"/>
          <w:lang w:eastAsia="en-GB"/>
        </w:rPr>
      </w:pPr>
      <w:r w:rsidRPr="00486013">
        <w:rPr>
          <w:rFonts w:ascii="Calibri" w:hAnsi="Calibri"/>
          <w:b/>
          <w:sz w:val="24"/>
          <w:lang w:eastAsia="en-GB"/>
        </w:rPr>
        <w:t>1</w:t>
      </w:r>
      <w:r w:rsidR="003B7EFA" w:rsidRPr="00486013">
        <w:rPr>
          <w:rFonts w:ascii="Calibri" w:hAnsi="Calibri"/>
          <w:b/>
          <w:sz w:val="24"/>
          <w:lang w:eastAsia="en-GB"/>
        </w:rPr>
        <w:t>1</w:t>
      </w:r>
      <w:r w:rsidRPr="00486013">
        <w:rPr>
          <w:rFonts w:ascii="Calibri" w:hAnsi="Calibri"/>
          <w:b/>
          <w:sz w:val="24"/>
          <w:lang w:eastAsia="en-GB"/>
        </w:rPr>
        <w:t xml:space="preserve">. </w:t>
      </w:r>
      <w:r w:rsidR="00181E8F" w:rsidRPr="00486013">
        <w:rPr>
          <w:rFonts w:ascii="Calibri" w:hAnsi="Calibri"/>
          <w:b/>
          <w:sz w:val="24"/>
          <w:lang w:eastAsia="en-GB"/>
        </w:rPr>
        <w:t>Alte documente:</w:t>
      </w:r>
    </w:p>
    <w:p w14:paraId="20EA86A8" w14:textId="77777777" w:rsidR="008F4EEA" w:rsidRPr="00486013" w:rsidRDefault="008F4EEA" w:rsidP="008F4EEA">
      <w:pPr>
        <w:numPr>
          <w:ilvl w:val="0"/>
          <w:numId w:val="2"/>
        </w:numPr>
        <w:spacing w:before="0" w:after="0"/>
        <w:ind w:left="720"/>
        <w:jc w:val="both"/>
        <w:rPr>
          <w:rFonts w:ascii="Calibri" w:hAnsi="Calibri"/>
          <w:bCs/>
          <w:sz w:val="24"/>
          <w:szCs w:val="24"/>
        </w:rPr>
      </w:pPr>
      <w:r w:rsidRPr="00486013">
        <w:rPr>
          <w:rFonts w:ascii="Calibri" w:hAnsi="Calibri"/>
          <w:bCs/>
          <w:sz w:val="24"/>
          <w:szCs w:val="24"/>
        </w:rPr>
        <w:t>CV</w:t>
      </w:r>
      <w:r w:rsidRPr="00486013">
        <w:rPr>
          <w:rFonts w:ascii="Calibri" w:hAnsi="Calibri"/>
          <w:b/>
          <w:sz w:val="24"/>
          <w:szCs w:val="24"/>
        </w:rPr>
        <w:t>-</w:t>
      </w:r>
      <w:r w:rsidRPr="00486013">
        <w:rPr>
          <w:rFonts w:ascii="Calibri" w:hAnsi="Calibri"/>
          <w:sz w:val="24"/>
          <w:szCs w:val="24"/>
        </w:rPr>
        <w:t xml:space="preserve">urile membrilor echipei de proiect şi fişele de post (în cazul în care echipa de proiect a fost stabilită), </w:t>
      </w:r>
      <w:r w:rsidRPr="00486013">
        <w:rPr>
          <w:rFonts w:ascii="Calibri" w:hAnsi="Calibri"/>
          <w:bCs/>
          <w:sz w:val="24"/>
          <w:szCs w:val="24"/>
        </w:rPr>
        <w:t>doar dacă informațiile nu se regăsesc completate în modelul standard al cererii de finanțare, secțiunea dedicate.</w:t>
      </w:r>
    </w:p>
    <w:p w14:paraId="603C8BF5" w14:textId="77777777" w:rsidR="008F4EEA" w:rsidRPr="00486013" w:rsidRDefault="008F4EEA" w:rsidP="008F4EEA">
      <w:pPr>
        <w:numPr>
          <w:ilvl w:val="0"/>
          <w:numId w:val="2"/>
        </w:numPr>
        <w:spacing w:before="0" w:after="0"/>
        <w:ind w:left="720"/>
        <w:jc w:val="both"/>
        <w:rPr>
          <w:rFonts w:ascii="Calibri" w:hAnsi="Calibri"/>
          <w:sz w:val="24"/>
          <w:szCs w:val="24"/>
        </w:rPr>
      </w:pPr>
      <w:r w:rsidRPr="00486013">
        <w:rPr>
          <w:rFonts w:ascii="Calibri" w:hAnsi="Calibri"/>
          <w:sz w:val="24"/>
          <w:szCs w:val="24"/>
        </w:rPr>
        <w:t>Orice alte documente care se consideră a fi necesare pentru demonstrarea criteriilor de eligibilitate;</w:t>
      </w:r>
    </w:p>
    <w:p w14:paraId="0DD2274D" w14:textId="77777777" w:rsidR="008F4EEA" w:rsidRPr="00486013" w:rsidRDefault="008F4EEA" w:rsidP="008F4EEA">
      <w:pPr>
        <w:numPr>
          <w:ilvl w:val="0"/>
          <w:numId w:val="2"/>
        </w:numPr>
        <w:spacing w:before="0" w:after="0"/>
        <w:ind w:left="720"/>
        <w:jc w:val="both"/>
        <w:rPr>
          <w:rFonts w:ascii="Calibri" w:hAnsi="Calibri"/>
          <w:sz w:val="24"/>
          <w:szCs w:val="24"/>
        </w:rPr>
      </w:pPr>
      <w:r w:rsidRPr="00486013">
        <w:rPr>
          <w:rFonts w:ascii="Calibri" w:hAnsi="Calibri"/>
          <w:sz w:val="24"/>
          <w:szCs w:val="24"/>
          <w:lang w:eastAsia="en-GB"/>
        </w:rPr>
        <w:t xml:space="preserve">In cazul monumentelor istorice, se va anexa documentul ce stabilește clasarea. </w:t>
      </w:r>
    </w:p>
    <w:p w14:paraId="523A5AA9" w14:textId="77777777" w:rsidR="008F4EEA" w:rsidRPr="00486013"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23B4ED3F" w14:textId="77777777" w:rsidR="008F4EEA" w:rsidRPr="00486013"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6EFE5A48" w14:textId="77777777" w:rsidR="008F4EEA" w:rsidRPr="00486013" w:rsidRDefault="008F4EEA" w:rsidP="008F4EEA">
      <w:pPr>
        <w:autoSpaceDE w:val="0"/>
        <w:autoSpaceDN w:val="0"/>
        <w:adjustRightInd w:val="0"/>
        <w:spacing w:before="0" w:after="0"/>
        <w:ind w:left="1080"/>
        <w:jc w:val="both"/>
        <w:rPr>
          <w:rFonts w:ascii="Calibri" w:hAnsi="Calibri"/>
          <w:sz w:val="24"/>
          <w:szCs w:val="24"/>
          <w:lang w:eastAsia="en-GB"/>
        </w:rPr>
      </w:pPr>
      <w:r w:rsidRPr="00486013">
        <w:rPr>
          <w:rFonts w:ascii="Calibri" w:hAnsi="Calibri"/>
          <w:sz w:val="24"/>
          <w:szCs w:val="24"/>
          <w:lang w:eastAsia="en-GB"/>
        </w:rPr>
        <w:t>Este suficientă anexarea paginii/paginilor relevante din document, dacă se poate identifica MO în care a fost publicat Ordinul de clasare.</w:t>
      </w:r>
    </w:p>
    <w:p w14:paraId="366B238B" w14:textId="0ED80132" w:rsidR="00671651" w:rsidRPr="00486013" w:rsidRDefault="008F4EEA" w:rsidP="008F4EEA">
      <w:pPr>
        <w:pStyle w:val="5Normal"/>
        <w:tabs>
          <w:tab w:val="clear" w:pos="567"/>
        </w:tabs>
        <w:rPr>
          <w:rFonts w:ascii="Calibri" w:hAnsi="Calibri"/>
          <w:b/>
          <w:sz w:val="24"/>
          <w:lang w:eastAsia="en-GB"/>
        </w:rPr>
      </w:pPr>
      <w:r w:rsidRPr="00486013">
        <w:rPr>
          <w:rFonts w:ascii="Calibri" w:hAnsi="Calibri"/>
          <w:b/>
          <w:sz w:val="24"/>
          <w:lang w:eastAsia="en-GB"/>
        </w:rPr>
        <w:t>1</w:t>
      </w:r>
      <w:r w:rsidR="003B7EFA" w:rsidRPr="00486013">
        <w:rPr>
          <w:rFonts w:ascii="Calibri" w:hAnsi="Calibri"/>
          <w:b/>
          <w:sz w:val="24"/>
          <w:lang w:eastAsia="en-GB"/>
        </w:rPr>
        <w:t>2</w:t>
      </w:r>
      <w:r w:rsidRPr="00486013">
        <w:rPr>
          <w:rFonts w:ascii="Calibri" w:hAnsi="Calibri"/>
          <w:b/>
          <w:sz w:val="24"/>
          <w:lang w:eastAsia="en-GB"/>
        </w:rPr>
        <w:t xml:space="preserve">. </w:t>
      </w:r>
      <w:r w:rsidR="00181E8F" w:rsidRPr="00486013">
        <w:rPr>
          <w:rFonts w:ascii="Calibri" w:hAnsi="Calibri"/>
          <w:b/>
          <w:sz w:val="24"/>
          <w:lang w:eastAsia="en-GB"/>
        </w:rPr>
        <w:t>Orice alt document din lista celor anexate la formularul cererii de finanțare, actualizat,</w:t>
      </w:r>
    </w:p>
    <w:p w14:paraId="7935C79F" w14:textId="6BF0B3A9" w:rsidR="00181E8F" w:rsidRPr="00486013" w:rsidRDefault="00181E8F" w:rsidP="00671651">
      <w:pPr>
        <w:pStyle w:val="5Normal"/>
        <w:tabs>
          <w:tab w:val="clear" w:pos="567"/>
        </w:tabs>
        <w:rPr>
          <w:rFonts w:ascii="Calibri" w:hAnsi="Calibri"/>
          <w:b/>
          <w:sz w:val="24"/>
          <w:lang w:eastAsia="en-GB"/>
        </w:rPr>
      </w:pPr>
      <w:r w:rsidRPr="00486013">
        <w:rPr>
          <w:rFonts w:ascii="Calibri" w:hAnsi="Calibri"/>
          <w:b/>
          <w:sz w:val="24"/>
          <w:lang w:eastAsia="en-GB"/>
        </w:rPr>
        <w:lastRenderedPageBreak/>
        <w:t>dacă au intervenit modificări</w:t>
      </w:r>
      <w:r w:rsidR="004C0802" w:rsidRPr="00486013">
        <w:rPr>
          <w:rFonts w:ascii="Calibri" w:hAnsi="Calibri"/>
          <w:b/>
          <w:sz w:val="24"/>
          <w:lang w:eastAsia="en-GB"/>
        </w:rPr>
        <w:t>.</w:t>
      </w:r>
      <w:r w:rsidRPr="00486013">
        <w:rPr>
          <w:rFonts w:ascii="Calibri" w:hAnsi="Calibri"/>
          <w:b/>
          <w:sz w:val="24"/>
          <w:lang w:eastAsia="en-GB"/>
        </w:rPr>
        <w:t xml:space="preserve"> </w:t>
      </w:r>
    </w:p>
    <w:p w14:paraId="485BEC37" w14:textId="4F50C283" w:rsidR="00181E8F" w:rsidRPr="00486013" w:rsidRDefault="00181E8F" w:rsidP="00181E8F">
      <w:pPr>
        <w:pStyle w:val="ListParagraph"/>
        <w:spacing w:before="0" w:after="0"/>
        <w:ind w:left="0"/>
        <w:jc w:val="both"/>
        <w:rPr>
          <w:rFonts w:ascii="Calibri" w:hAnsi="Calibri"/>
          <w:b/>
          <w:sz w:val="24"/>
          <w:szCs w:val="24"/>
        </w:rPr>
      </w:pPr>
      <w:r w:rsidRPr="00486013">
        <w:rPr>
          <w:rFonts w:ascii="Calibri" w:hAnsi="Calibri"/>
          <w:b/>
          <w:bCs/>
          <w:sz w:val="24"/>
          <w:szCs w:val="24"/>
          <w:lang w:eastAsia="en-GB"/>
        </w:rPr>
        <w:t xml:space="preserve">Netransmiterea, în etapa contractuală, a oricărui document obligatoriu, în termenul solicitat, </w:t>
      </w:r>
      <w:r w:rsidR="007A4EBF" w:rsidRPr="00486013">
        <w:rPr>
          <w:rFonts w:ascii="Calibri" w:hAnsi="Calibri"/>
          <w:b/>
          <w:bCs/>
          <w:sz w:val="24"/>
          <w:szCs w:val="24"/>
          <w:lang w:eastAsia="en-GB"/>
        </w:rPr>
        <w:t xml:space="preserve">poate </w:t>
      </w:r>
      <w:r w:rsidRPr="00486013">
        <w:rPr>
          <w:rFonts w:ascii="Calibri" w:hAnsi="Calibri"/>
          <w:b/>
          <w:bCs/>
          <w:sz w:val="24"/>
          <w:szCs w:val="24"/>
          <w:lang w:eastAsia="en-GB"/>
        </w:rPr>
        <w:t>conduce la respingerea cererii de finanțare.</w:t>
      </w:r>
    </w:p>
    <w:p w14:paraId="0981E6C8" w14:textId="77777777" w:rsidR="00181E8F" w:rsidRPr="00486013" w:rsidRDefault="00181E8F" w:rsidP="00181E8F">
      <w:pPr>
        <w:pStyle w:val="ListParagraph"/>
        <w:spacing w:before="0" w:after="0"/>
        <w:ind w:left="0"/>
        <w:jc w:val="both"/>
        <w:rPr>
          <w:rFonts w:ascii="Calibri" w:hAnsi="Calibri"/>
          <w:b/>
          <w:sz w:val="24"/>
          <w:szCs w:val="24"/>
        </w:rPr>
      </w:pPr>
    </w:p>
    <w:p w14:paraId="577F303E" w14:textId="11F94898" w:rsidR="00181E8F" w:rsidRPr="00486013" w:rsidRDefault="00181E8F" w:rsidP="00181E8F">
      <w:pPr>
        <w:spacing w:before="0" w:after="0"/>
        <w:jc w:val="both"/>
        <w:rPr>
          <w:rFonts w:ascii="Calibri" w:hAnsi="Calibri"/>
          <w:sz w:val="24"/>
          <w:szCs w:val="24"/>
        </w:rPr>
      </w:pPr>
      <w:bookmarkStart w:id="159" w:name="_Hlk92808191"/>
      <w:bookmarkStart w:id="160" w:name="_Hlk100149422"/>
      <w:r w:rsidRPr="00486013">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1A55F4D9" w14:textId="77777777" w:rsidR="00596F71" w:rsidRPr="00486013" w:rsidRDefault="00596F71" w:rsidP="00596F71">
      <w:pPr>
        <w:spacing w:before="0" w:after="0"/>
        <w:jc w:val="both"/>
        <w:rPr>
          <w:rFonts w:asciiTheme="minorHAnsi" w:hAnsiTheme="minorHAnsi" w:cstheme="minorHAnsi"/>
          <w:sz w:val="24"/>
          <w:szCs w:val="24"/>
        </w:rPr>
      </w:pPr>
    </w:p>
    <w:p w14:paraId="6E9EDFAD" w14:textId="77777777" w:rsidR="00596F71" w:rsidRPr="00486013" w:rsidRDefault="00596F71" w:rsidP="00596F71">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Pentru acele situații în care:</w:t>
      </w:r>
    </w:p>
    <w:p w14:paraId="5FF7EE8D" w14:textId="77777777" w:rsidR="00596F71" w:rsidRPr="00486013" w:rsidRDefault="00596F71" w:rsidP="00E07D7E">
      <w:pPr>
        <w:numPr>
          <w:ilvl w:val="0"/>
          <w:numId w:val="11"/>
        </w:numPr>
        <w:spacing w:before="0" w:after="0"/>
        <w:jc w:val="both"/>
        <w:rPr>
          <w:rFonts w:asciiTheme="minorHAnsi" w:hAnsiTheme="minorHAnsi" w:cstheme="minorHAnsi"/>
          <w:sz w:val="24"/>
          <w:szCs w:val="24"/>
        </w:rPr>
      </w:pPr>
      <w:r w:rsidRPr="00486013">
        <w:rPr>
          <w:rFonts w:asciiTheme="minorHAnsi" w:hAnsiTheme="minorHAnsi" w:cstheme="minorHAnsi"/>
          <w:sz w:val="24"/>
          <w:szCs w:val="24"/>
        </w:rPr>
        <w:t>Nu este posibilă obținerea datelor și informațiilor prin implementarea măsurilor de interoperabilitate/interogare a sistemelor/bazelor de date/rapoartelor a sistemului MySMIS2021/SMIS2021+ cu baze de date ale altor autorități și instituții publice, pe baza protocoalelor încheiate cu acestea de Ministerul Investițiilor și Proiectelor Europene sau de AM PR Sud-Est;</w:t>
      </w:r>
    </w:p>
    <w:p w14:paraId="4587770E" w14:textId="77777777" w:rsidR="00596F71" w:rsidRPr="00486013" w:rsidRDefault="00596F71" w:rsidP="00E07D7E">
      <w:pPr>
        <w:numPr>
          <w:ilvl w:val="0"/>
          <w:numId w:val="11"/>
        </w:numPr>
        <w:spacing w:before="0" w:after="0"/>
        <w:jc w:val="both"/>
        <w:rPr>
          <w:rFonts w:asciiTheme="minorHAnsi" w:hAnsiTheme="minorHAnsi" w:cstheme="minorHAnsi"/>
          <w:sz w:val="24"/>
          <w:szCs w:val="24"/>
        </w:rPr>
      </w:pPr>
      <w:r w:rsidRPr="00486013">
        <w:rPr>
          <w:rFonts w:asciiTheme="minorHAnsi" w:hAnsiTheme="minorHAnsi" w:cstheme="minorHAnsi"/>
          <w:sz w:val="24"/>
          <w:szCs w:val="24"/>
        </w:rPr>
        <w:t>informațiile obținute prin implementarea măsurilor de interoperabilitate/interogare nu corespund cu cele furnizate de solicitant,</w:t>
      </w:r>
    </w:p>
    <w:p w14:paraId="2362A4B8" w14:textId="27D20975" w:rsidR="00596F71" w:rsidRPr="00486013" w:rsidRDefault="00596F71" w:rsidP="00596F71">
      <w:pPr>
        <w:tabs>
          <w:tab w:val="left" w:pos="709"/>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AM are obligația solicitării informațiilor și documentelor justificative de la solicitant, cu respectarea termenelor procedurale.</w:t>
      </w:r>
    </w:p>
    <w:p w14:paraId="712D0B36" w14:textId="77777777" w:rsidR="007A4EBF" w:rsidRPr="00486013" w:rsidRDefault="007A4EBF" w:rsidP="00181E8F">
      <w:pPr>
        <w:spacing w:before="0" w:after="0"/>
        <w:jc w:val="both"/>
        <w:rPr>
          <w:rFonts w:ascii="Calibri" w:hAnsi="Calibri"/>
          <w:sz w:val="24"/>
          <w:szCs w:val="24"/>
        </w:rPr>
      </w:pPr>
    </w:p>
    <w:p w14:paraId="6E783EF9" w14:textId="77777777" w:rsidR="00933811" w:rsidRPr="00486013" w:rsidRDefault="00933811" w:rsidP="00E07D7E">
      <w:pPr>
        <w:pStyle w:val="Heading2"/>
        <w:numPr>
          <w:ilvl w:val="1"/>
          <w:numId w:val="36"/>
        </w:numPr>
        <w:rPr>
          <w:rFonts w:ascii="Calibri" w:hAnsi="Calibri" w:cs="Calibri"/>
        </w:rPr>
      </w:pPr>
      <w:bookmarkStart w:id="161" w:name="_Toc154150890"/>
      <w:r w:rsidRPr="00486013">
        <w:rPr>
          <w:rFonts w:ascii="Calibri" w:hAnsi="Calibri" w:cs="Calibri"/>
        </w:rPr>
        <w:t>Renunțarea la cererea de finanțare</w:t>
      </w:r>
      <w:bookmarkEnd w:id="161"/>
    </w:p>
    <w:p w14:paraId="1614D144" w14:textId="7BD19270" w:rsidR="00933811" w:rsidRPr="00486013" w:rsidRDefault="00933811" w:rsidP="00933811">
      <w:pPr>
        <w:spacing w:before="0" w:after="0"/>
        <w:jc w:val="both"/>
        <w:rPr>
          <w:rFonts w:ascii="Calibri" w:hAnsi="Calibri"/>
          <w:sz w:val="24"/>
          <w:szCs w:val="24"/>
        </w:rPr>
      </w:pPr>
      <w:r w:rsidRPr="00486013">
        <w:rPr>
          <w:rFonts w:ascii="Calibri" w:hAnsi="Calibr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486013" w:rsidRDefault="00933811" w:rsidP="00933811">
      <w:pPr>
        <w:spacing w:before="0" w:after="0"/>
        <w:jc w:val="both"/>
        <w:rPr>
          <w:rFonts w:ascii="Calibri" w:hAnsi="Calibri"/>
          <w:sz w:val="24"/>
          <w:szCs w:val="24"/>
        </w:rPr>
      </w:pPr>
    </w:p>
    <w:p w14:paraId="7FF7F44E" w14:textId="77777777" w:rsidR="00933811" w:rsidRPr="00486013" w:rsidRDefault="00933811" w:rsidP="00933811">
      <w:pPr>
        <w:spacing w:before="0" w:after="0"/>
        <w:jc w:val="both"/>
        <w:rPr>
          <w:rFonts w:ascii="Calibri" w:hAnsi="Calibri"/>
          <w:sz w:val="24"/>
          <w:szCs w:val="24"/>
        </w:rPr>
      </w:pPr>
      <w:r w:rsidRPr="00486013">
        <w:rPr>
          <w:rFonts w:ascii="Calibri" w:hAnsi="Calibr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028D836B" w:rsidR="00933811" w:rsidRPr="00486013" w:rsidRDefault="00933811" w:rsidP="00181E8F">
      <w:pPr>
        <w:spacing w:before="0" w:after="0"/>
        <w:jc w:val="both"/>
        <w:rPr>
          <w:rFonts w:ascii="Calibri" w:hAnsi="Calibri"/>
          <w:sz w:val="24"/>
          <w:szCs w:val="24"/>
        </w:rPr>
      </w:pPr>
      <w:r w:rsidRPr="00486013">
        <w:rPr>
          <w:rFonts w:ascii="Calibri" w:hAnsi="Calibr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596F71" w:rsidRPr="00486013">
        <w:rPr>
          <w:rFonts w:ascii="Calibri" w:hAnsi="Calibri"/>
          <w:sz w:val="24"/>
          <w:szCs w:val="24"/>
        </w:rPr>
        <w:t xml:space="preserve"> </w:t>
      </w:r>
      <w:r w:rsidR="00596F71" w:rsidRPr="00486013">
        <w:rPr>
          <w:rFonts w:asciiTheme="minorHAnsi" w:hAnsiTheme="minorHAnsi" w:cstheme="minorHAnsi"/>
          <w:sz w:val="24"/>
          <w:szCs w:val="24"/>
        </w:rPr>
        <w:t>Pentru retragerea cererii de finanţare se poate folosi Anexa 21– Formular de retragere de la finanţare a proiectului.</w:t>
      </w:r>
    </w:p>
    <w:p w14:paraId="193B4659" w14:textId="77777777" w:rsidR="00181E8F" w:rsidRPr="00486013" w:rsidRDefault="00181E8F" w:rsidP="00E07D7E">
      <w:pPr>
        <w:pStyle w:val="Heading1"/>
        <w:numPr>
          <w:ilvl w:val="0"/>
          <w:numId w:val="36"/>
        </w:numPr>
        <w:rPr>
          <w:rFonts w:ascii="Calibri" w:hAnsi="Calibri" w:cs="Calibri"/>
        </w:rPr>
      </w:pPr>
      <w:bookmarkStart w:id="162" w:name="_Toc154150891"/>
      <w:bookmarkEnd w:id="159"/>
      <w:bookmarkEnd w:id="160"/>
      <w:r w:rsidRPr="00486013">
        <w:rPr>
          <w:rFonts w:ascii="Calibri" w:hAnsi="Calibri" w:cs="Calibri"/>
        </w:rPr>
        <w:lastRenderedPageBreak/>
        <w:t>PROCESUL DE EVALUARE, SELECȚIE ȘI CONTRACTARE A PROIECTELOR</w:t>
      </w:r>
      <w:bookmarkEnd w:id="162"/>
    </w:p>
    <w:p w14:paraId="4B60D857" w14:textId="77777777" w:rsidR="00227E47" w:rsidRPr="00486013" w:rsidRDefault="00227E47" w:rsidP="00735675">
      <w:pPr>
        <w:pStyle w:val="Heading2"/>
        <w:numPr>
          <w:ilvl w:val="0"/>
          <w:numId w:val="0"/>
        </w:numPr>
        <w:rPr>
          <w:rFonts w:ascii="Calibri" w:hAnsi="Calibri" w:cs="Calibri"/>
        </w:rPr>
      </w:pPr>
    </w:p>
    <w:p w14:paraId="75953F8E" w14:textId="70599837" w:rsidR="00933811" w:rsidRPr="00486013" w:rsidRDefault="00933811" w:rsidP="00E07D7E">
      <w:pPr>
        <w:pStyle w:val="Heading2"/>
        <w:numPr>
          <w:ilvl w:val="1"/>
          <w:numId w:val="38"/>
        </w:numPr>
        <w:rPr>
          <w:rFonts w:ascii="Calibri" w:hAnsi="Calibri" w:cs="Calibri"/>
        </w:rPr>
      </w:pPr>
      <w:bookmarkStart w:id="163" w:name="_Toc154150892"/>
      <w:r w:rsidRPr="00486013">
        <w:rPr>
          <w:rFonts w:ascii="Calibri" w:hAnsi="Calibri" w:cs="Calibri"/>
        </w:rPr>
        <w:t>Principalele etape ale procesului de evaluare, selecție și contractare</w:t>
      </w:r>
      <w:bookmarkEnd w:id="163"/>
    </w:p>
    <w:p w14:paraId="75469219" w14:textId="38437CAA" w:rsidR="00351DB8" w:rsidRPr="00486013" w:rsidRDefault="00351DB8" w:rsidP="009C1C5C">
      <w:pPr>
        <w:jc w:val="both"/>
        <w:rPr>
          <w:rFonts w:ascii="Calibri" w:hAnsi="Calibri"/>
          <w:sz w:val="24"/>
          <w:szCs w:val="24"/>
        </w:rPr>
      </w:pPr>
      <w:r w:rsidRPr="00486013">
        <w:rPr>
          <w:rFonts w:ascii="Calibri" w:hAnsi="Calibri"/>
          <w:sz w:val="24"/>
          <w:szCs w:val="24"/>
        </w:rPr>
        <w:t>Prin prezentul ghid se lansează un apel de proiecte pentru care se aplică metoda competitivităţii, cu termen limită de depunere a cererilor de finantare.</w:t>
      </w:r>
    </w:p>
    <w:p w14:paraId="2F5FB1E8" w14:textId="77777777" w:rsidR="00351DB8" w:rsidRPr="00486013" w:rsidRDefault="00351DB8" w:rsidP="009C1C5C">
      <w:pPr>
        <w:jc w:val="both"/>
        <w:rPr>
          <w:rFonts w:ascii="Calibri" w:hAnsi="Calibri"/>
          <w:sz w:val="24"/>
          <w:szCs w:val="24"/>
        </w:rPr>
      </w:pPr>
      <w:r w:rsidRPr="00486013">
        <w:rPr>
          <w:rFonts w:ascii="Calibri" w:hAnsi="Calibr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337B1605" w14:textId="77777777" w:rsidR="00351DB8" w:rsidRPr="00486013" w:rsidRDefault="00351DB8" w:rsidP="009C1C5C">
      <w:pPr>
        <w:jc w:val="both"/>
        <w:rPr>
          <w:rFonts w:ascii="Calibri" w:hAnsi="Calibri"/>
          <w:sz w:val="24"/>
          <w:szCs w:val="24"/>
        </w:rPr>
      </w:pPr>
      <w:r w:rsidRPr="00486013">
        <w:rPr>
          <w:rFonts w:ascii="Calibri" w:hAnsi="Calibri"/>
          <w:sz w:val="24"/>
          <w:szCs w:val="24"/>
        </w:rPr>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486013" w:rsidRDefault="00351DB8" w:rsidP="009C1C5C">
      <w:pPr>
        <w:jc w:val="both"/>
        <w:rPr>
          <w:rFonts w:ascii="Calibri" w:hAnsi="Calibri"/>
          <w:sz w:val="24"/>
          <w:szCs w:val="24"/>
        </w:rPr>
      </w:pPr>
      <w:r w:rsidRPr="00486013">
        <w:rPr>
          <w:rFonts w:ascii="Calibri" w:hAnsi="Calibri"/>
          <w:sz w:val="24"/>
          <w:szCs w:val="24"/>
        </w:rPr>
        <w:t>Inducerea în eroare a instituţiilor care gestionează fonduri europene, inclusiv furnizarea de informaţii eronate şi/sau contradictorii în mod intenţionat, se pedepsesc conform legii.</w:t>
      </w:r>
    </w:p>
    <w:p w14:paraId="24AF87BF" w14:textId="1ABA76CF" w:rsidR="00351DB8" w:rsidRPr="00486013" w:rsidRDefault="007C2293" w:rsidP="009C1C5C">
      <w:pPr>
        <w:jc w:val="both"/>
        <w:rPr>
          <w:rFonts w:ascii="Calibri" w:hAnsi="Calibri"/>
          <w:sz w:val="24"/>
          <w:szCs w:val="24"/>
        </w:rPr>
      </w:pPr>
      <w:r w:rsidRPr="00486013">
        <w:rPr>
          <w:rFonts w:ascii="Calibri" w:hAnsi="Calibr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in legislatia în vigoare la data lansării prezentului ghid.</w:t>
      </w:r>
    </w:p>
    <w:p w14:paraId="40B6466B" w14:textId="77777777" w:rsidR="004E7083" w:rsidRPr="00486013" w:rsidRDefault="004E7083" w:rsidP="004E7083">
      <w:pPr>
        <w:pStyle w:val="ListParagraph"/>
        <w:jc w:val="both"/>
        <w:rPr>
          <w:rFonts w:ascii="Calibri" w:hAnsi="Calibri"/>
          <w:sz w:val="24"/>
          <w:szCs w:val="24"/>
          <w:highlight w:val="cyan"/>
        </w:rPr>
      </w:pPr>
    </w:p>
    <w:p w14:paraId="5D56E42D" w14:textId="177B939E" w:rsidR="00181E8F" w:rsidRPr="00486013" w:rsidRDefault="00181E8F" w:rsidP="00E07D7E">
      <w:pPr>
        <w:pStyle w:val="Heading2"/>
        <w:numPr>
          <w:ilvl w:val="1"/>
          <w:numId w:val="37"/>
        </w:numPr>
        <w:rPr>
          <w:rFonts w:ascii="Calibri" w:hAnsi="Calibri" w:cs="Calibri"/>
        </w:rPr>
      </w:pPr>
      <w:bookmarkStart w:id="164" w:name="_Toc90891337"/>
      <w:bookmarkStart w:id="165" w:name="_Toc99376175"/>
      <w:bookmarkStart w:id="166" w:name="_Toc154150893"/>
      <w:bookmarkStart w:id="167" w:name="_Hlk95145415"/>
      <w:bookmarkStart w:id="168" w:name="_Hlk92981142"/>
      <w:r w:rsidRPr="00486013">
        <w:rPr>
          <w:rFonts w:ascii="Calibri" w:hAnsi="Calibri" w:cs="Calibri"/>
        </w:rPr>
        <w:t xml:space="preserve">Conformitate administrativă </w:t>
      </w:r>
      <w:bookmarkEnd w:id="164"/>
      <w:bookmarkEnd w:id="165"/>
      <w:r w:rsidR="00933811" w:rsidRPr="00486013">
        <w:rPr>
          <w:rFonts w:ascii="Calibri" w:hAnsi="Calibri" w:cs="Calibri"/>
        </w:rPr>
        <w:t>– DECLARAŢIA UNICĂ</w:t>
      </w:r>
      <w:bookmarkEnd w:id="166"/>
    </w:p>
    <w:p w14:paraId="697C86C9"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486013" w:rsidRDefault="00181E8F" w:rsidP="00181E8F">
      <w:pPr>
        <w:spacing w:before="0" w:after="0"/>
        <w:jc w:val="both"/>
        <w:rPr>
          <w:rFonts w:ascii="Calibri" w:hAnsi="Calibri"/>
          <w:sz w:val="24"/>
          <w:szCs w:val="24"/>
        </w:rPr>
      </w:pPr>
    </w:p>
    <w:p w14:paraId="17D9C5C0"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486013" w:rsidRDefault="00181E8F" w:rsidP="00181E8F">
      <w:pPr>
        <w:spacing w:before="0" w:after="0"/>
        <w:jc w:val="both"/>
        <w:rPr>
          <w:rFonts w:ascii="Calibri" w:hAnsi="Calibri"/>
          <w:b/>
          <w:bCs/>
          <w:sz w:val="24"/>
          <w:szCs w:val="24"/>
        </w:rPr>
      </w:pPr>
    </w:p>
    <w:p w14:paraId="33970FC4" w14:textId="77777777" w:rsidR="00181E8F" w:rsidRPr="00486013" w:rsidRDefault="00181E8F" w:rsidP="00181E8F">
      <w:pPr>
        <w:spacing w:before="0" w:after="0"/>
        <w:jc w:val="both"/>
        <w:rPr>
          <w:rFonts w:ascii="Calibri" w:hAnsi="Calibri"/>
          <w:b/>
          <w:bCs/>
          <w:sz w:val="24"/>
          <w:szCs w:val="24"/>
        </w:rPr>
      </w:pPr>
      <w:r w:rsidRPr="00486013">
        <w:rPr>
          <w:rFonts w:ascii="Calibri" w:hAnsi="Calibri"/>
          <w:b/>
          <w:bCs/>
          <w:sz w:val="24"/>
          <w:szCs w:val="24"/>
        </w:rPr>
        <w:t xml:space="preserve">Corectitudinea documentelor încărcate în MySMIS2021/SMIS2021+ (documente aferente proiectului propus/in termen de valabilitate/care respecta legislația in vigoare la momentul depunerii etc) necesare pentru verificarea digitalizată a conformității administrative </w:t>
      </w:r>
      <w:r w:rsidRPr="00486013">
        <w:rPr>
          <w:rFonts w:ascii="Calibri" w:hAnsi="Calibri"/>
          <w:b/>
          <w:bCs/>
          <w:sz w:val="24"/>
          <w:szCs w:val="24"/>
        </w:rPr>
        <w:lastRenderedPageBreak/>
        <w:t>reprezintă raspunderea solicitantului de finanțare. Nerespectarea acestei cerințe va conduce la respingerea proiectului în urmatoarele etape de selecție și contractare.</w:t>
      </w:r>
    </w:p>
    <w:p w14:paraId="4544A90C" w14:textId="77777777" w:rsidR="00181E8F" w:rsidRPr="00486013" w:rsidRDefault="00181E8F" w:rsidP="00181E8F">
      <w:pPr>
        <w:spacing w:before="0" w:after="0"/>
        <w:jc w:val="both"/>
        <w:rPr>
          <w:rFonts w:ascii="Calibri" w:hAnsi="Calibri"/>
          <w:b/>
          <w:bCs/>
          <w:sz w:val="24"/>
          <w:szCs w:val="24"/>
        </w:rPr>
      </w:pPr>
    </w:p>
    <w:p w14:paraId="43F834E2" w14:textId="77777777" w:rsidR="00181E8F" w:rsidRPr="00486013" w:rsidRDefault="00181E8F" w:rsidP="00181E8F">
      <w:pPr>
        <w:spacing w:before="0" w:after="0"/>
        <w:jc w:val="both"/>
        <w:rPr>
          <w:rFonts w:ascii="Calibri" w:hAnsi="Calibri"/>
          <w:sz w:val="24"/>
          <w:szCs w:val="24"/>
        </w:rPr>
      </w:pPr>
    </w:p>
    <w:p w14:paraId="29A60157" w14:textId="6882884B" w:rsidR="00933811" w:rsidRPr="00486013" w:rsidRDefault="00933811" w:rsidP="00E07D7E">
      <w:pPr>
        <w:pStyle w:val="Heading2"/>
        <w:numPr>
          <w:ilvl w:val="1"/>
          <w:numId w:val="37"/>
        </w:numPr>
        <w:rPr>
          <w:rFonts w:ascii="Calibri" w:hAnsi="Calibri" w:cs="Calibri"/>
        </w:rPr>
      </w:pPr>
      <w:bookmarkStart w:id="169" w:name="_Toc154150894"/>
      <w:bookmarkStart w:id="170" w:name="_Toc90891338"/>
      <w:bookmarkStart w:id="171" w:name="_Toc99376176"/>
      <w:bookmarkEnd w:id="167"/>
      <w:bookmarkEnd w:id="168"/>
      <w:r w:rsidRPr="00486013">
        <w:rPr>
          <w:rFonts w:ascii="Calibri" w:hAnsi="Calibri" w:cs="Calibri"/>
        </w:rPr>
        <w:t>Etapa de evaluare preliminară – dacă este cazul (specific pentru intervențiile FSE+)</w:t>
      </w:r>
      <w:bookmarkEnd w:id="169"/>
      <w:r w:rsidR="00925B43" w:rsidRPr="00486013">
        <w:rPr>
          <w:rFonts w:ascii="Calibri" w:hAnsi="Calibri" w:cs="Calibri"/>
        </w:rPr>
        <w:t xml:space="preserve"> </w:t>
      </w:r>
    </w:p>
    <w:p w14:paraId="76B909A3" w14:textId="67600D6E" w:rsidR="008F7550" w:rsidRPr="00486013" w:rsidRDefault="00671651" w:rsidP="008F7550">
      <w:pPr>
        <w:rPr>
          <w:rFonts w:ascii="Calibri" w:hAnsi="Calibri"/>
          <w:sz w:val="24"/>
          <w:szCs w:val="24"/>
        </w:rPr>
      </w:pPr>
      <w:r w:rsidRPr="00486013">
        <w:rPr>
          <w:rFonts w:ascii="Calibri" w:hAnsi="Calibri"/>
          <w:sz w:val="24"/>
          <w:szCs w:val="24"/>
        </w:rPr>
        <w:t>Această secțiune nu se aplică prezentului apel.</w:t>
      </w:r>
    </w:p>
    <w:p w14:paraId="735CAB45" w14:textId="77777777" w:rsidR="00DF51AC" w:rsidRPr="00486013" w:rsidRDefault="00DF51AC" w:rsidP="008F7550">
      <w:pPr>
        <w:rPr>
          <w:rFonts w:ascii="Calibri" w:hAnsi="Calibri"/>
          <w:sz w:val="24"/>
          <w:szCs w:val="24"/>
        </w:rPr>
      </w:pPr>
    </w:p>
    <w:p w14:paraId="2411A7C8" w14:textId="43A7146C" w:rsidR="00181E8F" w:rsidRPr="00486013" w:rsidRDefault="00181E8F" w:rsidP="00E07D7E">
      <w:pPr>
        <w:pStyle w:val="Heading2"/>
        <w:numPr>
          <w:ilvl w:val="1"/>
          <w:numId w:val="37"/>
        </w:numPr>
        <w:rPr>
          <w:rFonts w:ascii="Calibri" w:hAnsi="Calibri" w:cs="Calibri"/>
        </w:rPr>
      </w:pPr>
      <w:bookmarkStart w:id="172" w:name="_Toc154150895"/>
      <w:r w:rsidRPr="00486013">
        <w:rPr>
          <w:rFonts w:ascii="Calibri" w:hAnsi="Calibri" w:cs="Calibri"/>
        </w:rPr>
        <w:t>Evaluarea tehnică și financiară</w:t>
      </w:r>
      <w:bookmarkEnd w:id="170"/>
      <w:bookmarkEnd w:id="171"/>
      <w:r w:rsidR="004E7C1E" w:rsidRPr="00486013">
        <w:rPr>
          <w:rFonts w:ascii="Calibri" w:hAnsi="Calibri" w:cs="Calibri"/>
        </w:rPr>
        <w:t>.</w:t>
      </w:r>
      <w:r w:rsidR="00933811" w:rsidRPr="00486013">
        <w:rPr>
          <w:rFonts w:ascii="Calibri" w:hAnsi="Calibri" w:cs="Calibri"/>
        </w:rPr>
        <w:t>Criterii de evaluare tehnică și financiară</w:t>
      </w:r>
      <w:bookmarkEnd w:id="172"/>
      <w:r w:rsidR="00933811" w:rsidRPr="00486013">
        <w:rPr>
          <w:rFonts w:ascii="Calibri" w:hAnsi="Calibri" w:cs="Calibri"/>
        </w:rPr>
        <w:t xml:space="preserve"> </w:t>
      </w:r>
    </w:p>
    <w:p w14:paraId="25351C8C" w14:textId="77777777" w:rsidR="008F7550" w:rsidRPr="00486013" w:rsidRDefault="008F7550" w:rsidP="00181E8F">
      <w:pPr>
        <w:autoSpaceDE w:val="0"/>
        <w:autoSpaceDN w:val="0"/>
        <w:adjustRightInd w:val="0"/>
        <w:spacing w:before="0" w:after="0"/>
        <w:jc w:val="both"/>
        <w:rPr>
          <w:rFonts w:ascii="Calibri" w:hAnsi="Calibri"/>
          <w:b/>
          <w:i/>
          <w:sz w:val="24"/>
          <w:szCs w:val="24"/>
          <w:lang w:eastAsia="en-GB"/>
        </w:rPr>
      </w:pPr>
    </w:p>
    <w:p w14:paraId="67D0030C"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Evaluarea tehnică și financiară se va realiza în baza grilei de evaluare tehnică și fianciară, prezentată în Anexa 6 - Grila de evaluare tehnică şi financiară componenta/ Grila de evaluare 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77777777" w:rsidR="00181E8F" w:rsidRPr="00486013" w:rsidRDefault="00181E8F" w:rsidP="00181E8F">
      <w:pPr>
        <w:spacing w:before="0" w:after="0"/>
        <w:jc w:val="both"/>
        <w:rPr>
          <w:rFonts w:ascii="Calibri" w:hAnsi="Calibri"/>
          <w:sz w:val="24"/>
          <w:szCs w:val="24"/>
        </w:rPr>
      </w:pPr>
    </w:p>
    <w:p w14:paraId="6EAAF2A7" w14:textId="4BA9E99F"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50744364" w14:textId="174A29E0" w:rsidR="009243E5" w:rsidRPr="00486013" w:rsidRDefault="009243E5" w:rsidP="00181E8F">
      <w:pPr>
        <w:spacing w:before="0" w:after="0"/>
        <w:jc w:val="both"/>
        <w:rPr>
          <w:rFonts w:ascii="Calibri" w:hAnsi="Calibri"/>
          <w:sz w:val="24"/>
          <w:szCs w:val="24"/>
        </w:rPr>
      </w:pPr>
    </w:p>
    <w:p w14:paraId="02ACE030" w14:textId="77777777" w:rsidR="00D67E6C" w:rsidRPr="00486013" w:rsidRDefault="00D67E6C" w:rsidP="00D67E6C">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In cadrul etapei de depunere a cererii de finantare, solicitantul  are posibilitatea sa realizeze o  autoevaluare a proiectului.  Punctajul final în baza căruia se decide trecerea în etapa de contractare a unui proiect este cel obținut ca urmare a evaluării tehnice și financiare realizată de către comisiile de evaluare.</w:t>
      </w:r>
    </w:p>
    <w:p w14:paraId="2F2BE050" w14:textId="77777777" w:rsidR="00181E8F" w:rsidRPr="00486013" w:rsidRDefault="00181E8F" w:rsidP="00181E8F">
      <w:pPr>
        <w:spacing w:before="0" w:after="0"/>
        <w:jc w:val="both"/>
        <w:rPr>
          <w:rFonts w:ascii="Calibri" w:hAnsi="Calibri"/>
          <w:sz w:val="24"/>
          <w:szCs w:val="24"/>
        </w:rPr>
      </w:pPr>
    </w:p>
    <w:p w14:paraId="1A2A131E"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 xml:space="preserve">Astfel, comisia de evaluare va formula câte clarificări va considera necesar pentru evaluarea cererii de finanțare, cu respectarea aplicarii unui tratament egal si nediscriminatoriu tuturor solicitantilor </w:t>
      </w:r>
    </w:p>
    <w:p w14:paraId="5B2C2E94"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4903C4F3"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30A7684F" w14:textId="77777777" w:rsidR="005C4686" w:rsidRPr="00486013" w:rsidRDefault="005C4686" w:rsidP="005C4686">
      <w:pPr>
        <w:spacing w:before="0" w:after="0"/>
        <w:jc w:val="both"/>
        <w:rPr>
          <w:rFonts w:ascii="Calibri" w:hAnsi="Calibri"/>
          <w:sz w:val="24"/>
          <w:szCs w:val="24"/>
        </w:rPr>
      </w:pPr>
    </w:p>
    <w:p w14:paraId="215963DC"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lastRenderedPageBreak/>
        <w:t>În lipsa unor răspunsuri la clarificări AM va lua decizia de selectare sau respingere a proiectelor în vederea finanțării pe baza informațiilor existente.</w:t>
      </w:r>
    </w:p>
    <w:p w14:paraId="7D58BB7F" w14:textId="77777777" w:rsidR="005C4686" w:rsidRPr="00486013" w:rsidRDefault="005C4686" w:rsidP="005C4686">
      <w:pPr>
        <w:spacing w:before="0" w:after="0"/>
        <w:jc w:val="both"/>
        <w:rPr>
          <w:rFonts w:ascii="Calibri" w:hAnsi="Calibri"/>
          <w:sz w:val="24"/>
          <w:szCs w:val="24"/>
        </w:rPr>
      </w:pPr>
    </w:p>
    <w:p w14:paraId="501DE967"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268FEE69" w14:textId="77777777" w:rsidR="005C4686" w:rsidRPr="00486013" w:rsidRDefault="005C4686" w:rsidP="005C4686">
      <w:pPr>
        <w:spacing w:before="0" w:after="0"/>
        <w:jc w:val="both"/>
        <w:rPr>
          <w:rFonts w:ascii="Calibri" w:hAnsi="Calibri"/>
          <w:sz w:val="24"/>
          <w:szCs w:val="24"/>
        </w:rPr>
      </w:pPr>
    </w:p>
    <w:p w14:paraId="7AB9EB63" w14:textId="77777777" w:rsidR="005C4686" w:rsidRPr="00486013" w:rsidRDefault="005C4686" w:rsidP="005C4686">
      <w:pPr>
        <w:spacing w:before="0" w:after="0"/>
        <w:jc w:val="both"/>
        <w:rPr>
          <w:rFonts w:ascii="Calibri" w:hAnsi="Calibri"/>
          <w:b/>
          <w:bCs/>
          <w:sz w:val="24"/>
          <w:szCs w:val="24"/>
        </w:rPr>
      </w:pPr>
      <w:r w:rsidRPr="00486013">
        <w:rPr>
          <w:rFonts w:ascii="Calibri" w:hAnsi="Calibri"/>
          <w:b/>
          <w:bCs/>
          <w:sz w:val="24"/>
          <w:szCs w:val="24"/>
        </w:rPr>
        <w:t xml:space="preserve">Vizita pe teren </w:t>
      </w:r>
    </w:p>
    <w:p w14:paraId="49882C7A"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081F1360"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2B36EF31" w14:textId="77777777" w:rsidR="005C4686" w:rsidRPr="00486013" w:rsidRDefault="005C4686" w:rsidP="005C4686">
      <w:pPr>
        <w:spacing w:before="0" w:after="0"/>
        <w:jc w:val="both"/>
        <w:rPr>
          <w:rFonts w:ascii="Calibri" w:hAnsi="Calibri"/>
          <w:sz w:val="24"/>
          <w:szCs w:val="24"/>
        </w:rPr>
      </w:pPr>
    </w:p>
    <w:p w14:paraId="7582EFCF"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3B36BD34" w14:textId="77777777" w:rsidR="005C4686" w:rsidRPr="00486013" w:rsidRDefault="005C4686" w:rsidP="005C4686">
      <w:pPr>
        <w:spacing w:before="0" w:after="0"/>
        <w:jc w:val="both"/>
        <w:rPr>
          <w:rFonts w:ascii="Calibri" w:hAnsi="Calibri"/>
          <w:sz w:val="24"/>
          <w:szCs w:val="24"/>
        </w:rPr>
      </w:pPr>
    </w:p>
    <w:p w14:paraId="3E054809"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6BA95A6F"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5AFF3402" w14:textId="77777777" w:rsidR="005C4686" w:rsidRPr="00486013" w:rsidRDefault="005C4686" w:rsidP="005C4686">
      <w:pPr>
        <w:spacing w:before="0" w:after="0"/>
        <w:jc w:val="both"/>
        <w:rPr>
          <w:rFonts w:ascii="Calibri" w:hAnsi="Calibri"/>
          <w:sz w:val="24"/>
          <w:szCs w:val="24"/>
        </w:rPr>
      </w:pPr>
      <w:r w:rsidRPr="00486013">
        <w:rPr>
          <w:rFonts w:ascii="Calibri" w:hAnsi="Calibri"/>
          <w:sz w:val="24"/>
          <w:szCs w:val="24"/>
        </w:rPr>
        <w:t>În cadrul etapei de vizită la fața locului nu vor fi preluate documente suplimentare.</w:t>
      </w:r>
    </w:p>
    <w:p w14:paraId="35F3E5BA" w14:textId="1009CBE1" w:rsidR="00B057C3" w:rsidRPr="00486013" w:rsidRDefault="00B057C3" w:rsidP="00181E8F">
      <w:pPr>
        <w:spacing w:before="0" w:after="0"/>
        <w:jc w:val="both"/>
        <w:rPr>
          <w:rFonts w:ascii="Calibri" w:hAnsi="Calibri"/>
          <w:sz w:val="24"/>
          <w:szCs w:val="24"/>
        </w:rPr>
      </w:pPr>
    </w:p>
    <w:p w14:paraId="2A0987A0" w14:textId="77777777" w:rsidR="00D67E6C" w:rsidRPr="00486013" w:rsidRDefault="00D67E6C" w:rsidP="00D67E6C">
      <w:pPr>
        <w:spacing w:before="0" w:after="0"/>
        <w:rPr>
          <w:rFonts w:asciiTheme="minorHAnsi" w:hAnsiTheme="minorHAnsi" w:cstheme="minorHAnsi"/>
          <w:b/>
          <w:bCs/>
          <w:sz w:val="24"/>
          <w:szCs w:val="24"/>
        </w:rPr>
      </w:pPr>
      <w:r w:rsidRPr="00486013">
        <w:rPr>
          <w:rFonts w:asciiTheme="minorHAnsi" w:hAnsiTheme="minorHAnsi" w:cstheme="minorHAnsi"/>
          <w:b/>
          <w:bCs/>
          <w:sz w:val="24"/>
          <w:szCs w:val="24"/>
        </w:rPr>
        <w:t>Criterii de evaluare tehnică şi financiară</w:t>
      </w:r>
    </w:p>
    <w:p w14:paraId="4AA4BB86" w14:textId="77777777" w:rsidR="00D67E6C" w:rsidRPr="00486013" w:rsidRDefault="00D67E6C" w:rsidP="00D67E6C">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În ceea ce privește criteriile de selecție, grila de evaluare tehnico-financiară cuprinde două Secțiuni după cum urmează:</w:t>
      </w:r>
    </w:p>
    <w:p w14:paraId="2CBAD893" w14:textId="77777777" w:rsidR="00D67E6C" w:rsidRPr="00486013" w:rsidRDefault="00D67E6C" w:rsidP="00D67E6C">
      <w:pPr>
        <w:tabs>
          <w:tab w:val="left" w:pos="567"/>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t>•</w:t>
      </w:r>
      <w:r w:rsidRPr="00486013">
        <w:rPr>
          <w:rFonts w:asciiTheme="minorHAnsi" w:hAnsiTheme="minorHAnsi" w:cstheme="minorHAnsi"/>
          <w:sz w:val="24"/>
          <w:szCs w:val="24"/>
        </w:rPr>
        <w:tab/>
        <w:t>Secțiunea I – care cuprinde criterii referitoare la contribuția proiectului la obiectivului specific, eficiența costurilor, complementaritatea cu alte investiții propuse/realizate prin PRSE 2021-2027/alte surse, integrării cooperarii la nivel de proiect, gradul de pregătire/maturitate al proiectului, contributia proiectului la teme orizontale (suplimentar peste minimul prevăzut de lege).</w:t>
      </w:r>
    </w:p>
    <w:p w14:paraId="17135187" w14:textId="77777777" w:rsidR="00D67E6C" w:rsidRPr="00486013" w:rsidRDefault="00D67E6C" w:rsidP="00D67E6C">
      <w:pPr>
        <w:tabs>
          <w:tab w:val="left" w:pos="567"/>
        </w:tabs>
        <w:spacing w:before="0" w:after="0"/>
        <w:jc w:val="both"/>
        <w:rPr>
          <w:rFonts w:asciiTheme="minorHAnsi" w:hAnsiTheme="minorHAnsi" w:cstheme="minorHAnsi"/>
          <w:sz w:val="24"/>
          <w:szCs w:val="24"/>
        </w:rPr>
      </w:pPr>
      <w:r w:rsidRPr="00486013">
        <w:rPr>
          <w:rFonts w:asciiTheme="minorHAnsi" w:hAnsiTheme="minorHAnsi" w:cstheme="minorHAnsi"/>
          <w:sz w:val="24"/>
          <w:szCs w:val="24"/>
        </w:rPr>
        <w:lastRenderedPageBreak/>
        <w:t>•</w:t>
      </w:r>
      <w:r w:rsidRPr="00486013">
        <w:rPr>
          <w:rFonts w:asciiTheme="minorHAnsi" w:hAnsiTheme="minorHAnsi" w:cstheme="minorHAnsi"/>
          <w:sz w:val="24"/>
          <w:szCs w:val="24"/>
        </w:rPr>
        <w:tab/>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62DF4290" w14:textId="77777777" w:rsidR="00D67E6C" w:rsidRPr="00486013" w:rsidRDefault="00D67E6C" w:rsidP="00181E8F">
      <w:pPr>
        <w:spacing w:before="0" w:after="0"/>
        <w:jc w:val="both"/>
        <w:rPr>
          <w:rFonts w:ascii="Calibri" w:hAnsi="Calibri"/>
          <w:sz w:val="24"/>
          <w:szCs w:val="24"/>
        </w:rPr>
      </w:pPr>
    </w:p>
    <w:p w14:paraId="4DD8C675" w14:textId="77777777" w:rsidR="003E37FE" w:rsidRPr="00486013" w:rsidRDefault="003E37FE" w:rsidP="003E37FE">
      <w:pPr>
        <w:spacing w:before="0" w:after="0" w:line="259" w:lineRule="auto"/>
        <w:jc w:val="both"/>
        <w:rPr>
          <w:rFonts w:ascii="Calibri" w:hAnsi="Calibri"/>
          <w:b/>
          <w:bCs/>
          <w:sz w:val="24"/>
          <w:szCs w:val="24"/>
          <w:lang w:val="en-GB"/>
        </w:rPr>
      </w:pPr>
      <w:bookmarkStart w:id="173" w:name="_Toc90891341"/>
      <w:r w:rsidRPr="00486013">
        <w:rPr>
          <w:rFonts w:ascii="Calibri" w:hAnsi="Calibri"/>
          <w:b/>
          <w:bCs/>
          <w:sz w:val="24"/>
          <w:szCs w:val="24"/>
          <w:lang w:val="en-GB"/>
        </w:rPr>
        <w:t>SECTIUNEA I</w:t>
      </w:r>
    </w:p>
    <w:p w14:paraId="1134DB04" w14:textId="77777777" w:rsidR="00921731" w:rsidRPr="00486013" w:rsidRDefault="00921731" w:rsidP="00E07D7E">
      <w:pPr>
        <w:numPr>
          <w:ilvl w:val="0"/>
          <w:numId w:val="23"/>
        </w:numPr>
        <w:contextualSpacing/>
        <w:jc w:val="both"/>
        <w:rPr>
          <w:rFonts w:ascii="Calibri" w:hAnsi="Calibri"/>
          <w:b/>
          <w:bCs/>
          <w:sz w:val="24"/>
          <w:szCs w:val="24"/>
          <w:lang w:val="fr-FR"/>
        </w:rPr>
      </w:pPr>
      <w:proofErr w:type="spellStart"/>
      <w:r w:rsidRPr="00486013">
        <w:rPr>
          <w:rFonts w:ascii="Calibri" w:hAnsi="Calibri"/>
          <w:b/>
          <w:bCs/>
          <w:sz w:val="24"/>
          <w:szCs w:val="24"/>
          <w:lang w:val="fr-FR"/>
        </w:rPr>
        <w:t>Contribuția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proiectului</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realizarea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Obiectivului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Specific</w:t>
      </w:r>
      <w:proofErr w:type="spellEnd"/>
      <w:r w:rsidRPr="00486013">
        <w:rPr>
          <w:rFonts w:ascii="Calibri" w:hAnsi="Calibri"/>
          <w:b/>
          <w:bCs/>
          <w:sz w:val="24"/>
          <w:szCs w:val="24"/>
          <w:lang w:val="fr-FR"/>
        </w:rPr>
        <w:t xml:space="preserve"> 4.2. </w:t>
      </w:r>
      <w:proofErr w:type="spellStart"/>
      <w:r w:rsidRPr="00486013">
        <w:rPr>
          <w:rFonts w:ascii="Calibri" w:hAnsi="Calibri"/>
          <w:b/>
          <w:bCs/>
          <w:sz w:val="24"/>
          <w:szCs w:val="24"/>
          <w:lang w:val="fr-FR"/>
        </w:rPr>
        <w:t>Îmbunătățirea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accesului</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servicii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favorabile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incluziunii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calitate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educație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formare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învățare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tot</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parcursul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vieții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prin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dezvoltarea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infrastructurii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accesibile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inclusiv</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prin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promovarea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rezilienței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pentru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educația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formarea</w:t>
      </w:r>
      <w:proofErr w:type="spellEnd"/>
      <w:r w:rsidRPr="00486013">
        <w:rPr>
          <w:rFonts w:ascii="Calibri" w:hAnsi="Calibri"/>
          <w:b/>
          <w:bCs/>
          <w:sz w:val="24"/>
          <w:szCs w:val="24"/>
          <w:lang w:val="fr-FR"/>
        </w:rPr>
        <w:t xml:space="preserve"> la </w:t>
      </w:r>
      <w:proofErr w:type="spellStart"/>
      <w:r w:rsidRPr="00486013">
        <w:rPr>
          <w:rFonts w:ascii="Calibri" w:hAnsi="Calibri"/>
          <w:b/>
          <w:bCs/>
          <w:sz w:val="24"/>
          <w:szCs w:val="24"/>
          <w:lang w:val="fr-FR"/>
        </w:rPr>
        <w:t>distanță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online (FEDR) – </w:t>
      </w:r>
      <w:proofErr w:type="spellStart"/>
      <w:r w:rsidRPr="00486013">
        <w:rPr>
          <w:rFonts w:ascii="Calibri" w:hAnsi="Calibri"/>
          <w:b/>
          <w:bCs/>
          <w:sz w:val="24"/>
          <w:szCs w:val="24"/>
          <w:lang w:val="fr-FR"/>
        </w:rPr>
        <w:t>maxim</w:t>
      </w:r>
      <w:proofErr w:type="spellEnd"/>
      <w:r w:rsidRPr="00486013">
        <w:rPr>
          <w:rFonts w:ascii="Calibri" w:hAnsi="Calibri"/>
          <w:b/>
          <w:bCs/>
          <w:sz w:val="24"/>
          <w:szCs w:val="24"/>
          <w:lang w:val="fr-FR"/>
        </w:rPr>
        <w:t xml:space="preserve"> 57 </w:t>
      </w:r>
      <w:proofErr w:type="spellStart"/>
      <w:r w:rsidRPr="00486013">
        <w:rPr>
          <w:rFonts w:ascii="Calibri" w:hAnsi="Calibri"/>
          <w:b/>
          <w:bCs/>
          <w:sz w:val="24"/>
          <w:szCs w:val="24"/>
          <w:lang w:val="fr-FR"/>
        </w:rPr>
        <w:t>puncte</w:t>
      </w:r>
      <w:proofErr w:type="spellEnd"/>
    </w:p>
    <w:p w14:paraId="59145F88" w14:textId="77777777" w:rsidR="003E37FE" w:rsidRPr="00486013" w:rsidRDefault="003E37FE" w:rsidP="003E37FE">
      <w:pPr>
        <w:spacing w:before="0" w:after="0" w:line="256" w:lineRule="auto"/>
        <w:ind w:left="720"/>
        <w:jc w:val="both"/>
        <w:rPr>
          <w:rFonts w:ascii="Calibri" w:hAnsi="Calibri"/>
          <w:sz w:val="24"/>
          <w:szCs w:val="24"/>
          <w:lang w:val="fr-FR"/>
        </w:rPr>
      </w:pPr>
    </w:p>
    <w:p w14:paraId="7DA1DB9D" w14:textId="19598361" w:rsidR="003E37FE" w:rsidRPr="00486013" w:rsidRDefault="00413210" w:rsidP="00E07D7E">
      <w:pPr>
        <w:numPr>
          <w:ilvl w:val="1"/>
          <w:numId w:val="23"/>
        </w:numPr>
        <w:spacing w:before="0" w:after="0" w:line="256" w:lineRule="auto"/>
        <w:jc w:val="both"/>
        <w:rPr>
          <w:rFonts w:ascii="Calibri" w:hAnsi="Calibri"/>
          <w:b/>
          <w:bCs/>
          <w:sz w:val="24"/>
          <w:szCs w:val="24"/>
          <w:lang w:val="fr-FR"/>
        </w:rPr>
      </w:pPr>
      <w:proofErr w:type="spellStart"/>
      <w:r w:rsidRPr="00486013">
        <w:rPr>
          <w:rFonts w:ascii="Calibri" w:hAnsi="Calibri"/>
          <w:b/>
          <w:bCs/>
          <w:sz w:val="24"/>
          <w:szCs w:val="24"/>
          <w:lang w:val="fr-FR"/>
        </w:rPr>
        <w:t>Capacitatea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unității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învățământ</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preșcolar</w:t>
      </w:r>
      <w:proofErr w:type="spellEnd"/>
      <w:r w:rsidRPr="00486013">
        <w:rPr>
          <w:rFonts w:ascii="Calibri" w:hAnsi="Calibri"/>
          <w:b/>
          <w:bCs/>
          <w:sz w:val="24"/>
          <w:szCs w:val="24"/>
          <w:lang w:val="fr-FR"/>
        </w:rPr>
        <w:t xml:space="preserve"> (SCI) – </w:t>
      </w:r>
      <w:proofErr w:type="spellStart"/>
      <w:r w:rsidRPr="00486013">
        <w:rPr>
          <w:rFonts w:ascii="Calibri" w:hAnsi="Calibri"/>
          <w:b/>
          <w:bCs/>
          <w:sz w:val="24"/>
          <w:szCs w:val="24"/>
          <w:lang w:val="fr-FR"/>
        </w:rPr>
        <w:t>maxim</w:t>
      </w:r>
      <w:proofErr w:type="spellEnd"/>
      <w:r w:rsidRPr="00486013">
        <w:rPr>
          <w:rFonts w:ascii="Calibri" w:hAnsi="Calibri"/>
          <w:b/>
          <w:bCs/>
          <w:sz w:val="24"/>
          <w:szCs w:val="24"/>
          <w:lang w:val="fr-FR"/>
        </w:rPr>
        <w:t xml:space="preserve"> 10 </w:t>
      </w:r>
      <w:proofErr w:type="spellStart"/>
      <w:r w:rsidRPr="00486013">
        <w:rPr>
          <w:rFonts w:ascii="Calibri" w:hAnsi="Calibri"/>
          <w:b/>
          <w:bCs/>
          <w:sz w:val="24"/>
          <w:szCs w:val="24"/>
          <w:lang w:val="fr-FR"/>
        </w:rPr>
        <w:t>puncte</w:t>
      </w:r>
      <w:proofErr w:type="spellEnd"/>
    </w:p>
    <w:p w14:paraId="7729D503" w14:textId="77777777" w:rsidR="00413210" w:rsidRPr="00486013" w:rsidRDefault="00413210" w:rsidP="00413210">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Capacitatea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unității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învațământ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w:t>
      </w:r>
      <w:proofErr w:type="spellEnd"/>
      <w:r w:rsidRPr="00486013">
        <w:rPr>
          <w:rFonts w:ascii="Calibri" w:hAnsi="Calibri"/>
          <w:sz w:val="24"/>
          <w:szCs w:val="24"/>
          <w:lang w:val="fr-FR"/>
        </w:rPr>
        <w:t xml:space="preserve"> SCI&lt;0.75 – 10 </w:t>
      </w:r>
      <w:proofErr w:type="spellStart"/>
      <w:r w:rsidRPr="00486013">
        <w:rPr>
          <w:rFonts w:ascii="Calibri" w:hAnsi="Calibri"/>
          <w:sz w:val="24"/>
          <w:szCs w:val="24"/>
          <w:lang w:val="fr-FR"/>
        </w:rPr>
        <w:t>puncte</w:t>
      </w:r>
      <w:proofErr w:type="spellEnd"/>
    </w:p>
    <w:p w14:paraId="1ADDC010" w14:textId="77777777" w:rsidR="00413210" w:rsidRPr="00486013" w:rsidRDefault="00413210" w:rsidP="00413210">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Capacitatea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unității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învațământ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w:t>
      </w:r>
      <w:proofErr w:type="spellEnd"/>
      <w:r w:rsidRPr="00486013">
        <w:rPr>
          <w:rFonts w:ascii="Calibri" w:hAnsi="Calibri"/>
          <w:sz w:val="24"/>
          <w:szCs w:val="24"/>
          <w:lang w:val="fr-FR"/>
        </w:rPr>
        <w:t xml:space="preserve"> SCI &gt;0.75 – 0 </w:t>
      </w:r>
      <w:proofErr w:type="spellStart"/>
      <w:r w:rsidRPr="00486013">
        <w:rPr>
          <w:rFonts w:ascii="Calibri" w:hAnsi="Calibri"/>
          <w:sz w:val="24"/>
          <w:szCs w:val="24"/>
          <w:lang w:val="fr-FR"/>
        </w:rPr>
        <w:t>puncte</w:t>
      </w:r>
      <w:proofErr w:type="spellEnd"/>
    </w:p>
    <w:p w14:paraId="6B1A94A0" w14:textId="481DF5E9" w:rsidR="003E37FE" w:rsidRPr="00486013" w:rsidRDefault="00413210" w:rsidP="00413210">
      <w:pPr>
        <w:spacing w:before="0" w:after="0" w:line="256" w:lineRule="auto"/>
        <w:jc w:val="both"/>
        <w:rPr>
          <w:rFonts w:ascii="Calibri" w:hAnsi="Calibri"/>
          <w:sz w:val="24"/>
          <w:szCs w:val="24"/>
          <w:lang w:val="en-GB"/>
        </w:rPr>
      </w:pPr>
      <w:proofErr w:type="spellStart"/>
      <w:r w:rsidRPr="00486013">
        <w:rPr>
          <w:rFonts w:ascii="Calibri" w:hAnsi="Calibri"/>
          <w:sz w:val="24"/>
          <w:szCs w:val="24"/>
          <w:lang w:val="en-GB"/>
        </w:rPr>
        <w:t>Punctarea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subcriteriului</w:t>
      </w:r>
      <w:proofErr w:type="spellEnd"/>
      <w:r w:rsidRPr="00486013">
        <w:rPr>
          <w:rFonts w:ascii="Calibri" w:hAnsi="Calibri"/>
          <w:sz w:val="24"/>
          <w:szCs w:val="24"/>
          <w:lang w:val="en-GB"/>
        </w:rPr>
        <w:t xml:space="preserve"> se face </w:t>
      </w:r>
      <w:proofErr w:type="spellStart"/>
      <w:r w:rsidRPr="00486013">
        <w:rPr>
          <w:rFonts w:ascii="Calibri" w:hAnsi="Calibri"/>
          <w:sz w:val="24"/>
          <w:szCs w:val="24"/>
          <w:lang w:val="en-GB"/>
        </w:rPr>
        <w:t>prin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selectarea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unei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singure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optiuni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și</w:t>
      </w:r>
      <w:proofErr w:type="spellEnd"/>
      <w:r w:rsidRPr="00486013">
        <w:rPr>
          <w:rFonts w:ascii="Calibri" w:hAnsi="Calibri"/>
          <w:sz w:val="24"/>
          <w:szCs w:val="24"/>
          <w:lang w:val="en-GB"/>
        </w:rPr>
        <w:t xml:space="preserve"> a </w:t>
      </w:r>
      <w:proofErr w:type="spellStart"/>
      <w:r w:rsidRPr="00486013">
        <w:rPr>
          <w:rFonts w:ascii="Calibri" w:hAnsi="Calibri"/>
          <w:sz w:val="24"/>
          <w:szCs w:val="24"/>
          <w:lang w:val="en-GB"/>
        </w:rPr>
        <w:t>punctajului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aferent</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acesteia</w:t>
      </w:r>
      <w:proofErr w:type="spellEnd"/>
      <w:r w:rsidRPr="00486013">
        <w:rPr>
          <w:rFonts w:ascii="Calibri" w:hAnsi="Calibri"/>
          <w:sz w:val="24"/>
          <w:szCs w:val="24"/>
          <w:lang w:val="en-GB"/>
        </w:rPr>
        <w:t>.</w:t>
      </w:r>
    </w:p>
    <w:p w14:paraId="75C4BA0E" w14:textId="77777777" w:rsidR="003E37FE" w:rsidRPr="00486013" w:rsidRDefault="003E37FE" w:rsidP="003E37FE">
      <w:pPr>
        <w:spacing w:before="0" w:after="0" w:line="256" w:lineRule="auto"/>
        <w:jc w:val="both"/>
        <w:rPr>
          <w:rFonts w:ascii="Calibri" w:hAnsi="Calibri"/>
          <w:sz w:val="24"/>
          <w:szCs w:val="24"/>
          <w:lang w:val="en-GB"/>
        </w:rPr>
      </w:pPr>
    </w:p>
    <w:p w14:paraId="172295B6" w14:textId="7F58CFA4" w:rsidR="003E37FE" w:rsidRPr="00486013" w:rsidRDefault="003E37FE" w:rsidP="00E07D7E">
      <w:pPr>
        <w:numPr>
          <w:ilvl w:val="1"/>
          <w:numId w:val="23"/>
        </w:numPr>
        <w:spacing w:before="0" w:after="0" w:line="256" w:lineRule="auto"/>
        <w:jc w:val="both"/>
        <w:rPr>
          <w:rFonts w:ascii="Calibri" w:hAnsi="Calibri"/>
          <w:b/>
          <w:bCs/>
          <w:sz w:val="24"/>
          <w:szCs w:val="24"/>
          <w:lang w:val="en-GB"/>
        </w:rPr>
      </w:pPr>
      <w:proofErr w:type="spellStart"/>
      <w:r w:rsidRPr="00486013">
        <w:rPr>
          <w:rFonts w:ascii="Calibri" w:hAnsi="Calibri"/>
          <w:b/>
          <w:bCs/>
          <w:sz w:val="24"/>
          <w:szCs w:val="24"/>
          <w:lang w:val="en-GB"/>
        </w:rPr>
        <w:t>Pregătirea</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pentru</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Învățământul</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Primar</w:t>
      </w:r>
      <w:proofErr w:type="spellEnd"/>
      <w:r w:rsidR="00712DA9" w:rsidRPr="00486013">
        <w:rPr>
          <w:rFonts w:ascii="Calibri" w:hAnsi="Calibri"/>
          <w:b/>
          <w:bCs/>
          <w:sz w:val="24"/>
          <w:szCs w:val="24"/>
          <w:lang w:val="en-GB"/>
        </w:rPr>
        <w:t xml:space="preserve"> – maxim 8 </w:t>
      </w:r>
      <w:proofErr w:type="spellStart"/>
      <w:r w:rsidR="00712DA9" w:rsidRPr="00486013">
        <w:rPr>
          <w:rFonts w:ascii="Calibri" w:hAnsi="Calibri"/>
          <w:b/>
          <w:bCs/>
          <w:sz w:val="24"/>
          <w:szCs w:val="24"/>
          <w:lang w:val="en-GB"/>
        </w:rPr>
        <w:t>puncte</w:t>
      </w:r>
      <w:proofErr w:type="spellEnd"/>
    </w:p>
    <w:p w14:paraId="3F8BAD01" w14:textId="77777777" w:rsidR="00712DA9" w:rsidRPr="00486013" w:rsidRDefault="00712DA9" w:rsidP="00712DA9">
      <w:pPr>
        <w:spacing w:before="0" w:after="0" w:line="256" w:lineRule="auto"/>
        <w:jc w:val="both"/>
        <w:rPr>
          <w:rFonts w:ascii="Calibri" w:hAnsi="Calibri"/>
          <w:bCs/>
          <w:sz w:val="24"/>
          <w:szCs w:val="24"/>
          <w:lang w:val="en-GB"/>
        </w:rPr>
      </w:pPr>
      <w:r w:rsidRPr="00486013">
        <w:rPr>
          <w:rFonts w:ascii="Calibri" w:hAnsi="Calibri"/>
          <w:bCs/>
          <w:sz w:val="24"/>
          <w:szCs w:val="24"/>
          <w:lang w:val="en-GB"/>
        </w:rPr>
        <w:t xml:space="preserve">a. </w:t>
      </w:r>
      <w:proofErr w:type="spellStart"/>
      <w:r w:rsidRPr="00486013">
        <w:rPr>
          <w:rFonts w:ascii="Calibri" w:hAnsi="Calibri"/>
          <w:bCs/>
          <w:sz w:val="24"/>
          <w:szCs w:val="24"/>
          <w:lang w:val="en-GB"/>
        </w:rPr>
        <w:t>proiectul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este</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propus</w:t>
      </w:r>
      <w:proofErr w:type="spellEnd"/>
      <w:r w:rsidRPr="00486013">
        <w:rPr>
          <w:rFonts w:ascii="Calibri" w:hAnsi="Calibri"/>
          <w:bCs/>
          <w:sz w:val="24"/>
          <w:szCs w:val="24"/>
          <w:lang w:val="en-GB"/>
        </w:rPr>
        <w:t xml:space="preserve"> in </w:t>
      </w:r>
      <w:proofErr w:type="spellStart"/>
      <w:r w:rsidRPr="00486013">
        <w:rPr>
          <w:rFonts w:ascii="Calibri" w:hAnsi="Calibri"/>
          <w:bCs/>
          <w:sz w:val="24"/>
          <w:szCs w:val="24"/>
          <w:lang w:val="en-GB"/>
        </w:rPr>
        <w:t>cadrul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unui</w:t>
      </w:r>
      <w:proofErr w:type="spellEnd"/>
      <w:r w:rsidRPr="00486013">
        <w:rPr>
          <w:rFonts w:ascii="Calibri" w:hAnsi="Calibri"/>
          <w:bCs/>
          <w:sz w:val="24"/>
          <w:szCs w:val="24"/>
          <w:lang w:val="en-GB"/>
        </w:rPr>
        <w:t xml:space="preserve"> UAT cu </w:t>
      </w:r>
      <w:proofErr w:type="spellStart"/>
      <w:r w:rsidRPr="00486013">
        <w:rPr>
          <w:rFonts w:ascii="Calibri" w:hAnsi="Calibri"/>
          <w:bCs/>
          <w:sz w:val="24"/>
          <w:szCs w:val="24"/>
          <w:lang w:val="en-GB"/>
        </w:rPr>
        <w:t>proporția</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elevilor</w:t>
      </w:r>
      <w:proofErr w:type="spellEnd"/>
      <w:r w:rsidRPr="00486013">
        <w:rPr>
          <w:rFonts w:ascii="Calibri" w:hAnsi="Calibri"/>
          <w:bCs/>
          <w:sz w:val="24"/>
          <w:szCs w:val="24"/>
          <w:lang w:val="en-GB"/>
        </w:rPr>
        <w:t xml:space="preserve"> din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primar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pentru</w:t>
      </w:r>
      <w:proofErr w:type="spellEnd"/>
      <w:r w:rsidRPr="00486013">
        <w:rPr>
          <w:rFonts w:ascii="Calibri" w:hAnsi="Calibri"/>
          <w:bCs/>
          <w:sz w:val="24"/>
          <w:szCs w:val="24"/>
          <w:lang w:val="en-GB"/>
        </w:rPr>
        <w:t xml:space="preserve"> prima data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clasa</w:t>
      </w:r>
      <w:proofErr w:type="spellEnd"/>
      <w:r w:rsidRPr="00486013">
        <w:rPr>
          <w:rFonts w:ascii="Calibri" w:hAnsi="Calibri"/>
          <w:bCs/>
          <w:sz w:val="24"/>
          <w:szCs w:val="24"/>
          <w:lang w:val="en-GB"/>
        </w:rPr>
        <w:t xml:space="preserve"> 0 care au </w:t>
      </w:r>
      <w:proofErr w:type="spellStart"/>
      <w:r w:rsidRPr="00486013">
        <w:rPr>
          <w:rFonts w:ascii="Calibri" w:hAnsi="Calibri"/>
          <w:bCs/>
          <w:sz w:val="24"/>
          <w:szCs w:val="24"/>
          <w:lang w:val="en-GB"/>
        </w:rPr>
        <w:t>fost</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preșcolar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mai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mică</w:t>
      </w:r>
      <w:proofErr w:type="spellEnd"/>
      <w:r w:rsidRPr="00486013">
        <w:rPr>
          <w:rFonts w:ascii="Calibri" w:hAnsi="Calibri"/>
          <w:bCs/>
          <w:sz w:val="24"/>
          <w:szCs w:val="24"/>
          <w:lang w:val="en-GB"/>
        </w:rPr>
        <w:t xml:space="preserve"> de 94 % - 8 </w:t>
      </w:r>
      <w:proofErr w:type="spellStart"/>
      <w:r w:rsidRPr="00486013">
        <w:rPr>
          <w:rFonts w:ascii="Calibri" w:hAnsi="Calibri"/>
          <w:bCs/>
          <w:sz w:val="24"/>
          <w:szCs w:val="24"/>
          <w:lang w:val="en-GB"/>
        </w:rPr>
        <w:t>puncte</w:t>
      </w:r>
      <w:proofErr w:type="spellEnd"/>
    </w:p>
    <w:p w14:paraId="6C78DCA6" w14:textId="77777777" w:rsidR="00712DA9" w:rsidRPr="00486013" w:rsidRDefault="00712DA9" w:rsidP="00712DA9">
      <w:pPr>
        <w:spacing w:before="0" w:after="0" w:line="256" w:lineRule="auto"/>
        <w:jc w:val="both"/>
        <w:rPr>
          <w:rFonts w:ascii="Calibri" w:hAnsi="Calibri"/>
          <w:bCs/>
          <w:sz w:val="24"/>
          <w:szCs w:val="24"/>
          <w:lang w:val="en-GB"/>
        </w:rPr>
      </w:pPr>
      <w:r w:rsidRPr="00486013">
        <w:rPr>
          <w:rFonts w:ascii="Calibri" w:hAnsi="Calibri"/>
          <w:bCs/>
          <w:sz w:val="24"/>
          <w:szCs w:val="24"/>
          <w:lang w:val="en-GB"/>
        </w:rPr>
        <w:t xml:space="preserve">b. </w:t>
      </w:r>
      <w:proofErr w:type="spellStart"/>
      <w:r w:rsidRPr="00486013">
        <w:rPr>
          <w:rFonts w:ascii="Calibri" w:hAnsi="Calibri"/>
          <w:bCs/>
          <w:sz w:val="24"/>
          <w:szCs w:val="24"/>
          <w:lang w:val="en-GB"/>
        </w:rPr>
        <w:t>proiectul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este</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propus</w:t>
      </w:r>
      <w:proofErr w:type="spellEnd"/>
      <w:r w:rsidRPr="00486013">
        <w:rPr>
          <w:rFonts w:ascii="Calibri" w:hAnsi="Calibri"/>
          <w:bCs/>
          <w:sz w:val="24"/>
          <w:szCs w:val="24"/>
          <w:lang w:val="en-GB"/>
        </w:rPr>
        <w:t xml:space="preserve"> in </w:t>
      </w:r>
      <w:proofErr w:type="spellStart"/>
      <w:r w:rsidRPr="00486013">
        <w:rPr>
          <w:rFonts w:ascii="Calibri" w:hAnsi="Calibri"/>
          <w:bCs/>
          <w:sz w:val="24"/>
          <w:szCs w:val="24"/>
          <w:lang w:val="en-GB"/>
        </w:rPr>
        <w:t>cadrul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unui</w:t>
      </w:r>
      <w:proofErr w:type="spellEnd"/>
      <w:r w:rsidRPr="00486013">
        <w:rPr>
          <w:rFonts w:ascii="Calibri" w:hAnsi="Calibri"/>
          <w:bCs/>
          <w:sz w:val="24"/>
          <w:szCs w:val="24"/>
          <w:lang w:val="en-GB"/>
        </w:rPr>
        <w:t xml:space="preserve"> UAT cu </w:t>
      </w:r>
      <w:proofErr w:type="spellStart"/>
      <w:r w:rsidRPr="00486013">
        <w:rPr>
          <w:rFonts w:ascii="Calibri" w:hAnsi="Calibri"/>
          <w:bCs/>
          <w:sz w:val="24"/>
          <w:szCs w:val="24"/>
          <w:lang w:val="en-GB"/>
        </w:rPr>
        <w:t>proporția</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elevilor</w:t>
      </w:r>
      <w:proofErr w:type="spellEnd"/>
      <w:r w:rsidRPr="00486013">
        <w:rPr>
          <w:rFonts w:ascii="Calibri" w:hAnsi="Calibri"/>
          <w:bCs/>
          <w:sz w:val="24"/>
          <w:szCs w:val="24"/>
          <w:lang w:val="en-GB"/>
        </w:rPr>
        <w:t xml:space="preserve"> din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primar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pentru</w:t>
      </w:r>
      <w:proofErr w:type="spellEnd"/>
      <w:r w:rsidRPr="00486013">
        <w:rPr>
          <w:rFonts w:ascii="Calibri" w:hAnsi="Calibri"/>
          <w:bCs/>
          <w:sz w:val="24"/>
          <w:szCs w:val="24"/>
          <w:lang w:val="en-GB"/>
        </w:rPr>
        <w:t xml:space="preserve"> prima </w:t>
      </w:r>
      <w:proofErr w:type="spellStart"/>
      <w:r w:rsidRPr="00486013">
        <w:rPr>
          <w:rFonts w:ascii="Calibri" w:hAnsi="Calibri"/>
          <w:bCs/>
          <w:sz w:val="24"/>
          <w:szCs w:val="24"/>
          <w:lang w:val="en-GB"/>
        </w:rPr>
        <w:t>dată</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clasa</w:t>
      </w:r>
      <w:proofErr w:type="spellEnd"/>
      <w:r w:rsidRPr="00486013">
        <w:rPr>
          <w:rFonts w:ascii="Calibri" w:hAnsi="Calibri"/>
          <w:bCs/>
          <w:sz w:val="24"/>
          <w:szCs w:val="24"/>
          <w:lang w:val="en-GB"/>
        </w:rPr>
        <w:t xml:space="preserve"> 0 care au </w:t>
      </w:r>
      <w:proofErr w:type="spellStart"/>
      <w:r w:rsidRPr="00486013">
        <w:rPr>
          <w:rFonts w:ascii="Calibri" w:hAnsi="Calibri"/>
          <w:bCs/>
          <w:sz w:val="24"/>
          <w:szCs w:val="24"/>
          <w:lang w:val="en-GB"/>
        </w:rPr>
        <w:t>fost</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preșcolar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mai</w:t>
      </w:r>
      <w:proofErr w:type="spellEnd"/>
      <w:r w:rsidRPr="00486013">
        <w:rPr>
          <w:rFonts w:ascii="Calibri" w:hAnsi="Calibri"/>
          <w:bCs/>
          <w:sz w:val="24"/>
          <w:szCs w:val="24"/>
          <w:lang w:val="en-GB"/>
        </w:rPr>
        <w:t xml:space="preserve"> mare de 94 % </w:t>
      </w:r>
      <w:proofErr w:type="spellStart"/>
      <w:r w:rsidRPr="00486013">
        <w:rPr>
          <w:rFonts w:ascii="Calibri" w:hAnsi="Calibri"/>
          <w:bCs/>
          <w:sz w:val="24"/>
          <w:szCs w:val="24"/>
          <w:lang w:val="en-GB"/>
        </w:rPr>
        <w:t>si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mai</w:t>
      </w:r>
      <w:proofErr w:type="spellEnd"/>
      <w:r w:rsidRPr="00486013">
        <w:rPr>
          <w:rFonts w:ascii="Calibri" w:hAnsi="Calibri"/>
          <w:bCs/>
          <w:sz w:val="24"/>
          <w:szCs w:val="24"/>
          <w:lang w:val="en-GB"/>
        </w:rPr>
        <w:t xml:space="preserve"> mica de 98% - 4 </w:t>
      </w:r>
      <w:proofErr w:type="spellStart"/>
      <w:r w:rsidRPr="00486013">
        <w:rPr>
          <w:rFonts w:ascii="Calibri" w:hAnsi="Calibri"/>
          <w:bCs/>
          <w:sz w:val="24"/>
          <w:szCs w:val="24"/>
          <w:lang w:val="en-GB"/>
        </w:rPr>
        <w:t>puncte</w:t>
      </w:r>
      <w:proofErr w:type="spellEnd"/>
    </w:p>
    <w:p w14:paraId="73B5AB9C" w14:textId="77777777" w:rsidR="00712DA9" w:rsidRPr="00486013" w:rsidRDefault="00712DA9" w:rsidP="00712DA9">
      <w:pPr>
        <w:spacing w:before="0" w:after="0" w:line="256" w:lineRule="auto"/>
        <w:jc w:val="both"/>
        <w:rPr>
          <w:rFonts w:ascii="Calibri" w:hAnsi="Calibri"/>
          <w:bCs/>
          <w:sz w:val="24"/>
          <w:szCs w:val="24"/>
          <w:lang w:val="en-GB"/>
        </w:rPr>
      </w:pPr>
      <w:r w:rsidRPr="00486013">
        <w:rPr>
          <w:rFonts w:ascii="Calibri" w:hAnsi="Calibri"/>
          <w:bCs/>
          <w:sz w:val="24"/>
          <w:szCs w:val="24"/>
          <w:lang w:val="en-GB"/>
        </w:rPr>
        <w:t xml:space="preserve">c. </w:t>
      </w:r>
      <w:proofErr w:type="spellStart"/>
      <w:r w:rsidRPr="00486013">
        <w:rPr>
          <w:rFonts w:ascii="Calibri" w:hAnsi="Calibri"/>
          <w:bCs/>
          <w:sz w:val="24"/>
          <w:szCs w:val="24"/>
          <w:lang w:val="en-GB"/>
        </w:rPr>
        <w:t>proiectul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este</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propus</w:t>
      </w:r>
      <w:proofErr w:type="spellEnd"/>
      <w:r w:rsidRPr="00486013">
        <w:rPr>
          <w:rFonts w:ascii="Calibri" w:hAnsi="Calibri"/>
          <w:bCs/>
          <w:sz w:val="24"/>
          <w:szCs w:val="24"/>
          <w:lang w:val="en-GB"/>
        </w:rPr>
        <w:t xml:space="preserve"> in </w:t>
      </w:r>
      <w:proofErr w:type="spellStart"/>
      <w:r w:rsidRPr="00486013">
        <w:rPr>
          <w:rFonts w:ascii="Calibri" w:hAnsi="Calibri"/>
          <w:bCs/>
          <w:sz w:val="24"/>
          <w:szCs w:val="24"/>
          <w:lang w:val="en-GB"/>
        </w:rPr>
        <w:t>cadrul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unui</w:t>
      </w:r>
      <w:proofErr w:type="spellEnd"/>
      <w:r w:rsidRPr="00486013">
        <w:rPr>
          <w:rFonts w:ascii="Calibri" w:hAnsi="Calibri"/>
          <w:bCs/>
          <w:sz w:val="24"/>
          <w:szCs w:val="24"/>
          <w:lang w:val="en-GB"/>
        </w:rPr>
        <w:t xml:space="preserve"> UAT cu </w:t>
      </w:r>
      <w:proofErr w:type="spellStart"/>
      <w:r w:rsidRPr="00486013">
        <w:rPr>
          <w:rFonts w:ascii="Calibri" w:hAnsi="Calibri"/>
          <w:bCs/>
          <w:sz w:val="24"/>
          <w:szCs w:val="24"/>
          <w:lang w:val="en-GB"/>
        </w:rPr>
        <w:t>proporția</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elevilor</w:t>
      </w:r>
      <w:proofErr w:type="spellEnd"/>
      <w:r w:rsidRPr="00486013">
        <w:rPr>
          <w:rFonts w:ascii="Calibri" w:hAnsi="Calibri"/>
          <w:bCs/>
          <w:sz w:val="24"/>
          <w:szCs w:val="24"/>
          <w:lang w:val="en-GB"/>
        </w:rPr>
        <w:t xml:space="preserve"> din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primar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pentru</w:t>
      </w:r>
      <w:proofErr w:type="spellEnd"/>
      <w:r w:rsidRPr="00486013">
        <w:rPr>
          <w:rFonts w:ascii="Calibri" w:hAnsi="Calibri"/>
          <w:bCs/>
          <w:sz w:val="24"/>
          <w:szCs w:val="24"/>
          <w:lang w:val="en-GB"/>
        </w:rPr>
        <w:t xml:space="preserve"> prima </w:t>
      </w:r>
      <w:proofErr w:type="spellStart"/>
      <w:r w:rsidRPr="00486013">
        <w:rPr>
          <w:rFonts w:ascii="Calibri" w:hAnsi="Calibri"/>
          <w:bCs/>
          <w:sz w:val="24"/>
          <w:szCs w:val="24"/>
          <w:lang w:val="en-GB"/>
        </w:rPr>
        <w:t>dată</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clasa</w:t>
      </w:r>
      <w:proofErr w:type="spellEnd"/>
      <w:r w:rsidRPr="00486013">
        <w:rPr>
          <w:rFonts w:ascii="Calibri" w:hAnsi="Calibri"/>
          <w:bCs/>
          <w:sz w:val="24"/>
          <w:szCs w:val="24"/>
          <w:lang w:val="en-GB"/>
        </w:rPr>
        <w:t xml:space="preserve"> 0 care au </w:t>
      </w:r>
      <w:proofErr w:type="spellStart"/>
      <w:r w:rsidRPr="00486013">
        <w:rPr>
          <w:rFonts w:ascii="Calibri" w:hAnsi="Calibri"/>
          <w:bCs/>
          <w:sz w:val="24"/>
          <w:szCs w:val="24"/>
          <w:lang w:val="en-GB"/>
        </w:rPr>
        <w:t>fost</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înscriși</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învățământul</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preșcolar</w:t>
      </w:r>
      <w:proofErr w:type="spellEnd"/>
      <w:r w:rsidRPr="00486013">
        <w:rPr>
          <w:rFonts w:ascii="Calibri" w:hAnsi="Calibri"/>
          <w:bCs/>
          <w:sz w:val="24"/>
          <w:szCs w:val="24"/>
          <w:lang w:val="en-GB"/>
        </w:rPr>
        <w:t xml:space="preserve"> </w:t>
      </w:r>
      <w:proofErr w:type="spellStart"/>
      <w:r w:rsidRPr="00486013">
        <w:rPr>
          <w:rFonts w:ascii="Calibri" w:hAnsi="Calibri"/>
          <w:bCs/>
          <w:sz w:val="24"/>
          <w:szCs w:val="24"/>
          <w:lang w:val="en-GB"/>
        </w:rPr>
        <w:t>mai</w:t>
      </w:r>
      <w:proofErr w:type="spellEnd"/>
      <w:r w:rsidRPr="00486013">
        <w:rPr>
          <w:rFonts w:ascii="Calibri" w:hAnsi="Calibri"/>
          <w:bCs/>
          <w:sz w:val="24"/>
          <w:szCs w:val="24"/>
          <w:lang w:val="en-GB"/>
        </w:rPr>
        <w:t xml:space="preserve"> mare de 98% - 0 </w:t>
      </w:r>
      <w:proofErr w:type="spellStart"/>
      <w:r w:rsidRPr="00486013">
        <w:rPr>
          <w:rFonts w:ascii="Calibri" w:hAnsi="Calibri"/>
          <w:bCs/>
          <w:sz w:val="24"/>
          <w:szCs w:val="24"/>
          <w:lang w:val="en-GB"/>
        </w:rPr>
        <w:t>puncte</w:t>
      </w:r>
      <w:proofErr w:type="spellEnd"/>
    </w:p>
    <w:p w14:paraId="1B8581AD" w14:textId="77777777" w:rsidR="00712DA9" w:rsidRPr="00486013" w:rsidRDefault="00712DA9" w:rsidP="00712DA9">
      <w:pPr>
        <w:spacing w:before="0" w:after="0" w:line="256" w:lineRule="auto"/>
        <w:jc w:val="both"/>
        <w:rPr>
          <w:rFonts w:ascii="Calibri" w:hAnsi="Calibri"/>
          <w:bCs/>
          <w:sz w:val="24"/>
          <w:szCs w:val="24"/>
          <w:lang w:val="en-GB"/>
        </w:rPr>
      </w:pPr>
      <w:proofErr w:type="spellStart"/>
      <w:r w:rsidRPr="00486013">
        <w:rPr>
          <w:rFonts w:ascii="Calibri" w:hAnsi="Calibri"/>
          <w:bCs/>
          <w:i/>
          <w:iCs/>
          <w:sz w:val="24"/>
          <w:szCs w:val="24"/>
          <w:lang w:val="en-GB"/>
        </w:rPr>
        <w:t>Punctarea</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subcriteriului</w:t>
      </w:r>
      <w:proofErr w:type="spellEnd"/>
      <w:r w:rsidRPr="00486013">
        <w:rPr>
          <w:rFonts w:ascii="Calibri" w:hAnsi="Calibri"/>
          <w:bCs/>
          <w:i/>
          <w:iCs/>
          <w:sz w:val="24"/>
          <w:szCs w:val="24"/>
          <w:lang w:val="en-GB"/>
        </w:rPr>
        <w:t xml:space="preserve"> se face </w:t>
      </w:r>
      <w:proofErr w:type="spellStart"/>
      <w:r w:rsidRPr="00486013">
        <w:rPr>
          <w:rFonts w:ascii="Calibri" w:hAnsi="Calibri"/>
          <w:bCs/>
          <w:i/>
          <w:iCs/>
          <w:sz w:val="24"/>
          <w:szCs w:val="24"/>
          <w:lang w:val="en-GB"/>
        </w:rPr>
        <w:t>prin</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selectarea</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unei</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singure</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optiuni</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și</w:t>
      </w:r>
      <w:proofErr w:type="spellEnd"/>
      <w:r w:rsidRPr="00486013">
        <w:rPr>
          <w:rFonts w:ascii="Calibri" w:hAnsi="Calibri"/>
          <w:bCs/>
          <w:i/>
          <w:iCs/>
          <w:sz w:val="24"/>
          <w:szCs w:val="24"/>
          <w:lang w:val="en-GB"/>
        </w:rPr>
        <w:t xml:space="preserve"> a </w:t>
      </w:r>
      <w:proofErr w:type="spellStart"/>
      <w:r w:rsidRPr="00486013">
        <w:rPr>
          <w:rFonts w:ascii="Calibri" w:hAnsi="Calibri"/>
          <w:bCs/>
          <w:i/>
          <w:iCs/>
          <w:sz w:val="24"/>
          <w:szCs w:val="24"/>
          <w:lang w:val="en-GB"/>
        </w:rPr>
        <w:t>punctajului</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aferent</w:t>
      </w:r>
      <w:proofErr w:type="spellEnd"/>
      <w:r w:rsidRPr="00486013">
        <w:rPr>
          <w:rFonts w:ascii="Calibri" w:hAnsi="Calibri"/>
          <w:bCs/>
          <w:i/>
          <w:iCs/>
          <w:sz w:val="24"/>
          <w:szCs w:val="24"/>
          <w:lang w:val="en-GB"/>
        </w:rPr>
        <w:t xml:space="preserve"> </w:t>
      </w:r>
      <w:proofErr w:type="spellStart"/>
      <w:r w:rsidRPr="00486013">
        <w:rPr>
          <w:rFonts w:ascii="Calibri" w:hAnsi="Calibri"/>
          <w:bCs/>
          <w:i/>
          <w:iCs/>
          <w:sz w:val="24"/>
          <w:szCs w:val="24"/>
          <w:lang w:val="en-GB"/>
        </w:rPr>
        <w:t>acesteia</w:t>
      </w:r>
      <w:proofErr w:type="spellEnd"/>
      <w:r w:rsidRPr="00486013">
        <w:rPr>
          <w:rFonts w:ascii="Calibri" w:hAnsi="Calibri"/>
          <w:bCs/>
          <w:sz w:val="24"/>
          <w:szCs w:val="24"/>
          <w:lang w:val="en-GB"/>
        </w:rPr>
        <w:t>.</w:t>
      </w:r>
    </w:p>
    <w:p w14:paraId="3E16938A" w14:textId="77777777" w:rsidR="003E37FE" w:rsidRPr="00486013" w:rsidRDefault="003E37FE" w:rsidP="003E37FE">
      <w:pPr>
        <w:spacing w:before="0" w:after="0" w:line="256" w:lineRule="auto"/>
        <w:ind w:left="720"/>
        <w:jc w:val="both"/>
        <w:rPr>
          <w:rFonts w:ascii="Calibri" w:hAnsi="Calibri"/>
          <w:sz w:val="24"/>
          <w:szCs w:val="24"/>
          <w:lang w:val="en-GB"/>
        </w:rPr>
      </w:pPr>
    </w:p>
    <w:p w14:paraId="0326F20C" w14:textId="465C9F1F" w:rsidR="003E37FE" w:rsidRPr="00486013" w:rsidRDefault="003E37FE" w:rsidP="00E07D7E">
      <w:pPr>
        <w:numPr>
          <w:ilvl w:val="1"/>
          <w:numId w:val="23"/>
        </w:numPr>
        <w:spacing w:before="0" w:after="0" w:line="256" w:lineRule="auto"/>
        <w:jc w:val="both"/>
        <w:rPr>
          <w:rFonts w:ascii="Calibri" w:hAnsi="Calibri"/>
          <w:b/>
          <w:bCs/>
          <w:sz w:val="24"/>
          <w:szCs w:val="24"/>
          <w:lang w:val="en-GB"/>
        </w:rPr>
      </w:pPr>
      <w:proofErr w:type="spellStart"/>
      <w:r w:rsidRPr="00486013">
        <w:rPr>
          <w:rFonts w:ascii="Calibri" w:hAnsi="Calibri"/>
          <w:b/>
          <w:bCs/>
          <w:sz w:val="24"/>
          <w:szCs w:val="24"/>
          <w:lang w:val="en-GB"/>
        </w:rPr>
        <w:t>Presiunea</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demografică</w:t>
      </w:r>
      <w:proofErr w:type="spellEnd"/>
      <w:r w:rsidRPr="00486013">
        <w:rPr>
          <w:rFonts w:ascii="Calibri" w:hAnsi="Calibri"/>
          <w:b/>
          <w:bCs/>
          <w:sz w:val="24"/>
          <w:szCs w:val="24"/>
          <w:lang w:val="en-GB"/>
        </w:rPr>
        <w:t xml:space="preserve"> </w:t>
      </w:r>
      <w:r w:rsidR="00334B24" w:rsidRPr="00486013">
        <w:rPr>
          <w:rFonts w:ascii="Calibri" w:hAnsi="Calibri"/>
          <w:b/>
          <w:bCs/>
          <w:sz w:val="24"/>
          <w:szCs w:val="24"/>
          <w:lang w:val="en-GB"/>
        </w:rPr>
        <w:t xml:space="preserve">– maxim 8 </w:t>
      </w:r>
      <w:proofErr w:type="spellStart"/>
      <w:r w:rsidR="00334B24" w:rsidRPr="00486013">
        <w:rPr>
          <w:rFonts w:ascii="Calibri" w:hAnsi="Calibri"/>
          <w:b/>
          <w:bCs/>
          <w:sz w:val="24"/>
          <w:szCs w:val="24"/>
          <w:lang w:val="en-GB"/>
        </w:rPr>
        <w:t>puncte</w:t>
      </w:r>
      <w:proofErr w:type="spellEnd"/>
    </w:p>
    <w:p w14:paraId="329FE8C5" w14:textId="09AC24EE" w:rsidR="00334B24" w:rsidRPr="00486013" w:rsidRDefault="00334B24" w:rsidP="00334B24">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w:t>
      </w:r>
      <w:proofErr w:type="gramStart"/>
      <w:r w:rsidRPr="00486013">
        <w:rPr>
          <w:rFonts w:ascii="Calibri" w:hAnsi="Calibri"/>
          <w:sz w:val="24"/>
          <w:szCs w:val="24"/>
          <w:lang w:val="fr-FR"/>
        </w:rPr>
        <w:t>un UAT</w:t>
      </w:r>
      <w:proofErr w:type="gramEnd"/>
      <w:r w:rsidR="00D67E6C"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o </w:t>
      </w:r>
      <w:proofErr w:type="spellStart"/>
      <w:r w:rsidRPr="00486013">
        <w:rPr>
          <w:rFonts w:ascii="Calibri" w:hAnsi="Calibri"/>
          <w:sz w:val="24"/>
          <w:szCs w:val="24"/>
          <w:lang w:val="fr-FR"/>
        </w:rPr>
        <w:t>rată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creștere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populației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vârstă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preșcolară</w:t>
      </w:r>
      <w:proofErr w:type="spellEnd"/>
      <w:r w:rsidRPr="00486013">
        <w:rPr>
          <w:rFonts w:ascii="Calibri" w:hAnsi="Calibri"/>
          <w:sz w:val="24"/>
          <w:szCs w:val="24"/>
          <w:lang w:val="fr-FR"/>
        </w:rPr>
        <w:t xml:space="preserve"> ≥-0.02% - 8 </w:t>
      </w:r>
      <w:proofErr w:type="spellStart"/>
      <w:r w:rsidRPr="00486013">
        <w:rPr>
          <w:rFonts w:ascii="Calibri" w:hAnsi="Calibri"/>
          <w:sz w:val="24"/>
          <w:szCs w:val="24"/>
          <w:lang w:val="fr-FR"/>
        </w:rPr>
        <w:t>puncte</w:t>
      </w:r>
      <w:proofErr w:type="spellEnd"/>
    </w:p>
    <w:p w14:paraId="3BB1A130" w14:textId="77777777" w:rsidR="00334B24" w:rsidRPr="00486013" w:rsidRDefault="00334B24" w:rsidP="00334B24">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w:t>
      </w:r>
      <w:proofErr w:type="gramStart"/>
      <w:r w:rsidRPr="00486013">
        <w:rPr>
          <w:rFonts w:ascii="Calibri" w:hAnsi="Calibri"/>
          <w:sz w:val="24"/>
          <w:szCs w:val="24"/>
          <w:lang w:val="fr-FR"/>
        </w:rPr>
        <w:t>un UAT</w:t>
      </w:r>
      <w:proofErr w:type="gram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o </w:t>
      </w:r>
      <w:proofErr w:type="spellStart"/>
      <w:r w:rsidRPr="00486013">
        <w:rPr>
          <w:rFonts w:ascii="Calibri" w:hAnsi="Calibri"/>
          <w:sz w:val="24"/>
          <w:szCs w:val="24"/>
          <w:lang w:val="fr-FR"/>
        </w:rPr>
        <w:t>rată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creștere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populației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vârstă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preșcolară</w:t>
      </w:r>
      <w:proofErr w:type="spellEnd"/>
      <w:r w:rsidRPr="00486013">
        <w:rPr>
          <w:rFonts w:ascii="Calibri" w:hAnsi="Calibri"/>
          <w:sz w:val="24"/>
          <w:szCs w:val="24"/>
          <w:lang w:val="fr-FR"/>
        </w:rPr>
        <w:t xml:space="preserve"> ≥-0.04%&lt;-0.02 – 4 </w:t>
      </w:r>
      <w:proofErr w:type="spellStart"/>
      <w:r w:rsidRPr="00486013">
        <w:rPr>
          <w:rFonts w:ascii="Calibri" w:hAnsi="Calibri"/>
          <w:sz w:val="24"/>
          <w:szCs w:val="24"/>
          <w:lang w:val="fr-FR"/>
        </w:rPr>
        <w:t>puncte</w:t>
      </w:r>
      <w:proofErr w:type="spellEnd"/>
    </w:p>
    <w:p w14:paraId="28817D30" w14:textId="77777777" w:rsidR="00334B24" w:rsidRPr="00486013" w:rsidRDefault="00334B24" w:rsidP="00334B24">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c.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w:t>
      </w:r>
      <w:proofErr w:type="gramStart"/>
      <w:r w:rsidRPr="00486013">
        <w:rPr>
          <w:rFonts w:ascii="Calibri" w:hAnsi="Calibri"/>
          <w:sz w:val="24"/>
          <w:szCs w:val="24"/>
          <w:lang w:val="fr-FR"/>
        </w:rPr>
        <w:t>un UAT</w:t>
      </w:r>
      <w:proofErr w:type="gram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o </w:t>
      </w:r>
      <w:proofErr w:type="spellStart"/>
      <w:r w:rsidRPr="00486013">
        <w:rPr>
          <w:rFonts w:ascii="Calibri" w:hAnsi="Calibri"/>
          <w:sz w:val="24"/>
          <w:szCs w:val="24"/>
          <w:lang w:val="fr-FR"/>
        </w:rPr>
        <w:t>rată</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creștere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populației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vârstă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preșcolară</w:t>
      </w:r>
      <w:proofErr w:type="spellEnd"/>
      <w:r w:rsidRPr="00486013">
        <w:rPr>
          <w:rFonts w:ascii="Calibri" w:hAnsi="Calibri"/>
          <w:sz w:val="24"/>
          <w:szCs w:val="24"/>
          <w:lang w:val="fr-FR"/>
        </w:rPr>
        <w:t xml:space="preserve"> &lt;-0.04% - 0 </w:t>
      </w:r>
      <w:proofErr w:type="spellStart"/>
      <w:r w:rsidRPr="00486013">
        <w:rPr>
          <w:rFonts w:ascii="Calibri" w:hAnsi="Calibri"/>
          <w:sz w:val="24"/>
          <w:szCs w:val="24"/>
          <w:lang w:val="fr-FR"/>
        </w:rPr>
        <w:t>puncte</w:t>
      </w:r>
      <w:proofErr w:type="spellEnd"/>
    </w:p>
    <w:p w14:paraId="7B165DC4" w14:textId="7916EDFB" w:rsidR="003E37FE" w:rsidRPr="00486013" w:rsidRDefault="00334B24" w:rsidP="00334B24">
      <w:pPr>
        <w:spacing w:before="0" w:after="0" w:line="256" w:lineRule="auto"/>
        <w:jc w:val="both"/>
        <w:rPr>
          <w:rFonts w:ascii="Calibri" w:hAnsi="Calibri"/>
          <w:sz w:val="24"/>
          <w:szCs w:val="24"/>
          <w:lang w:val="en-GB"/>
        </w:rPr>
      </w:pPr>
      <w:proofErr w:type="spellStart"/>
      <w:r w:rsidRPr="00486013">
        <w:rPr>
          <w:rFonts w:ascii="Calibri" w:hAnsi="Calibri"/>
          <w:i/>
          <w:iCs/>
          <w:sz w:val="24"/>
          <w:szCs w:val="24"/>
          <w:lang w:val="en-GB"/>
        </w:rPr>
        <w:lastRenderedPageBreak/>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sz w:val="24"/>
          <w:szCs w:val="24"/>
          <w:lang w:val="en-GB"/>
        </w:rPr>
        <w:t>.</w:t>
      </w:r>
    </w:p>
    <w:p w14:paraId="7FB4AB98" w14:textId="77777777" w:rsidR="00A074A7" w:rsidRPr="00486013" w:rsidRDefault="00A074A7" w:rsidP="00334B24">
      <w:pPr>
        <w:spacing w:before="0" w:after="0" w:line="256" w:lineRule="auto"/>
        <w:jc w:val="both"/>
        <w:rPr>
          <w:rFonts w:ascii="Calibri" w:hAnsi="Calibri"/>
          <w:sz w:val="24"/>
          <w:szCs w:val="24"/>
          <w:lang w:val="en-GB"/>
        </w:rPr>
      </w:pPr>
    </w:p>
    <w:p w14:paraId="24183166" w14:textId="73FF7EAB" w:rsidR="003E37FE" w:rsidRPr="00486013" w:rsidRDefault="003E37FE" w:rsidP="00E07D7E">
      <w:pPr>
        <w:numPr>
          <w:ilvl w:val="1"/>
          <w:numId w:val="23"/>
        </w:numPr>
        <w:spacing w:before="0" w:after="0" w:line="256" w:lineRule="auto"/>
        <w:jc w:val="both"/>
        <w:rPr>
          <w:rFonts w:ascii="Calibri" w:hAnsi="Calibri"/>
          <w:b/>
          <w:bCs/>
          <w:sz w:val="24"/>
          <w:szCs w:val="24"/>
          <w:lang w:val="fr-FR"/>
        </w:rPr>
      </w:pPr>
      <w:r w:rsidRPr="00486013">
        <w:rPr>
          <w:rFonts w:ascii="Calibri" w:hAnsi="Calibri"/>
          <w:b/>
          <w:bCs/>
          <w:sz w:val="24"/>
          <w:szCs w:val="24"/>
          <w:lang w:val="fr-FR"/>
        </w:rPr>
        <w:t xml:space="preserve">Rata de </w:t>
      </w:r>
      <w:proofErr w:type="spellStart"/>
      <w:r w:rsidRPr="00486013">
        <w:rPr>
          <w:rFonts w:ascii="Calibri" w:hAnsi="Calibri"/>
          <w:b/>
          <w:bCs/>
          <w:sz w:val="24"/>
          <w:szCs w:val="24"/>
          <w:lang w:val="fr-FR"/>
        </w:rPr>
        <w:t>participare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învățământul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preșcolar</w:t>
      </w:r>
      <w:proofErr w:type="spellEnd"/>
      <w:r w:rsidR="00282B46" w:rsidRPr="00486013">
        <w:rPr>
          <w:rFonts w:ascii="Calibri" w:hAnsi="Calibri"/>
          <w:b/>
          <w:bCs/>
          <w:sz w:val="24"/>
          <w:szCs w:val="24"/>
          <w:lang w:val="fr-FR"/>
        </w:rPr>
        <w:t xml:space="preserve"> – </w:t>
      </w:r>
      <w:proofErr w:type="spellStart"/>
      <w:r w:rsidR="00282B46" w:rsidRPr="00486013">
        <w:rPr>
          <w:rFonts w:ascii="Calibri" w:hAnsi="Calibri"/>
          <w:b/>
          <w:bCs/>
          <w:sz w:val="24"/>
          <w:szCs w:val="24"/>
          <w:lang w:val="fr-FR"/>
        </w:rPr>
        <w:t>maxim</w:t>
      </w:r>
      <w:proofErr w:type="spellEnd"/>
      <w:r w:rsidR="00282B46" w:rsidRPr="00486013">
        <w:rPr>
          <w:rFonts w:ascii="Calibri" w:hAnsi="Calibri"/>
          <w:b/>
          <w:bCs/>
          <w:sz w:val="24"/>
          <w:szCs w:val="24"/>
          <w:lang w:val="fr-FR"/>
        </w:rPr>
        <w:t xml:space="preserve"> 8 </w:t>
      </w:r>
      <w:proofErr w:type="spellStart"/>
      <w:r w:rsidR="00282B46" w:rsidRPr="00486013">
        <w:rPr>
          <w:rFonts w:ascii="Calibri" w:hAnsi="Calibri"/>
          <w:b/>
          <w:bCs/>
          <w:sz w:val="24"/>
          <w:szCs w:val="24"/>
          <w:lang w:val="fr-FR"/>
        </w:rPr>
        <w:t>puncte</w:t>
      </w:r>
      <w:proofErr w:type="spellEnd"/>
    </w:p>
    <w:p w14:paraId="3112E780" w14:textId="77777777" w:rsidR="00282B46" w:rsidRPr="00486013" w:rsidRDefault="00282B46" w:rsidP="00282B46">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 xml:space="preserve">-un UAT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valoarea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ratei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participare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învățământul</w:t>
      </w:r>
      <w:proofErr w:type="spellEnd"/>
      <w:r w:rsidRPr="00486013">
        <w:rPr>
          <w:rFonts w:ascii="Calibri" w:hAnsi="Calibri"/>
          <w:sz w:val="24"/>
          <w:szCs w:val="24"/>
          <w:lang w:val="fr-FR"/>
        </w:rPr>
        <w:t xml:space="preserve"> </w:t>
      </w:r>
      <w:proofErr w:type="spellStart"/>
      <w:proofErr w:type="gramStart"/>
      <w:r w:rsidRPr="00486013">
        <w:rPr>
          <w:rFonts w:ascii="Calibri" w:hAnsi="Calibri"/>
          <w:sz w:val="24"/>
          <w:szCs w:val="24"/>
          <w:lang w:val="fr-FR"/>
        </w:rPr>
        <w:t>preșcolar</w:t>
      </w:r>
      <w:proofErr w:type="spellEnd"/>
      <w:r w:rsidRPr="00486013">
        <w:rPr>
          <w:rFonts w:ascii="Calibri" w:hAnsi="Calibri"/>
          <w:sz w:val="24"/>
          <w:szCs w:val="24"/>
          <w:lang w:val="fr-FR"/>
        </w:rPr>
        <w:t xml:space="preserve">  ≤</w:t>
      </w:r>
      <w:proofErr w:type="gramEnd"/>
      <w:r w:rsidRPr="00486013">
        <w:rPr>
          <w:rFonts w:ascii="Calibri" w:hAnsi="Calibri"/>
          <w:sz w:val="24"/>
          <w:szCs w:val="24"/>
          <w:lang w:val="fr-FR"/>
        </w:rPr>
        <w:t xml:space="preserve"> 60% - 8 </w:t>
      </w:r>
      <w:proofErr w:type="spellStart"/>
      <w:r w:rsidRPr="00486013">
        <w:rPr>
          <w:rFonts w:ascii="Calibri" w:hAnsi="Calibri"/>
          <w:sz w:val="24"/>
          <w:szCs w:val="24"/>
          <w:lang w:val="fr-FR"/>
        </w:rPr>
        <w:t>puncte</w:t>
      </w:r>
      <w:proofErr w:type="spellEnd"/>
    </w:p>
    <w:p w14:paraId="3D47DE96" w14:textId="77777777" w:rsidR="00282B46" w:rsidRPr="00486013" w:rsidRDefault="00282B46" w:rsidP="00282B46">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w:t>
      </w:r>
      <w:proofErr w:type="gramStart"/>
      <w:r w:rsidRPr="00486013">
        <w:rPr>
          <w:rFonts w:ascii="Calibri" w:hAnsi="Calibri"/>
          <w:sz w:val="24"/>
          <w:szCs w:val="24"/>
          <w:lang w:val="fr-FR"/>
        </w:rPr>
        <w:t>un UAT</w:t>
      </w:r>
      <w:proofErr w:type="gram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valoarea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ratei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participare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învățământul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w:t>
      </w:r>
      <w:proofErr w:type="spellEnd"/>
      <w:r w:rsidRPr="00486013">
        <w:rPr>
          <w:rFonts w:ascii="Calibri" w:hAnsi="Calibri"/>
          <w:sz w:val="24"/>
          <w:szCs w:val="24"/>
          <w:lang w:val="fr-FR"/>
        </w:rPr>
        <w:t xml:space="preserve"> este &gt;60% ≤ 75% - 4 </w:t>
      </w:r>
      <w:proofErr w:type="spellStart"/>
      <w:r w:rsidRPr="00486013">
        <w:rPr>
          <w:rFonts w:ascii="Calibri" w:hAnsi="Calibri"/>
          <w:sz w:val="24"/>
          <w:szCs w:val="24"/>
          <w:lang w:val="fr-FR"/>
        </w:rPr>
        <w:t>puncte</w:t>
      </w:r>
      <w:proofErr w:type="spellEnd"/>
    </w:p>
    <w:p w14:paraId="0932E61B" w14:textId="77777777" w:rsidR="00282B46" w:rsidRPr="00486013" w:rsidRDefault="00282B46" w:rsidP="00282B46">
      <w:pPr>
        <w:spacing w:before="0" w:after="0" w:line="256" w:lineRule="auto"/>
        <w:jc w:val="both"/>
        <w:rPr>
          <w:rFonts w:ascii="Calibri" w:hAnsi="Calibri"/>
          <w:sz w:val="24"/>
          <w:szCs w:val="24"/>
          <w:lang w:val="fr-FR"/>
        </w:rPr>
      </w:pPr>
      <w:r w:rsidRPr="00486013">
        <w:rPr>
          <w:rFonts w:ascii="Calibri" w:hAnsi="Calibri"/>
          <w:sz w:val="24"/>
          <w:szCs w:val="24"/>
          <w:lang w:val="fr-FR"/>
        </w:rPr>
        <w:t xml:space="preserve">c.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este </w:t>
      </w:r>
      <w:proofErr w:type="spellStart"/>
      <w:r w:rsidRPr="00486013">
        <w:rPr>
          <w:rFonts w:ascii="Calibri" w:hAnsi="Calibri"/>
          <w:sz w:val="24"/>
          <w:szCs w:val="24"/>
          <w:lang w:val="fr-FR"/>
        </w:rPr>
        <w:t>implementat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într</w:t>
      </w:r>
      <w:proofErr w:type="spellEnd"/>
      <w:r w:rsidRPr="00486013">
        <w:rPr>
          <w:rFonts w:ascii="Calibri" w:hAnsi="Calibri"/>
          <w:sz w:val="24"/>
          <w:szCs w:val="24"/>
          <w:lang w:val="fr-FR"/>
        </w:rPr>
        <w:t>-</w:t>
      </w:r>
      <w:proofErr w:type="gramStart"/>
      <w:r w:rsidRPr="00486013">
        <w:rPr>
          <w:rFonts w:ascii="Calibri" w:hAnsi="Calibri"/>
          <w:sz w:val="24"/>
          <w:szCs w:val="24"/>
          <w:lang w:val="fr-FR"/>
        </w:rPr>
        <w:t>un UAT</w:t>
      </w:r>
      <w:proofErr w:type="gram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care </w:t>
      </w:r>
      <w:proofErr w:type="spellStart"/>
      <w:r w:rsidRPr="00486013">
        <w:rPr>
          <w:rFonts w:ascii="Calibri" w:hAnsi="Calibri"/>
          <w:sz w:val="24"/>
          <w:szCs w:val="24"/>
          <w:lang w:val="fr-FR"/>
        </w:rPr>
        <w:t>valoarea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ratei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participare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învățământul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preșcolar</w:t>
      </w:r>
      <w:proofErr w:type="spellEnd"/>
      <w:r w:rsidRPr="00486013">
        <w:rPr>
          <w:rFonts w:ascii="Calibri" w:hAnsi="Calibri"/>
          <w:sz w:val="24"/>
          <w:szCs w:val="24"/>
          <w:lang w:val="fr-FR"/>
        </w:rPr>
        <w:t xml:space="preserve"> este &gt;75% - 0 </w:t>
      </w:r>
      <w:proofErr w:type="spellStart"/>
      <w:r w:rsidRPr="00486013">
        <w:rPr>
          <w:rFonts w:ascii="Calibri" w:hAnsi="Calibri"/>
          <w:sz w:val="24"/>
          <w:szCs w:val="24"/>
          <w:lang w:val="fr-FR"/>
        </w:rPr>
        <w:t>puncte</w:t>
      </w:r>
      <w:proofErr w:type="spellEnd"/>
    </w:p>
    <w:p w14:paraId="11FB47DB" w14:textId="51D32C22" w:rsidR="003E37FE" w:rsidRPr="00486013" w:rsidRDefault="00282B46" w:rsidP="00282B46">
      <w:pPr>
        <w:spacing w:before="0" w:after="0" w:line="256" w:lineRule="auto"/>
        <w:jc w:val="both"/>
        <w:rPr>
          <w:rFonts w:ascii="Calibri" w:hAnsi="Calibri"/>
          <w:i/>
          <w:iCs/>
          <w:sz w:val="24"/>
          <w:szCs w:val="24"/>
          <w:lang w:val="en-GB"/>
        </w:rPr>
      </w:pPr>
      <w:proofErr w:type="spellStart"/>
      <w:r w:rsidRPr="00486013">
        <w:rPr>
          <w:rFonts w:ascii="Calibri" w:hAnsi="Calibri"/>
          <w:i/>
          <w:iCs/>
          <w:sz w:val="24"/>
          <w:szCs w:val="24"/>
          <w:lang w:val="en-GB"/>
        </w:rPr>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i/>
          <w:iCs/>
          <w:sz w:val="24"/>
          <w:szCs w:val="24"/>
          <w:lang w:val="en-GB"/>
        </w:rPr>
        <w:t>.</w:t>
      </w:r>
    </w:p>
    <w:p w14:paraId="2D50F084" w14:textId="77777777" w:rsidR="00282B46" w:rsidRPr="00486013" w:rsidRDefault="00282B46" w:rsidP="00282B46">
      <w:pPr>
        <w:spacing w:before="0" w:after="0" w:line="256" w:lineRule="auto"/>
        <w:jc w:val="both"/>
        <w:rPr>
          <w:rFonts w:ascii="Calibri" w:hAnsi="Calibri"/>
          <w:sz w:val="24"/>
          <w:szCs w:val="24"/>
          <w:lang w:val="en-GB"/>
        </w:rPr>
      </w:pPr>
    </w:p>
    <w:p w14:paraId="70006815" w14:textId="2C7222B7" w:rsidR="003E37FE" w:rsidRPr="00486013" w:rsidRDefault="003E37FE" w:rsidP="00E07D7E">
      <w:pPr>
        <w:numPr>
          <w:ilvl w:val="1"/>
          <w:numId w:val="23"/>
        </w:numPr>
        <w:spacing w:before="0" w:after="0" w:line="256" w:lineRule="auto"/>
        <w:jc w:val="both"/>
        <w:rPr>
          <w:rFonts w:ascii="Calibri" w:hAnsi="Calibri"/>
          <w:b/>
          <w:bCs/>
          <w:sz w:val="24"/>
          <w:szCs w:val="24"/>
          <w:lang w:val="en-GB"/>
        </w:rPr>
      </w:pPr>
      <w:bookmarkStart w:id="174" w:name="_Hlk136951595"/>
      <w:proofErr w:type="spellStart"/>
      <w:r w:rsidRPr="00486013">
        <w:rPr>
          <w:rFonts w:ascii="Calibri" w:hAnsi="Calibri"/>
          <w:b/>
          <w:bCs/>
          <w:sz w:val="24"/>
          <w:szCs w:val="24"/>
          <w:lang w:val="en-GB"/>
        </w:rPr>
        <w:t>Reducerea</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decalajului</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privind</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accesul</w:t>
      </w:r>
      <w:proofErr w:type="spellEnd"/>
      <w:r w:rsidRPr="00486013">
        <w:rPr>
          <w:rFonts w:ascii="Calibri" w:hAnsi="Calibri"/>
          <w:b/>
          <w:bCs/>
          <w:sz w:val="24"/>
          <w:szCs w:val="24"/>
          <w:lang w:val="en-GB"/>
        </w:rPr>
        <w:t xml:space="preserve"> la </w:t>
      </w:r>
      <w:proofErr w:type="spellStart"/>
      <w:r w:rsidRPr="00486013">
        <w:rPr>
          <w:rFonts w:ascii="Calibri" w:hAnsi="Calibri"/>
          <w:b/>
          <w:bCs/>
          <w:sz w:val="24"/>
          <w:szCs w:val="24"/>
          <w:lang w:val="en-GB"/>
        </w:rPr>
        <w:t>educație</w:t>
      </w:r>
      <w:proofErr w:type="spellEnd"/>
      <w:r w:rsidRPr="00486013">
        <w:rPr>
          <w:rFonts w:ascii="Calibri" w:hAnsi="Calibri"/>
          <w:b/>
          <w:bCs/>
          <w:sz w:val="24"/>
          <w:szCs w:val="24"/>
          <w:lang w:val="en-GB"/>
        </w:rPr>
        <w:t xml:space="preserve"> de </w:t>
      </w:r>
      <w:proofErr w:type="spellStart"/>
      <w:r w:rsidRPr="00486013">
        <w:rPr>
          <w:rFonts w:ascii="Calibri" w:hAnsi="Calibri"/>
          <w:b/>
          <w:bCs/>
          <w:sz w:val="24"/>
          <w:szCs w:val="24"/>
          <w:lang w:val="en-GB"/>
        </w:rPr>
        <w:t>calitate</w:t>
      </w:r>
      <w:proofErr w:type="spellEnd"/>
      <w:r w:rsidR="00282B46" w:rsidRPr="00486013">
        <w:rPr>
          <w:rFonts w:ascii="Calibri" w:hAnsi="Calibri"/>
          <w:b/>
          <w:bCs/>
          <w:sz w:val="24"/>
          <w:szCs w:val="24"/>
          <w:lang w:val="en-GB"/>
        </w:rPr>
        <w:t xml:space="preserve"> – maxim 8 </w:t>
      </w:r>
      <w:proofErr w:type="spellStart"/>
      <w:r w:rsidR="00282B46" w:rsidRPr="00486013">
        <w:rPr>
          <w:rFonts w:ascii="Calibri" w:hAnsi="Calibri"/>
          <w:b/>
          <w:bCs/>
          <w:sz w:val="24"/>
          <w:szCs w:val="24"/>
          <w:lang w:val="en-GB"/>
        </w:rPr>
        <w:t>puncte</w:t>
      </w:r>
      <w:proofErr w:type="spellEnd"/>
    </w:p>
    <w:bookmarkEnd w:id="174"/>
    <w:p w14:paraId="41B03D7D" w14:textId="31AA9E86"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1.5.1</w:t>
      </w:r>
      <w:r w:rsidRPr="00486013">
        <w:rPr>
          <w:rFonts w:ascii="Calibri" w:hAnsi="Calibri"/>
          <w:sz w:val="24"/>
          <w:szCs w:val="24"/>
          <w:lang w:val="en-GB"/>
        </w:rPr>
        <w:tab/>
      </w:r>
      <w:proofErr w:type="spellStart"/>
      <w:r w:rsidRPr="00486013">
        <w:rPr>
          <w:rFonts w:ascii="Calibri" w:hAnsi="Calibri"/>
          <w:b/>
          <w:bCs/>
          <w:sz w:val="24"/>
          <w:szCs w:val="24"/>
          <w:lang w:val="en-GB"/>
        </w:rPr>
        <w:t>Reducerea</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decalajului</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privind</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accesul</w:t>
      </w:r>
      <w:proofErr w:type="spellEnd"/>
      <w:r w:rsidRPr="00486013">
        <w:rPr>
          <w:rFonts w:ascii="Calibri" w:hAnsi="Calibri"/>
          <w:b/>
          <w:bCs/>
          <w:sz w:val="24"/>
          <w:szCs w:val="24"/>
          <w:lang w:val="en-GB"/>
        </w:rPr>
        <w:t xml:space="preserve"> la </w:t>
      </w:r>
      <w:proofErr w:type="spellStart"/>
      <w:r w:rsidRPr="00486013">
        <w:rPr>
          <w:rFonts w:ascii="Calibri" w:hAnsi="Calibri"/>
          <w:b/>
          <w:bCs/>
          <w:sz w:val="24"/>
          <w:szCs w:val="24"/>
          <w:lang w:val="en-GB"/>
        </w:rPr>
        <w:t>educatie</w:t>
      </w:r>
      <w:proofErr w:type="spellEnd"/>
      <w:r w:rsidRPr="00486013">
        <w:rPr>
          <w:rFonts w:ascii="Calibri" w:hAnsi="Calibri"/>
          <w:b/>
          <w:bCs/>
          <w:sz w:val="24"/>
          <w:szCs w:val="24"/>
          <w:lang w:val="en-GB"/>
        </w:rPr>
        <w:t xml:space="preserve"> de </w:t>
      </w:r>
      <w:proofErr w:type="spellStart"/>
      <w:r w:rsidRPr="00486013">
        <w:rPr>
          <w:rFonts w:ascii="Calibri" w:hAnsi="Calibri"/>
          <w:b/>
          <w:bCs/>
          <w:sz w:val="24"/>
          <w:szCs w:val="24"/>
          <w:lang w:val="en-GB"/>
        </w:rPr>
        <w:t>calitate</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existente</w:t>
      </w:r>
      <w:proofErr w:type="spellEnd"/>
      <w:r w:rsidRPr="00486013">
        <w:rPr>
          <w:rFonts w:ascii="Calibri" w:hAnsi="Calibri"/>
          <w:b/>
          <w:bCs/>
          <w:sz w:val="24"/>
          <w:szCs w:val="24"/>
          <w:lang w:val="en-GB"/>
        </w:rPr>
        <w:t xml:space="preserve"> in </w:t>
      </w:r>
      <w:proofErr w:type="spellStart"/>
      <w:r w:rsidRPr="00486013">
        <w:rPr>
          <w:rFonts w:ascii="Calibri" w:hAnsi="Calibri"/>
          <w:b/>
          <w:bCs/>
          <w:sz w:val="24"/>
          <w:szCs w:val="24"/>
          <w:lang w:val="en-GB"/>
        </w:rPr>
        <w:t>interiorul</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localitatii</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rurale</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subcriteriul</w:t>
      </w:r>
      <w:proofErr w:type="spellEnd"/>
      <w:r w:rsidRPr="00486013">
        <w:rPr>
          <w:rFonts w:ascii="Calibri" w:hAnsi="Calibri"/>
          <w:b/>
          <w:bCs/>
          <w:sz w:val="24"/>
          <w:szCs w:val="24"/>
          <w:lang w:val="en-GB"/>
        </w:rPr>
        <w:t xml:space="preserve"> se </w:t>
      </w:r>
      <w:proofErr w:type="spellStart"/>
      <w:r w:rsidRPr="00486013">
        <w:rPr>
          <w:rFonts w:ascii="Calibri" w:hAnsi="Calibri"/>
          <w:b/>
          <w:bCs/>
          <w:sz w:val="24"/>
          <w:szCs w:val="24"/>
          <w:lang w:val="en-GB"/>
        </w:rPr>
        <w:t>va</w:t>
      </w:r>
      <w:proofErr w:type="spellEnd"/>
      <w:r w:rsidRPr="00486013">
        <w:rPr>
          <w:rFonts w:ascii="Calibri" w:hAnsi="Calibri"/>
          <w:b/>
          <w:bCs/>
          <w:sz w:val="24"/>
          <w:szCs w:val="24"/>
          <w:lang w:val="en-GB"/>
        </w:rPr>
        <w:t xml:space="preserve"> puncta </w:t>
      </w:r>
      <w:proofErr w:type="spellStart"/>
      <w:r w:rsidRPr="00486013">
        <w:rPr>
          <w:rFonts w:ascii="Calibri" w:hAnsi="Calibri"/>
          <w:b/>
          <w:bCs/>
          <w:sz w:val="24"/>
          <w:szCs w:val="24"/>
          <w:lang w:val="en-GB"/>
        </w:rPr>
        <w:t>numai</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pentru</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proiectele</w:t>
      </w:r>
      <w:proofErr w:type="spellEnd"/>
      <w:r w:rsidRPr="00486013">
        <w:rPr>
          <w:rFonts w:ascii="Calibri" w:hAnsi="Calibri"/>
          <w:b/>
          <w:bCs/>
          <w:sz w:val="24"/>
          <w:szCs w:val="24"/>
          <w:lang w:val="en-GB"/>
        </w:rPr>
        <w:t xml:space="preserve"> din rural) – maxim 8 </w:t>
      </w:r>
      <w:proofErr w:type="spellStart"/>
      <w:r w:rsidRPr="00486013">
        <w:rPr>
          <w:rFonts w:ascii="Calibri" w:hAnsi="Calibri"/>
          <w:b/>
          <w:bCs/>
          <w:sz w:val="24"/>
          <w:szCs w:val="24"/>
          <w:lang w:val="en-GB"/>
        </w:rPr>
        <w:t>puncte</w:t>
      </w:r>
      <w:proofErr w:type="spellEnd"/>
    </w:p>
    <w:p w14:paraId="2133BA94"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a.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rural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din </w:t>
      </w:r>
      <w:proofErr w:type="spellStart"/>
      <w:r w:rsidRPr="00486013">
        <w:rPr>
          <w:rFonts w:ascii="Calibri" w:hAnsi="Calibri"/>
          <w:sz w:val="24"/>
          <w:szCs w:val="24"/>
          <w:lang w:val="en-GB"/>
        </w:rPr>
        <w:t>categoria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comunelor</w:t>
      </w:r>
      <w:proofErr w:type="spellEnd"/>
      <w:r w:rsidRPr="00486013">
        <w:rPr>
          <w:rFonts w:ascii="Calibri" w:hAnsi="Calibri"/>
          <w:sz w:val="24"/>
          <w:szCs w:val="24"/>
          <w:lang w:val="en-GB"/>
        </w:rPr>
        <w:t xml:space="preserve"> cu </w:t>
      </w:r>
      <w:proofErr w:type="spellStart"/>
      <w:r w:rsidRPr="00486013">
        <w:rPr>
          <w:rFonts w:ascii="Calibri" w:hAnsi="Calibri"/>
          <w:sz w:val="24"/>
          <w:szCs w:val="24"/>
          <w:lang w:val="en-GB"/>
        </w:rPr>
        <w:t>marginalizare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severă</w:t>
      </w:r>
      <w:proofErr w:type="spellEnd"/>
      <w:r w:rsidRPr="00486013">
        <w:rPr>
          <w:rFonts w:ascii="Calibri" w:hAnsi="Calibri"/>
          <w:sz w:val="24"/>
          <w:szCs w:val="24"/>
          <w:lang w:val="en-GB"/>
        </w:rPr>
        <w:t xml:space="preserve">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rurale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8 </w:t>
      </w:r>
      <w:proofErr w:type="spellStart"/>
      <w:r w:rsidRPr="00486013">
        <w:rPr>
          <w:rFonts w:ascii="Calibri" w:hAnsi="Calibri"/>
          <w:sz w:val="24"/>
          <w:szCs w:val="24"/>
          <w:lang w:val="en-GB"/>
        </w:rPr>
        <w:t>puncte</w:t>
      </w:r>
      <w:proofErr w:type="spellEnd"/>
    </w:p>
    <w:p w14:paraId="58899542"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b.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rural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din </w:t>
      </w:r>
      <w:proofErr w:type="spellStart"/>
      <w:r w:rsidRPr="00486013">
        <w:rPr>
          <w:rFonts w:ascii="Calibri" w:hAnsi="Calibri"/>
          <w:sz w:val="24"/>
          <w:szCs w:val="24"/>
          <w:lang w:val="en-GB"/>
        </w:rPr>
        <w:t>categoria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comunelor</w:t>
      </w:r>
      <w:proofErr w:type="spellEnd"/>
      <w:r w:rsidRPr="00486013">
        <w:rPr>
          <w:rFonts w:ascii="Calibri" w:hAnsi="Calibri"/>
          <w:sz w:val="24"/>
          <w:szCs w:val="24"/>
          <w:lang w:val="en-GB"/>
        </w:rPr>
        <w:t xml:space="preserve"> cu </w:t>
      </w:r>
      <w:proofErr w:type="spellStart"/>
      <w:r w:rsidRPr="00486013">
        <w:rPr>
          <w:rFonts w:ascii="Calibri" w:hAnsi="Calibri"/>
          <w:sz w:val="24"/>
          <w:szCs w:val="24"/>
          <w:lang w:val="en-GB"/>
        </w:rPr>
        <w:t>marginalizare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peste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medie</w:t>
      </w:r>
      <w:proofErr w:type="spellEnd"/>
      <w:r w:rsidRPr="00486013">
        <w:rPr>
          <w:rFonts w:ascii="Calibri" w:hAnsi="Calibri"/>
          <w:sz w:val="24"/>
          <w:szCs w:val="24"/>
          <w:lang w:val="en-GB"/>
        </w:rPr>
        <w:t xml:space="preserve">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rurale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4 </w:t>
      </w:r>
      <w:proofErr w:type="spellStart"/>
      <w:r w:rsidRPr="00486013">
        <w:rPr>
          <w:rFonts w:ascii="Calibri" w:hAnsi="Calibri"/>
          <w:sz w:val="24"/>
          <w:szCs w:val="24"/>
          <w:lang w:val="en-GB"/>
        </w:rPr>
        <w:t>puncte</w:t>
      </w:r>
      <w:proofErr w:type="spellEnd"/>
    </w:p>
    <w:p w14:paraId="312FE87C"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c.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rural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din </w:t>
      </w:r>
      <w:proofErr w:type="spellStart"/>
      <w:r w:rsidRPr="00486013">
        <w:rPr>
          <w:rFonts w:ascii="Calibri" w:hAnsi="Calibri"/>
          <w:sz w:val="24"/>
          <w:szCs w:val="24"/>
          <w:lang w:val="en-GB"/>
        </w:rPr>
        <w:t>categoria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comunelor</w:t>
      </w:r>
      <w:proofErr w:type="spellEnd"/>
      <w:r w:rsidRPr="00486013">
        <w:rPr>
          <w:rFonts w:ascii="Calibri" w:hAnsi="Calibri"/>
          <w:sz w:val="24"/>
          <w:szCs w:val="24"/>
          <w:lang w:val="en-GB"/>
        </w:rPr>
        <w:t xml:space="preserve"> cu </w:t>
      </w:r>
      <w:proofErr w:type="spellStart"/>
      <w:r w:rsidRPr="00486013">
        <w:rPr>
          <w:rFonts w:ascii="Calibri" w:hAnsi="Calibri"/>
          <w:sz w:val="24"/>
          <w:szCs w:val="24"/>
          <w:lang w:val="en-GB"/>
        </w:rPr>
        <w:t>marginalizare</w:t>
      </w:r>
      <w:proofErr w:type="spellEnd"/>
      <w:r w:rsidRPr="00486013">
        <w:rPr>
          <w:rFonts w:ascii="Calibri" w:hAnsi="Calibri"/>
          <w:sz w:val="24"/>
          <w:szCs w:val="24"/>
          <w:lang w:val="en-GB"/>
        </w:rPr>
        <w:t xml:space="preserve"> sub </w:t>
      </w:r>
      <w:proofErr w:type="spellStart"/>
      <w:r w:rsidRPr="00486013">
        <w:rPr>
          <w:rFonts w:ascii="Calibri" w:hAnsi="Calibri"/>
          <w:sz w:val="24"/>
          <w:szCs w:val="24"/>
          <w:lang w:val="en-GB"/>
        </w:rPr>
        <w:t>medie</w:t>
      </w:r>
      <w:proofErr w:type="spellEnd"/>
      <w:r w:rsidRPr="00486013">
        <w:rPr>
          <w:rFonts w:ascii="Calibri" w:hAnsi="Calibri"/>
          <w:sz w:val="24"/>
          <w:szCs w:val="24"/>
          <w:lang w:val="en-GB"/>
        </w:rPr>
        <w:t xml:space="preserve">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rurale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0 </w:t>
      </w:r>
      <w:proofErr w:type="spellStart"/>
      <w:r w:rsidRPr="00486013">
        <w:rPr>
          <w:rFonts w:ascii="Calibri" w:hAnsi="Calibri"/>
          <w:sz w:val="24"/>
          <w:szCs w:val="24"/>
          <w:lang w:val="en-GB"/>
        </w:rPr>
        <w:t>puncte</w:t>
      </w:r>
      <w:proofErr w:type="spellEnd"/>
    </w:p>
    <w:p w14:paraId="15F698EB" w14:textId="77777777" w:rsidR="00282B46" w:rsidRPr="00486013" w:rsidRDefault="00282B46" w:rsidP="00282B46">
      <w:pPr>
        <w:spacing w:before="0" w:after="0" w:line="256" w:lineRule="auto"/>
        <w:jc w:val="both"/>
        <w:rPr>
          <w:rFonts w:ascii="Calibri" w:hAnsi="Calibri"/>
          <w:sz w:val="24"/>
          <w:szCs w:val="24"/>
          <w:lang w:val="en-GB"/>
        </w:rPr>
      </w:pPr>
    </w:p>
    <w:p w14:paraId="305527DE"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SAU</w:t>
      </w:r>
    </w:p>
    <w:p w14:paraId="4DE747D7" w14:textId="77777777" w:rsidR="00282B46" w:rsidRPr="00486013" w:rsidRDefault="00282B46" w:rsidP="00282B46">
      <w:pPr>
        <w:spacing w:before="0" w:after="0" w:line="256" w:lineRule="auto"/>
        <w:jc w:val="both"/>
        <w:rPr>
          <w:rFonts w:ascii="Calibri" w:hAnsi="Calibri"/>
          <w:sz w:val="24"/>
          <w:szCs w:val="24"/>
          <w:lang w:val="en-GB"/>
        </w:rPr>
      </w:pPr>
    </w:p>
    <w:p w14:paraId="3CBBD4ED" w14:textId="77777777" w:rsidR="00282B46" w:rsidRPr="00486013" w:rsidRDefault="00282B46" w:rsidP="00282B46">
      <w:pPr>
        <w:spacing w:before="0" w:after="0" w:line="256" w:lineRule="auto"/>
        <w:jc w:val="both"/>
        <w:rPr>
          <w:rFonts w:ascii="Calibri" w:hAnsi="Calibri"/>
          <w:b/>
          <w:bCs/>
          <w:sz w:val="24"/>
          <w:szCs w:val="24"/>
          <w:lang w:val="en-GB"/>
        </w:rPr>
      </w:pPr>
      <w:r w:rsidRPr="00486013">
        <w:rPr>
          <w:rFonts w:ascii="Calibri" w:hAnsi="Calibri"/>
          <w:sz w:val="24"/>
          <w:szCs w:val="24"/>
          <w:lang w:val="en-GB"/>
        </w:rPr>
        <w:t>1.5.2</w:t>
      </w:r>
      <w:r w:rsidRPr="00486013">
        <w:rPr>
          <w:rFonts w:ascii="Calibri" w:hAnsi="Calibri"/>
          <w:sz w:val="24"/>
          <w:szCs w:val="24"/>
          <w:lang w:val="en-GB"/>
        </w:rPr>
        <w:tab/>
      </w:r>
      <w:proofErr w:type="spellStart"/>
      <w:r w:rsidRPr="00486013">
        <w:rPr>
          <w:rFonts w:ascii="Calibri" w:hAnsi="Calibri"/>
          <w:b/>
          <w:bCs/>
          <w:sz w:val="24"/>
          <w:szCs w:val="24"/>
          <w:lang w:val="en-GB"/>
        </w:rPr>
        <w:t>Reducerea</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decalajelor</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privind</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accesul</w:t>
      </w:r>
      <w:proofErr w:type="spellEnd"/>
      <w:r w:rsidRPr="00486013">
        <w:rPr>
          <w:rFonts w:ascii="Calibri" w:hAnsi="Calibri"/>
          <w:b/>
          <w:bCs/>
          <w:sz w:val="24"/>
          <w:szCs w:val="24"/>
          <w:lang w:val="en-GB"/>
        </w:rPr>
        <w:t xml:space="preserve"> la </w:t>
      </w:r>
      <w:proofErr w:type="spellStart"/>
      <w:r w:rsidRPr="00486013">
        <w:rPr>
          <w:rFonts w:ascii="Calibri" w:hAnsi="Calibri"/>
          <w:b/>
          <w:bCs/>
          <w:sz w:val="24"/>
          <w:szCs w:val="24"/>
          <w:lang w:val="en-GB"/>
        </w:rPr>
        <w:t>educatie</w:t>
      </w:r>
      <w:proofErr w:type="spellEnd"/>
      <w:r w:rsidRPr="00486013">
        <w:rPr>
          <w:rFonts w:ascii="Calibri" w:hAnsi="Calibri"/>
          <w:b/>
          <w:bCs/>
          <w:sz w:val="24"/>
          <w:szCs w:val="24"/>
          <w:lang w:val="en-GB"/>
        </w:rPr>
        <w:t xml:space="preserve"> de </w:t>
      </w:r>
      <w:proofErr w:type="spellStart"/>
      <w:r w:rsidRPr="00486013">
        <w:rPr>
          <w:rFonts w:ascii="Calibri" w:hAnsi="Calibri"/>
          <w:b/>
          <w:bCs/>
          <w:sz w:val="24"/>
          <w:szCs w:val="24"/>
          <w:lang w:val="en-GB"/>
        </w:rPr>
        <w:t>calitate</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existente</w:t>
      </w:r>
      <w:proofErr w:type="spellEnd"/>
      <w:r w:rsidRPr="00486013">
        <w:rPr>
          <w:rFonts w:ascii="Calibri" w:hAnsi="Calibri"/>
          <w:b/>
          <w:bCs/>
          <w:sz w:val="24"/>
          <w:szCs w:val="24"/>
          <w:lang w:val="en-GB"/>
        </w:rPr>
        <w:t xml:space="preserve"> in </w:t>
      </w:r>
      <w:proofErr w:type="spellStart"/>
      <w:r w:rsidRPr="00486013">
        <w:rPr>
          <w:rFonts w:ascii="Calibri" w:hAnsi="Calibri"/>
          <w:b/>
          <w:bCs/>
          <w:sz w:val="24"/>
          <w:szCs w:val="24"/>
          <w:lang w:val="en-GB"/>
        </w:rPr>
        <w:t>interiorul</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localitatii</w:t>
      </w:r>
      <w:proofErr w:type="spellEnd"/>
      <w:r w:rsidRPr="00486013">
        <w:rPr>
          <w:rFonts w:ascii="Calibri" w:hAnsi="Calibri"/>
          <w:b/>
          <w:bCs/>
          <w:sz w:val="24"/>
          <w:szCs w:val="24"/>
          <w:lang w:val="en-GB"/>
        </w:rPr>
        <w:t xml:space="preserve"> urbane (</w:t>
      </w:r>
      <w:proofErr w:type="spellStart"/>
      <w:r w:rsidRPr="00486013">
        <w:rPr>
          <w:rFonts w:ascii="Calibri" w:hAnsi="Calibri"/>
          <w:b/>
          <w:bCs/>
          <w:sz w:val="24"/>
          <w:szCs w:val="24"/>
          <w:lang w:val="en-GB"/>
        </w:rPr>
        <w:t>subcriteriul</w:t>
      </w:r>
      <w:proofErr w:type="spellEnd"/>
      <w:r w:rsidRPr="00486013">
        <w:rPr>
          <w:rFonts w:ascii="Calibri" w:hAnsi="Calibri"/>
          <w:b/>
          <w:bCs/>
          <w:sz w:val="24"/>
          <w:szCs w:val="24"/>
          <w:lang w:val="en-GB"/>
        </w:rPr>
        <w:t xml:space="preserve"> se </w:t>
      </w:r>
      <w:proofErr w:type="spellStart"/>
      <w:r w:rsidRPr="00486013">
        <w:rPr>
          <w:rFonts w:ascii="Calibri" w:hAnsi="Calibri"/>
          <w:b/>
          <w:bCs/>
          <w:sz w:val="24"/>
          <w:szCs w:val="24"/>
          <w:lang w:val="en-GB"/>
        </w:rPr>
        <w:t>va</w:t>
      </w:r>
      <w:proofErr w:type="spellEnd"/>
      <w:r w:rsidRPr="00486013">
        <w:rPr>
          <w:rFonts w:ascii="Calibri" w:hAnsi="Calibri"/>
          <w:b/>
          <w:bCs/>
          <w:sz w:val="24"/>
          <w:szCs w:val="24"/>
          <w:lang w:val="en-GB"/>
        </w:rPr>
        <w:t xml:space="preserve"> puncta </w:t>
      </w:r>
      <w:proofErr w:type="spellStart"/>
      <w:r w:rsidRPr="00486013">
        <w:rPr>
          <w:rFonts w:ascii="Calibri" w:hAnsi="Calibri"/>
          <w:b/>
          <w:bCs/>
          <w:sz w:val="24"/>
          <w:szCs w:val="24"/>
          <w:lang w:val="en-GB"/>
        </w:rPr>
        <w:t>numai</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pentru</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proiectele</w:t>
      </w:r>
      <w:proofErr w:type="spellEnd"/>
      <w:r w:rsidRPr="00486013">
        <w:rPr>
          <w:rFonts w:ascii="Calibri" w:hAnsi="Calibri"/>
          <w:b/>
          <w:bCs/>
          <w:sz w:val="24"/>
          <w:szCs w:val="24"/>
          <w:lang w:val="en-GB"/>
        </w:rPr>
        <w:t xml:space="preserve"> din urban) – maxim 8 </w:t>
      </w:r>
      <w:proofErr w:type="spellStart"/>
      <w:r w:rsidRPr="00486013">
        <w:rPr>
          <w:rFonts w:ascii="Calibri" w:hAnsi="Calibri"/>
          <w:b/>
          <w:bCs/>
          <w:sz w:val="24"/>
          <w:szCs w:val="24"/>
          <w:lang w:val="en-GB"/>
        </w:rPr>
        <w:t>puncte</w:t>
      </w:r>
      <w:proofErr w:type="spellEnd"/>
    </w:p>
    <w:p w14:paraId="0CE46F6D" w14:textId="7062D568"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a.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urban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cu </w:t>
      </w:r>
      <w:proofErr w:type="spellStart"/>
      <w:r w:rsidRPr="00486013">
        <w:rPr>
          <w:rFonts w:ascii="Calibri" w:hAnsi="Calibri"/>
          <w:sz w:val="24"/>
          <w:szCs w:val="24"/>
          <w:lang w:val="en-GB"/>
        </w:rPr>
        <w:t>procent</w:t>
      </w:r>
      <w:proofErr w:type="spellEnd"/>
      <w:r w:rsidRPr="00486013">
        <w:rPr>
          <w:rFonts w:ascii="Calibri" w:hAnsi="Calibri"/>
          <w:sz w:val="24"/>
          <w:szCs w:val="24"/>
          <w:lang w:val="en-GB"/>
        </w:rPr>
        <w:t xml:space="preserve"> al </w:t>
      </w:r>
      <w:proofErr w:type="spellStart"/>
      <w:r w:rsidRPr="00486013">
        <w:rPr>
          <w:rFonts w:ascii="Calibri" w:hAnsi="Calibri"/>
          <w:sz w:val="24"/>
          <w:szCs w:val="24"/>
          <w:lang w:val="en-GB"/>
        </w:rPr>
        <w:t>populației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zone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12.9%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urbane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8 </w:t>
      </w:r>
      <w:proofErr w:type="spellStart"/>
      <w:r w:rsidRPr="00486013">
        <w:rPr>
          <w:rFonts w:ascii="Calibri" w:hAnsi="Calibri"/>
          <w:sz w:val="24"/>
          <w:szCs w:val="24"/>
          <w:lang w:val="en-GB"/>
        </w:rPr>
        <w:t>puncte</w:t>
      </w:r>
      <w:proofErr w:type="spellEnd"/>
    </w:p>
    <w:p w14:paraId="32936E95"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b.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urban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cu </w:t>
      </w:r>
      <w:proofErr w:type="spellStart"/>
      <w:r w:rsidRPr="00486013">
        <w:rPr>
          <w:rFonts w:ascii="Calibri" w:hAnsi="Calibri"/>
          <w:sz w:val="24"/>
          <w:szCs w:val="24"/>
          <w:lang w:val="en-GB"/>
        </w:rPr>
        <w:t>procent</w:t>
      </w:r>
      <w:proofErr w:type="spellEnd"/>
      <w:r w:rsidRPr="00486013">
        <w:rPr>
          <w:rFonts w:ascii="Calibri" w:hAnsi="Calibri"/>
          <w:sz w:val="24"/>
          <w:szCs w:val="24"/>
          <w:lang w:val="en-GB"/>
        </w:rPr>
        <w:t xml:space="preserve"> al </w:t>
      </w:r>
      <w:proofErr w:type="spellStart"/>
      <w:r w:rsidRPr="00486013">
        <w:rPr>
          <w:rFonts w:ascii="Calibri" w:hAnsi="Calibri"/>
          <w:sz w:val="24"/>
          <w:szCs w:val="24"/>
          <w:lang w:val="en-GB"/>
        </w:rPr>
        <w:t>populației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zone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≥6.8% &lt; 12.9%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urbane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4 </w:t>
      </w:r>
      <w:proofErr w:type="spellStart"/>
      <w:r w:rsidRPr="00486013">
        <w:rPr>
          <w:rFonts w:ascii="Calibri" w:hAnsi="Calibri"/>
          <w:sz w:val="24"/>
          <w:szCs w:val="24"/>
          <w:lang w:val="en-GB"/>
        </w:rPr>
        <w:t>puncte</w:t>
      </w:r>
      <w:proofErr w:type="spellEnd"/>
    </w:p>
    <w:p w14:paraId="5D0616A1" w14:textId="77777777" w:rsidR="00282B46" w:rsidRPr="00486013" w:rsidRDefault="00282B46" w:rsidP="00282B46">
      <w:pPr>
        <w:spacing w:before="0" w:after="0" w:line="256" w:lineRule="auto"/>
        <w:jc w:val="both"/>
        <w:rPr>
          <w:rFonts w:ascii="Calibri" w:hAnsi="Calibri"/>
          <w:sz w:val="24"/>
          <w:szCs w:val="24"/>
          <w:lang w:val="en-GB"/>
        </w:rPr>
      </w:pPr>
      <w:r w:rsidRPr="00486013">
        <w:rPr>
          <w:rFonts w:ascii="Calibri" w:hAnsi="Calibri"/>
          <w:sz w:val="24"/>
          <w:szCs w:val="24"/>
          <w:lang w:val="en-GB"/>
        </w:rPr>
        <w:t xml:space="preserve">c.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vizeaza</w:t>
      </w:r>
      <w:proofErr w:type="spellEnd"/>
      <w:r w:rsidRPr="00486013">
        <w:rPr>
          <w:rFonts w:ascii="Calibri" w:hAnsi="Calibri"/>
          <w:sz w:val="24"/>
          <w:szCs w:val="24"/>
          <w:lang w:val="en-GB"/>
        </w:rPr>
        <w:t xml:space="preserve"> o </w:t>
      </w:r>
      <w:proofErr w:type="spellStart"/>
      <w:r w:rsidRPr="00486013">
        <w:rPr>
          <w:rFonts w:ascii="Calibri" w:hAnsi="Calibri"/>
          <w:sz w:val="24"/>
          <w:szCs w:val="24"/>
          <w:lang w:val="en-GB"/>
        </w:rPr>
        <w:t>investiție</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mediul</w:t>
      </w:r>
      <w:proofErr w:type="spellEnd"/>
      <w:r w:rsidRPr="00486013">
        <w:rPr>
          <w:rFonts w:ascii="Calibri" w:hAnsi="Calibri"/>
          <w:sz w:val="24"/>
          <w:szCs w:val="24"/>
          <w:lang w:val="en-GB"/>
        </w:rPr>
        <w:t xml:space="preserve"> urban </w:t>
      </w:r>
      <w:proofErr w:type="spellStart"/>
      <w:r w:rsidRPr="00486013">
        <w:rPr>
          <w:rFonts w:ascii="Calibri" w:hAnsi="Calibri"/>
          <w:sz w:val="24"/>
          <w:szCs w:val="24"/>
          <w:lang w:val="en-GB"/>
        </w:rPr>
        <w:t>într</w:t>
      </w:r>
      <w:proofErr w:type="spellEnd"/>
      <w:r w:rsidRPr="00486013">
        <w:rPr>
          <w:rFonts w:ascii="Calibri" w:hAnsi="Calibri"/>
          <w:sz w:val="24"/>
          <w:szCs w:val="24"/>
          <w:lang w:val="en-GB"/>
        </w:rPr>
        <w:t xml:space="preserve">-un UAT cu </w:t>
      </w:r>
      <w:proofErr w:type="spellStart"/>
      <w:r w:rsidRPr="00486013">
        <w:rPr>
          <w:rFonts w:ascii="Calibri" w:hAnsi="Calibri"/>
          <w:sz w:val="24"/>
          <w:szCs w:val="24"/>
          <w:lang w:val="en-GB"/>
        </w:rPr>
        <w:t>procent</w:t>
      </w:r>
      <w:proofErr w:type="spellEnd"/>
      <w:r w:rsidRPr="00486013">
        <w:rPr>
          <w:rFonts w:ascii="Calibri" w:hAnsi="Calibri"/>
          <w:sz w:val="24"/>
          <w:szCs w:val="24"/>
          <w:lang w:val="en-GB"/>
        </w:rPr>
        <w:t xml:space="preserve"> al </w:t>
      </w:r>
      <w:proofErr w:type="spellStart"/>
      <w:r w:rsidRPr="00486013">
        <w:rPr>
          <w:rFonts w:ascii="Calibri" w:hAnsi="Calibri"/>
          <w:sz w:val="24"/>
          <w:szCs w:val="24"/>
          <w:lang w:val="en-GB"/>
        </w:rPr>
        <w:t>populației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zone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≥1.9% &lt; 6.8% conform </w:t>
      </w:r>
      <w:proofErr w:type="spellStart"/>
      <w:r w:rsidRPr="00486013">
        <w:rPr>
          <w:rFonts w:ascii="Calibri" w:hAnsi="Calibri"/>
          <w:sz w:val="24"/>
          <w:szCs w:val="24"/>
          <w:lang w:val="en-GB"/>
        </w:rPr>
        <w:t>Atlasului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zonelor</w:t>
      </w:r>
      <w:proofErr w:type="spellEnd"/>
      <w:r w:rsidRPr="00486013">
        <w:rPr>
          <w:rFonts w:ascii="Calibri" w:hAnsi="Calibri"/>
          <w:sz w:val="24"/>
          <w:szCs w:val="24"/>
          <w:lang w:val="en-GB"/>
        </w:rPr>
        <w:t xml:space="preserve"> urbane </w:t>
      </w:r>
      <w:proofErr w:type="spellStart"/>
      <w:r w:rsidRPr="00486013">
        <w:rPr>
          <w:rFonts w:ascii="Calibri" w:hAnsi="Calibri"/>
          <w:sz w:val="24"/>
          <w:szCs w:val="24"/>
          <w:lang w:val="en-GB"/>
        </w:rPr>
        <w:t>marginalizate</w:t>
      </w:r>
      <w:proofErr w:type="spellEnd"/>
      <w:r w:rsidRPr="00486013">
        <w:rPr>
          <w:rFonts w:ascii="Calibri" w:hAnsi="Calibri"/>
          <w:sz w:val="24"/>
          <w:szCs w:val="24"/>
          <w:lang w:val="en-GB"/>
        </w:rPr>
        <w:t xml:space="preserve"> – 0 </w:t>
      </w:r>
      <w:proofErr w:type="spellStart"/>
      <w:r w:rsidRPr="00486013">
        <w:rPr>
          <w:rFonts w:ascii="Calibri" w:hAnsi="Calibri"/>
          <w:sz w:val="24"/>
          <w:szCs w:val="24"/>
          <w:lang w:val="en-GB"/>
        </w:rPr>
        <w:t>puncte</w:t>
      </w:r>
      <w:proofErr w:type="spellEnd"/>
    </w:p>
    <w:p w14:paraId="4D9F09C9" w14:textId="77777777" w:rsidR="00282B46" w:rsidRPr="00486013" w:rsidRDefault="00282B46" w:rsidP="00282B46">
      <w:pPr>
        <w:spacing w:before="0" w:after="0" w:line="256" w:lineRule="auto"/>
        <w:jc w:val="both"/>
        <w:rPr>
          <w:rFonts w:ascii="Calibri" w:hAnsi="Calibri"/>
          <w:i/>
          <w:iCs/>
          <w:sz w:val="24"/>
          <w:szCs w:val="24"/>
          <w:lang w:val="en-GB"/>
        </w:rPr>
      </w:pPr>
      <w:r w:rsidRPr="00486013">
        <w:rPr>
          <w:rFonts w:ascii="Calibri" w:hAnsi="Calibri"/>
          <w:i/>
          <w:iCs/>
          <w:sz w:val="24"/>
          <w:szCs w:val="24"/>
          <w:lang w:val="en-GB"/>
        </w:rPr>
        <w:t xml:space="preserve">In </w:t>
      </w:r>
      <w:proofErr w:type="spellStart"/>
      <w:r w:rsidRPr="00486013">
        <w:rPr>
          <w:rFonts w:ascii="Calibri" w:hAnsi="Calibri"/>
          <w:i/>
          <w:iCs/>
          <w:sz w:val="24"/>
          <w:szCs w:val="24"/>
          <w:lang w:val="en-GB"/>
        </w:rPr>
        <w:t>cazul</w:t>
      </w:r>
      <w:proofErr w:type="spellEnd"/>
      <w:r w:rsidRPr="00486013">
        <w:rPr>
          <w:rFonts w:ascii="Calibri" w:hAnsi="Calibri"/>
          <w:i/>
          <w:iCs/>
          <w:sz w:val="24"/>
          <w:szCs w:val="24"/>
          <w:lang w:val="en-GB"/>
        </w:rPr>
        <w:t xml:space="preserve"> in care la data </w:t>
      </w:r>
      <w:proofErr w:type="spellStart"/>
      <w:r w:rsidRPr="00486013">
        <w:rPr>
          <w:rFonts w:ascii="Calibri" w:hAnsi="Calibri"/>
          <w:i/>
          <w:iCs/>
          <w:sz w:val="24"/>
          <w:szCs w:val="24"/>
          <w:lang w:val="en-GB"/>
        </w:rPr>
        <w:t>evaluarii</w:t>
      </w:r>
      <w:proofErr w:type="spellEnd"/>
      <w:r w:rsidRPr="00486013">
        <w:rPr>
          <w:rFonts w:ascii="Calibri" w:hAnsi="Calibri"/>
          <w:i/>
          <w:iCs/>
          <w:sz w:val="24"/>
          <w:szCs w:val="24"/>
          <w:lang w:val="en-GB"/>
        </w:rPr>
        <w:t xml:space="preserve"> nu </w:t>
      </w:r>
      <w:proofErr w:type="spellStart"/>
      <w:r w:rsidRPr="00486013">
        <w:rPr>
          <w:rFonts w:ascii="Calibri" w:hAnsi="Calibri"/>
          <w:i/>
          <w:iCs/>
          <w:sz w:val="24"/>
          <w:szCs w:val="24"/>
          <w:lang w:val="en-GB"/>
        </w:rPr>
        <w:t>va</w:t>
      </w:r>
      <w:proofErr w:type="spellEnd"/>
      <w:r w:rsidRPr="00486013">
        <w:rPr>
          <w:rFonts w:ascii="Calibri" w:hAnsi="Calibri"/>
          <w:i/>
          <w:iCs/>
          <w:sz w:val="24"/>
          <w:szCs w:val="24"/>
          <w:lang w:val="en-GB"/>
        </w:rPr>
        <w:t xml:space="preserve"> fi </w:t>
      </w:r>
      <w:proofErr w:type="spellStart"/>
      <w:r w:rsidRPr="00486013">
        <w:rPr>
          <w:rFonts w:ascii="Calibri" w:hAnsi="Calibri"/>
          <w:i/>
          <w:iCs/>
          <w:sz w:val="24"/>
          <w:szCs w:val="24"/>
          <w:lang w:val="en-GB"/>
        </w:rPr>
        <w:t>publicat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Atlasul</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zonelor</w:t>
      </w:r>
      <w:proofErr w:type="spellEnd"/>
      <w:r w:rsidRPr="00486013">
        <w:rPr>
          <w:rFonts w:ascii="Calibri" w:hAnsi="Calibri"/>
          <w:i/>
          <w:iCs/>
          <w:sz w:val="24"/>
          <w:szCs w:val="24"/>
          <w:lang w:val="en-GB"/>
        </w:rPr>
        <w:t xml:space="preserve"> urbane/</w:t>
      </w:r>
      <w:proofErr w:type="spellStart"/>
      <w:r w:rsidRPr="00486013">
        <w:rPr>
          <w:rFonts w:ascii="Calibri" w:hAnsi="Calibri"/>
          <w:i/>
          <w:iCs/>
          <w:sz w:val="24"/>
          <w:szCs w:val="24"/>
          <w:lang w:val="en-GB"/>
        </w:rPr>
        <w:t>rurale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marginalizate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actualizat</w:t>
      </w:r>
      <w:proofErr w:type="spellEnd"/>
      <w:r w:rsidRPr="00486013">
        <w:rPr>
          <w:rFonts w:ascii="Calibri" w:hAnsi="Calibri"/>
          <w:i/>
          <w:iCs/>
          <w:sz w:val="24"/>
          <w:szCs w:val="24"/>
          <w:lang w:val="en-GB"/>
        </w:rPr>
        <w:t xml:space="preserve"> la 2023, </w:t>
      </w:r>
      <w:proofErr w:type="spellStart"/>
      <w:r w:rsidRPr="00486013">
        <w:rPr>
          <w:rFonts w:ascii="Calibri" w:hAnsi="Calibri"/>
          <w:i/>
          <w:iCs/>
          <w:sz w:val="24"/>
          <w:szCs w:val="24"/>
          <w:lang w:val="en-GB"/>
        </w:rPr>
        <w:t>punctarea</w:t>
      </w:r>
      <w:proofErr w:type="spellEnd"/>
      <w:r w:rsidRPr="00486013">
        <w:rPr>
          <w:rFonts w:ascii="Calibri" w:hAnsi="Calibri"/>
          <w:i/>
          <w:iCs/>
          <w:sz w:val="24"/>
          <w:szCs w:val="24"/>
          <w:lang w:val="en-GB"/>
        </w:rPr>
        <w:t xml:space="preserve"> se </w:t>
      </w:r>
      <w:proofErr w:type="spellStart"/>
      <w:r w:rsidRPr="00486013">
        <w:rPr>
          <w:rFonts w:ascii="Calibri" w:hAnsi="Calibri"/>
          <w:i/>
          <w:iCs/>
          <w:sz w:val="24"/>
          <w:szCs w:val="24"/>
          <w:lang w:val="en-GB"/>
        </w:rPr>
        <w:t>va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putea</w:t>
      </w:r>
      <w:proofErr w:type="spellEnd"/>
      <w:r w:rsidRPr="00486013">
        <w:rPr>
          <w:rFonts w:ascii="Calibri" w:hAnsi="Calibri"/>
          <w:i/>
          <w:iCs/>
          <w:sz w:val="24"/>
          <w:szCs w:val="24"/>
          <w:lang w:val="en-GB"/>
        </w:rPr>
        <w:t xml:space="preserve"> face in </w:t>
      </w:r>
      <w:proofErr w:type="spellStart"/>
      <w:r w:rsidRPr="00486013">
        <w:rPr>
          <w:rFonts w:ascii="Calibri" w:hAnsi="Calibri"/>
          <w:i/>
          <w:iCs/>
          <w:sz w:val="24"/>
          <w:szCs w:val="24"/>
          <w:lang w:val="en-GB"/>
        </w:rPr>
        <w:t>baza</w:t>
      </w:r>
      <w:proofErr w:type="spellEnd"/>
      <w:r w:rsidRPr="00486013">
        <w:rPr>
          <w:rFonts w:ascii="Calibri" w:hAnsi="Calibri"/>
          <w:i/>
          <w:iCs/>
          <w:sz w:val="24"/>
          <w:szCs w:val="24"/>
          <w:lang w:val="en-GB"/>
        </w:rPr>
        <w:t xml:space="preserve"> SIDU/SDU/</w:t>
      </w:r>
      <w:proofErr w:type="spellStart"/>
      <w:r w:rsidRPr="00486013">
        <w:rPr>
          <w:rFonts w:ascii="Calibri" w:hAnsi="Calibri"/>
          <w:i/>
          <w:iCs/>
          <w:sz w:val="24"/>
          <w:szCs w:val="24"/>
          <w:lang w:val="en-GB"/>
        </w:rPr>
        <w:t>studii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sau</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strategii</w:t>
      </w:r>
      <w:proofErr w:type="spellEnd"/>
      <w:r w:rsidRPr="00486013">
        <w:rPr>
          <w:rFonts w:ascii="Calibri" w:hAnsi="Calibri"/>
          <w:i/>
          <w:iCs/>
          <w:sz w:val="24"/>
          <w:szCs w:val="24"/>
          <w:lang w:val="en-GB"/>
        </w:rPr>
        <w:t xml:space="preserve"> in </w:t>
      </w:r>
      <w:proofErr w:type="spellStart"/>
      <w:r w:rsidRPr="00486013">
        <w:rPr>
          <w:rFonts w:ascii="Calibri" w:hAnsi="Calibri"/>
          <w:i/>
          <w:iCs/>
          <w:sz w:val="24"/>
          <w:szCs w:val="24"/>
          <w:lang w:val="en-GB"/>
        </w:rPr>
        <w:t>domeniu</w:t>
      </w:r>
      <w:proofErr w:type="spellEnd"/>
      <w:r w:rsidRPr="00486013">
        <w:rPr>
          <w:rFonts w:ascii="Calibri" w:hAnsi="Calibri"/>
          <w:i/>
          <w:iCs/>
          <w:sz w:val="24"/>
          <w:szCs w:val="24"/>
          <w:lang w:val="en-GB"/>
        </w:rPr>
        <w:t>.</w:t>
      </w:r>
    </w:p>
    <w:p w14:paraId="0F6F2FA3" w14:textId="7A134FD7" w:rsidR="00C441F5" w:rsidRPr="00486013" w:rsidRDefault="00282B46" w:rsidP="00282B46">
      <w:pPr>
        <w:spacing w:before="0" w:after="0" w:line="256" w:lineRule="auto"/>
        <w:jc w:val="both"/>
        <w:rPr>
          <w:rFonts w:ascii="Calibri" w:hAnsi="Calibri"/>
          <w:i/>
          <w:iCs/>
          <w:sz w:val="24"/>
          <w:szCs w:val="24"/>
          <w:lang w:val="en-GB"/>
        </w:rPr>
      </w:pPr>
      <w:proofErr w:type="spellStart"/>
      <w:r w:rsidRPr="00486013">
        <w:rPr>
          <w:rFonts w:ascii="Calibri" w:hAnsi="Calibri"/>
          <w:i/>
          <w:iCs/>
          <w:sz w:val="24"/>
          <w:szCs w:val="24"/>
          <w:lang w:val="en-GB"/>
        </w:rPr>
        <w:lastRenderedPageBreak/>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i/>
          <w:iCs/>
          <w:sz w:val="24"/>
          <w:szCs w:val="24"/>
          <w:lang w:val="en-GB"/>
        </w:rPr>
        <w:t>.</w:t>
      </w:r>
    </w:p>
    <w:p w14:paraId="51EAD654" w14:textId="77777777" w:rsidR="00282B46" w:rsidRPr="00486013" w:rsidRDefault="00282B46" w:rsidP="00282B46">
      <w:pPr>
        <w:spacing w:before="0" w:after="0" w:line="256" w:lineRule="auto"/>
        <w:jc w:val="both"/>
        <w:rPr>
          <w:rFonts w:ascii="Calibri" w:hAnsi="Calibri"/>
          <w:sz w:val="24"/>
          <w:szCs w:val="24"/>
          <w:lang w:val="en-GB"/>
        </w:rPr>
      </w:pPr>
    </w:p>
    <w:p w14:paraId="7934F212" w14:textId="428BF414" w:rsidR="003E37FE" w:rsidRPr="00486013" w:rsidRDefault="005A5826" w:rsidP="00E07D7E">
      <w:pPr>
        <w:numPr>
          <w:ilvl w:val="1"/>
          <w:numId w:val="23"/>
        </w:numPr>
        <w:spacing w:before="0" w:after="0" w:line="256" w:lineRule="auto"/>
        <w:jc w:val="both"/>
        <w:rPr>
          <w:rFonts w:ascii="Calibri" w:hAnsi="Calibri"/>
          <w:sz w:val="24"/>
          <w:szCs w:val="24"/>
          <w:lang w:val="fr-FR"/>
        </w:rPr>
      </w:pPr>
      <w:proofErr w:type="spellStart"/>
      <w:r w:rsidRPr="00486013">
        <w:rPr>
          <w:rFonts w:ascii="Calibri" w:hAnsi="Calibri"/>
          <w:b/>
          <w:bCs/>
          <w:sz w:val="24"/>
          <w:szCs w:val="24"/>
          <w:lang w:val="fr-FR"/>
        </w:rPr>
        <w:t>Includerea</w:t>
      </w:r>
      <w:proofErr w:type="spellEnd"/>
      <w:r w:rsidRPr="00486013">
        <w:rPr>
          <w:rFonts w:ascii="Calibri" w:hAnsi="Calibri"/>
          <w:b/>
          <w:bCs/>
          <w:sz w:val="24"/>
          <w:szCs w:val="24"/>
          <w:lang w:val="fr-FR"/>
        </w:rPr>
        <w:t xml:space="preserve"> in </w:t>
      </w:r>
      <w:proofErr w:type="spellStart"/>
      <w:r w:rsidRPr="00486013">
        <w:rPr>
          <w:rFonts w:ascii="Calibri" w:hAnsi="Calibri"/>
          <w:b/>
          <w:bCs/>
          <w:sz w:val="24"/>
          <w:szCs w:val="24"/>
          <w:lang w:val="fr-FR"/>
        </w:rPr>
        <w:t>cadrul</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proiectului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activitati</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tip</w:t>
      </w:r>
      <w:proofErr w:type="spellEnd"/>
      <w:r w:rsidRPr="00486013">
        <w:rPr>
          <w:rFonts w:ascii="Calibri" w:hAnsi="Calibri"/>
          <w:b/>
          <w:bCs/>
          <w:sz w:val="24"/>
          <w:szCs w:val="24"/>
          <w:lang w:val="fr-FR"/>
        </w:rPr>
        <w:t xml:space="preserve"> FSE</w:t>
      </w:r>
      <w:r w:rsidR="00282B46" w:rsidRPr="00486013">
        <w:rPr>
          <w:rFonts w:ascii="Calibri" w:hAnsi="Calibri"/>
          <w:sz w:val="24"/>
          <w:szCs w:val="24"/>
          <w:lang w:val="fr-FR"/>
        </w:rPr>
        <w:t xml:space="preserve"> – </w:t>
      </w:r>
      <w:proofErr w:type="spellStart"/>
      <w:r w:rsidR="00282B46" w:rsidRPr="00486013">
        <w:rPr>
          <w:rFonts w:ascii="Calibri" w:hAnsi="Calibri"/>
          <w:sz w:val="24"/>
          <w:szCs w:val="24"/>
          <w:lang w:val="fr-FR"/>
        </w:rPr>
        <w:t>maxim</w:t>
      </w:r>
      <w:proofErr w:type="spellEnd"/>
      <w:r w:rsidR="00282B46" w:rsidRPr="00486013">
        <w:rPr>
          <w:rFonts w:ascii="Calibri" w:hAnsi="Calibri"/>
          <w:sz w:val="24"/>
          <w:szCs w:val="24"/>
          <w:lang w:val="fr-FR"/>
        </w:rPr>
        <w:t xml:space="preserve"> 5 </w:t>
      </w:r>
      <w:proofErr w:type="spellStart"/>
      <w:r w:rsidR="00282B46" w:rsidRPr="00486013">
        <w:rPr>
          <w:rFonts w:ascii="Calibri" w:hAnsi="Calibri"/>
          <w:sz w:val="24"/>
          <w:szCs w:val="24"/>
          <w:lang w:val="fr-FR"/>
        </w:rPr>
        <w:t>puncte</w:t>
      </w:r>
      <w:proofErr w:type="spellEnd"/>
    </w:p>
    <w:p w14:paraId="26F5C77B" w14:textId="77777777" w:rsidR="00FD129A" w:rsidRPr="00486013" w:rsidRDefault="00FD129A" w:rsidP="00FD129A">
      <w:pPr>
        <w:spacing w:before="0" w:after="0" w:line="259" w:lineRule="auto"/>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vizeaza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activitati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tip</w:t>
      </w:r>
      <w:proofErr w:type="spellEnd"/>
      <w:r w:rsidRPr="00486013">
        <w:rPr>
          <w:rFonts w:ascii="Calibri" w:hAnsi="Calibri"/>
          <w:sz w:val="24"/>
          <w:szCs w:val="24"/>
          <w:lang w:val="fr-FR"/>
        </w:rPr>
        <w:t xml:space="preserve"> FSE – 5 </w:t>
      </w:r>
      <w:proofErr w:type="spellStart"/>
      <w:r w:rsidRPr="00486013">
        <w:rPr>
          <w:rFonts w:ascii="Calibri" w:hAnsi="Calibri"/>
          <w:sz w:val="24"/>
          <w:szCs w:val="24"/>
          <w:lang w:val="fr-FR"/>
        </w:rPr>
        <w:t>puncte</w:t>
      </w:r>
      <w:proofErr w:type="spellEnd"/>
    </w:p>
    <w:p w14:paraId="3DF28C08" w14:textId="77777777" w:rsidR="00FD129A" w:rsidRPr="00486013" w:rsidRDefault="00FD129A" w:rsidP="00FD129A">
      <w:pPr>
        <w:spacing w:before="0" w:after="0" w:line="259" w:lineRule="auto"/>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nu </w:t>
      </w:r>
      <w:proofErr w:type="spellStart"/>
      <w:r w:rsidRPr="00486013">
        <w:rPr>
          <w:rFonts w:ascii="Calibri" w:hAnsi="Calibri"/>
          <w:sz w:val="24"/>
          <w:szCs w:val="24"/>
          <w:lang w:val="fr-FR"/>
        </w:rPr>
        <w:t>vizeaza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activitati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tip</w:t>
      </w:r>
      <w:proofErr w:type="spellEnd"/>
      <w:r w:rsidRPr="00486013">
        <w:rPr>
          <w:rFonts w:ascii="Calibri" w:hAnsi="Calibri"/>
          <w:sz w:val="24"/>
          <w:szCs w:val="24"/>
          <w:lang w:val="fr-FR"/>
        </w:rPr>
        <w:t xml:space="preserve"> FSE – 0 </w:t>
      </w:r>
      <w:proofErr w:type="spellStart"/>
      <w:r w:rsidRPr="00486013">
        <w:rPr>
          <w:rFonts w:ascii="Calibri" w:hAnsi="Calibri"/>
          <w:sz w:val="24"/>
          <w:szCs w:val="24"/>
          <w:lang w:val="fr-FR"/>
        </w:rPr>
        <w:t>puncte</w:t>
      </w:r>
      <w:proofErr w:type="spellEnd"/>
    </w:p>
    <w:p w14:paraId="1376977F" w14:textId="50DC21CB" w:rsidR="003E37FE" w:rsidRPr="00486013" w:rsidRDefault="00FD129A" w:rsidP="00FD129A">
      <w:pPr>
        <w:spacing w:before="0" w:after="0" w:line="259" w:lineRule="auto"/>
        <w:jc w:val="both"/>
        <w:rPr>
          <w:rFonts w:ascii="Calibri" w:hAnsi="Calibri"/>
          <w:i/>
          <w:iCs/>
          <w:sz w:val="24"/>
          <w:szCs w:val="24"/>
          <w:lang w:val="en-GB"/>
        </w:rPr>
      </w:pPr>
      <w:proofErr w:type="spellStart"/>
      <w:r w:rsidRPr="00486013">
        <w:rPr>
          <w:rFonts w:ascii="Calibri" w:hAnsi="Calibri"/>
          <w:i/>
          <w:iCs/>
          <w:sz w:val="24"/>
          <w:szCs w:val="24"/>
          <w:lang w:val="en-GB"/>
        </w:rPr>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i/>
          <w:iCs/>
          <w:sz w:val="24"/>
          <w:szCs w:val="24"/>
          <w:lang w:val="en-GB"/>
        </w:rPr>
        <w:t>.</w:t>
      </w:r>
    </w:p>
    <w:p w14:paraId="24CD78F1" w14:textId="77777777" w:rsidR="00FD129A" w:rsidRPr="00486013" w:rsidRDefault="00FD129A" w:rsidP="00FD129A">
      <w:pPr>
        <w:spacing w:before="0" w:after="0" w:line="259" w:lineRule="auto"/>
        <w:jc w:val="both"/>
        <w:rPr>
          <w:rFonts w:ascii="Calibri" w:hAnsi="Calibri"/>
          <w:sz w:val="24"/>
          <w:szCs w:val="24"/>
          <w:lang w:val="en-GB"/>
        </w:rPr>
      </w:pPr>
    </w:p>
    <w:p w14:paraId="479E926B" w14:textId="0A373CF3" w:rsidR="003E37FE" w:rsidRPr="00486013" w:rsidRDefault="00443742" w:rsidP="00E07D7E">
      <w:pPr>
        <w:numPr>
          <w:ilvl w:val="1"/>
          <w:numId w:val="23"/>
        </w:numPr>
        <w:spacing w:before="0" w:after="0" w:line="259" w:lineRule="auto"/>
        <w:jc w:val="both"/>
        <w:rPr>
          <w:rFonts w:ascii="Calibri" w:hAnsi="Calibri"/>
          <w:b/>
          <w:bCs/>
          <w:sz w:val="24"/>
          <w:szCs w:val="24"/>
          <w:lang w:val="en-GB"/>
        </w:rPr>
      </w:pPr>
      <w:proofErr w:type="spellStart"/>
      <w:r w:rsidRPr="00486013">
        <w:rPr>
          <w:rFonts w:ascii="Calibri" w:hAnsi="Calibri"/>
          <w:b/>
          <w:bCs/>
          <w:sz w:val="24"/>
          <w:szCs w:val="24"/>
          <w:lang w:val="en-GB"/>
        </w:rPr>
        <w:t>Eficiența</w:t>
      </w:r>
      <w:proofErr w:type="spellEnd"/>
      <w:r w:rsidR="003E37FE" w:rsidRPr="00486013">
        <w:rPr>
          <w:rFonts w:ascii="Calibri" w:hAnsi="Calibri"/>
          <w:b/>
          <w:bCs/>
          <w:sz w:val="24"/>
          <w:szCs w:val="24"/>
          <w:lang w:val="en-GB"/>
        </w:rPr>
        <w:t xml:space="preserve"> </w:t>
      </w:r>
      <w:proofErr w:type="spellStart"/>
      <w:r w:rsidR="003E37FE" w:rsidRPr="00486013">
        <w:rPr>
          <w:rFonts w:ascii="Calibri" w:hAnsi="Calibri"/>
          <w:b/>
          <w:bCs/>
          <w:sz w:val="24"/>
          <w:szCs w:val="24"/>
          <w:lang w:val="en-GB"/>
        </w:rPr>
        <w:t>costurilor</w:t>
      </w:r>
      <w:proofErr w:type="spellEnd"/>
      <w:r w:rsidR="003E37FE" w:rsidRPr="00486013">
        <w:rPr>
          <w:rFonts w:ascii="Calibri" w:hAnsi="Calibri"/>
          <w:b/>
          <w:bCs/>
          <w:sz w:val="24"/>
          <w:szCs w:val="24"/>
          <w:lang w:val="en-GB"/>
        </w:rPr>
        <w:t xml:space="preserve"> </w:t>
      </w:r>
      <w:proofErr w:type="spellStart"/>
      <w:r w:rsidR="003E37FE" w:rsidRPr="00486013">
        <w:rPr>
          <w:rFonts w:ascii="Calibri" w:hAnsi="Calibri"/>
          <w:b/>
          <w:bCs/>
          <w:sz w:val="24"/>
          <w:szCs w:val="24"/>
          <w:lang w:val="en-GB"/>
        </w:rPr>
        <w:t>proiectului</w:t>
      </w:r>
      <w:proofErr w:type="spellEnd"/>
      <w:r w:rsidR="00DE2E7C" w:rsidRPr="00486013">
        <w:rPr>
          <w:rFonts w:ascii="Calibri" w:hAnsi="Calibri"/>
          <w:b/>
          <w:bCs/>
          <w:sz w:val="24"/>
          <w:szCs w:val="24"/>
          <w:lang w:val="en-GB"/>
        </w:rPr>
        <w:t xml:space="preserve"> – maxim 10 </w:t>
      </w:r>
      <w:proofErr w:type="spellStart"/>
      <w:r w:rsidR="00DE2E7C" w:rsidRPr="00486013">
        <w:rPr>
          <w:rFonts w:ascii="Calibri" w:hAnsi="Calibri"/>
          <w:b/>
          <w:bCs/>
          <w:sz w:val="24"/>
          <w:szCs w:val="24"/>
          <w:lang w:val="en-GB"/>
        </w:rPr>
        <w:t>puncte</w:t>
      </w:r>
      <w:proofErr w:type="spellEnd"/>
    </w:p>
    <w:p w14:paraId="5A4B900C" w14:textId="77777777" w:rsidR="00DE2E7C" w:rsidRPr="00486013" w:rsidRDefault="00DE2E7C" w:rsidP="00DE2E7C">
      <w:pPr>
        <w:spacing w:before="0" w:after="0" w:line="259" w:lineRule="auto"/>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investitiei</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situează</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sub</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mediu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istoric</w:t>
      </w:r>
      <w:proofErr w:type="spellEnd"/>
      <w:r w:rsidRPr="00486013">
        <w:rPr>
          <w:rFonts w:ascii="Calibri" w:hAnsi="Calibri"/>
          <w:sz w:val="24"/>
          <w:szCs w:val="24"/>
          <w:lang w:val="fr-FR"/>
        </w:rPr>
        <w:t>) de 11.800 lei/</w:t>
      </w:r>
      <w:proofErr w:type="spellStart"/>
      <w:r w:rsidRPr="00486013">
        <w:rPr>
          <w:rFonts w:ascii="Calibri" w:hAnsi="Calibri"/>
          <w:sz w:val="24"/>
          <w:szCs w:val="24"/>
          <w:lang w:val="fr-FR"/>
        </w:rPr>
        <w:t>mp</w:t>
      </w:r>
      <w:proofErr w:type="spellEnd"/>
      <w:r w:rsidRPr="00486013">
        <w:rPr>
          <w:rFonts w:ascii="Calibri" w:hAnsi="Calibri"/>
          <w:sz w:val="24"/>
          <w:szCs w:val="24"/>
          <w:lang w:val="fr-FR"/>
        </w:rPr>
        <w:t xml:space="preserve"> – 10 </w:t>
      </w:r>
      <w:proofErr w:type="spellStart"/>
      <w:r w:rsidRPr="00486013">
        <w:rPr>
          <w:rFonts w:ascii="Calibri" w:hAnsi="Calibri"/>
          <w:sz w:val="24"/>
          <w:szCs w:val="24"/>
          <w:lang w:val="fr-FR"/>
        </w:rPr>
        <w:t>puncte</w:t>
      </w:r>
      <w:proofErr w:type="spellEnd"/>
    </w:p>
    <w:p w14:paraId="1FE1F2D4" w14:textId="77777777" w:rsidR="00DE2E7C" w:rsidRPr="00486013" w:rsidRDefault="00DE2E7C" w:rsidP="00DE2E7C">
      <w:pPr>
        <w:spacing w:before="0" w:after="0" w:line="259" w:lineRule="auto"/>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investitiei</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situează</w:t>
      </w:r>
      <w:proofErr w:type="spellEnd"/>
      <w:r w:rsidRPr="00486013">
        <w:rPr>
          <w:rFonts w:ascii="Calibri" w:hAnsi="Calibri"/>
          <w:sz w:val="24"/>
          <w:szCs w:val="24"/>
          <w:lang w:val="fr-FR"/>
        </w:rPr>
        <w:t xml:space="preserve"> peste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mediu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istoric</w:t>
      </w:r>
      <w:proofErr w:type="spellEnd"/>
      <w:r w:rsidRPr="00486013">
        <w:rPr>
          <w:rFonts w:ascii="Calibri" w:hAnsi="Calibri"/>
          <w:sz w:val="24"/>
          <w:szCs w:val="24"/>
          <w:lang w:val="fr-FR"/>
        </w:rPr>
        <w:t>) de 11.800 lei/</w:t>
      </w:r>
      <w:proofErr w:type="spellStart"/>
      <w:r w:rsidRPr="00486013">
        <w:rPr>
          <w:rFonts w:ascii="Calibri" w:hAnsi="Calibri"/>
          <w:sz w:val="24"/>
          <w:szCs w:val="24"/>
          <w:lang w:val="fr-FR"/>
        </w:rPr>
        <w:t>mp</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pana la 10% (</w:t>
      </w:r>
      <w:proofErr w:type="spellStart"/>
      <w:r w:rsidRPr="00486013">
        <w:rPr>
          <w:rFonts w:ascii="Calibri" w:hAnsi="Calibri"/>
          <w:sz w:val="24"/>
          <w:szCs w:val="24"/>
          <w:lang w:val="fr-FR"/>
        </w:rPr>
        <w:t>inclusiv</w:t>
      </w:r>
      <w:proofErr w:type="spellEnd"/>
      <w:r w:rsidRPr="00486013">
        <w:rPr>
          <w:rFonts w:ascii="Calibri" w:hAnsi="Calibri"/>
          <w:sz w:val="24"/>
          <w:szCs w:val="24"/>
          <w:lang w:val="fr-FR"/>
        </w:rPr>
        <w:t xml:space="preserve">) – 3 </w:t>
      </w:r>
      <w:proofErr w:type="spellStart"/>
      <w:r w:rsidRPr="00486013">
        <w:rPr>
          <w:rFonts w:ascii="Calibri" w:hAnsi="Calibri"/>
          <w:sz w:val="24"/>
          <w:szCs w:val="24"/>
          <w:lang w:val="fr-FR"/>
        </w:rPr>
        <w:t>puncte</w:t>
      </w:r>
      <w:proofErr w:type="spellEnd"/>
    </w:p>
    <w:p w14:paraId="3A2D7A05" w14:textId="332B5E69" w:rsidR="00DE2E7C" w:rsidRPr="00486013" w:rsidRDefault="00DE2E7C" w:rsidP="00DE2E7C">
      <w:pPr>
        <w:spacing w:before="0" w:after="0" w:line="259" w:lineRule="auto"/>
        <w:jc w:val="both"/>
        <w:rPr>
          <w:rFonts w:ascii="Calibri" w:hAnsi="Calibri"/>
          <w:sz w:val="24"/>
          <w:szCs w:val="24"/>
          <w:lang w:val="fr-FR"/>
        </w:rPr>
      </w:pPr>
      <w:r w:rsidRPr="00486013">
        <w:rPr>
          <w:rFonts w:ascii="Calibri" w:hAnsi="Calibri"/>
          <w:sz w:val="24"/>
          <w:szCs w:val="24"/>
          <w:lang w:val="fr-FR"/>
        </w:rPr>
        <w:t xml:space="preserve">c.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investitiei</w:t>
      </w:r>
      <w:proofErr w:type="spellEnd"/>
      <w:r w:rsidRPr="00486013">
        <w:rPr>
          <w:rFonts w:ascii="Calibri" w:hAnsi="Calibri"/>
          <w:sz w:val="24"/>
          <w:szCs w:val="24"/>
          <w:lang w:val="fr-FR"/>
        </w:rPr>
        <w:t xml:space="preserve"> se </w:t>
      </w:r>
      <w:proofErr w:type="spellStart"/>
      <w:r w:rsidRPr="00486013">
        <w:rPr>
          <w:rFonts w:ascii="Calibri" w:hAnsi="Calibri"/>
          <w:sz w:val="24"/>
          <w:szCs w:val="24"/>
          <w:lang w:val="fr-FR"/>
        </w:rPr>
        <w:t>situează</w:t>
      </w:r>
      <w:proofErr w:type="spellEnd"/>
      <w:r w:rsidRPr="00486013">
        <w:rPr>
          <w:rFonts w:ascii="Calibri" w:hAnsi="Calibri"/>
          <w:sz w:val="24"/>
          <w:szCs w:val="24"/>
          <w:lang w:val="fr-FR"/>
        </w:rPr>
        <w:t xml:space="preserve"> peste </w:t>
      </w:r>
      <w:proofErr w:type="spellStart"/>
      <w:r w:rsidRPr="00486013">
        <w:rPr>
          <w:rFonts w:ascii="Calibri" w:hAnsi="Calibri"/>
          <w:sz w:val="24"/>
          <w:szCs w:val="24"/>
          <w:lang w:val="fr-FR"/>
        </w:rPr>
        <w:t>costul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mediu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istoric</w:t>
      </w:r>
      <w:proofErr w:type="spellEnd"/>
      <w:r w:rsidRPr="00486013">
        <w:rPr>
          <w:rFonts w:ascii="Calibri" w:hAnsi="Calibri"/>
          <w:sz w:val="24"/>
          <w:szCs w:val="24"/>
          <w:lang w:val="fr-FR"/>
        </w:rPr>
        <w:t>) de 11.800 lei/</w:t>
      </w:r>
      <w:proofErr w:type="spellStart"/>
      <w:r w:rsidRPr="00486013">
        <w:rPr>
          <w:rFonts w:ascii="Calibri" w:hAnsi="Calibri"/>
          <w:sz w:val="24"/>
          <w:szCs w:val="24"/>
          <w:lang w:val="fr-FR"/>
        </w:rPr>
        <w:t>mp</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mai </w:t>
      </w:r>
      <w:proofErr w:type="spellStart"/>
      <w:r w:rsidRPr="00486013">
        <w:rPr>
          <w:rFonts w:ascii="Calibri" w:hAnsi="Calibri"/>
          <w:sz w:val="24"/>
          <w:szCs w:val="24"/>
          <w:lang w:val="fr-FR"/>
        </w:rPr>
        <w:t>mult</w:t>
      </w:r>
      <w:proofErr w:type="spellEnd"/>
      <w:r w:rsidRPr="00486013">
        <w:rPr>
          <w:rFonts w:ascii="Calibri" w:hAnsi="Calibri"/>
          <w:sz w:val="24"/>
          <w:szCs w:val="24"/>
          <w:lang w:val="fr-FR"/>
        </w:rPr>
        <w:t xml:space="preserve"> de </w:t>
      </w:r>
      <w:r w:rsidR="003D503B" w:rsidRPr="00486013">
        <w:rPr>
          <w:rFonts w:ascii="Calibri" w:hAnsi="Calibri"/>
          <w:sz w:val="24"/>
          <w:szCs w:val="24"/>
          <w:lang w:val="fr-FR"/>
        </w:rPr>
        <w:t>10</w:t>
      </w:r>
      <w:r w:rsidRPr="00486013">
        <w:rPr>
          <w:rFonts w:ascii="Calibri" w:hAnsi="Calibri"/>
          <w:sz w:val="24"/>
          <w:szCs w:val="24"/>
          <w:lang w:val="fr-FR"/>
        </w:rPr>
        <w:t>% (</w:t>
      </w:r>
      <w:proofErr w:type="spellStart"/>
      <w:r w:rsidRPr="00486013">
        <w:rPr>
          <w:rFonts w:ascii="Calibri" w:hAnsi="Calibri"/>
          <w:sz w:val="24"/>
          <w:szCs w:val="24"/>
          <w:lang w:val="fr-FR"/>
        </w:rPr>
        <w:t>inclusiv</w:t>
      </w:r>
      <w:proofErr w:type="spellEnd"/>
      <w:r w:rsidRPr="00486013">
        <w:rPr>
          <w:rFonts w:ascii="Calibri" w:hAnsi="Calibri"/>
          <w:sz w:val="24"/>
          <w:szCs w:val="24"/>
          <w:lang w:val="fr-FR"/>
        </w:rPr>
        <w:t xml:space="preserve">) – 0 </w:t>
      </w:r>
      <w:proofErr w:type="spellStart"/>
      <w:r w:rsidRPr="00486013">
        <w:rPr>
          <w:rFonts w:ascii="Calibri" w:hAnsi="Calibri"/>
          <w:sz w:val="24"/>
          <w:szCs w:val="24"/>
          <w:lang w:val="fr-FR"/>
        </w:rPr>
        <w:t>puncte</w:t>
      </w:r>
      <w:proofErr w:type="spellEnd"/>
    </w:p>
    <w:p w14:paraId="2963DDF3" w14:textId="7DAEE4D5" w:rsidR="003E37FE" w:rsidRPr="00486013" w:rsidRDefault="00DE2E7C" w:rsidP="00DE2E7C">
      <w:pPr>
        <w:spacing w:before="0" w:after="0" w:line="259" w:lineRule="auto"/>
        <w:jc w:val="both"/>
        <w:rPr>
          <w:rFonts w:ascii="Calibri" w:hAnsi="Calibri"/>
          <w:i/>
          <w:iCs/>
          <w:sz w:val="24"/>
          <w:szCs w:val="24"/>
          <w:lang w:val="en-GB"/>
        </w:rPr>
      </w:pPr>
      <w:proofErr w:type="spellStart"/>
      <w:r w:rsidRPr="00486013">
        <w:rPr>
          <w:rFonts w:ascii="Calibri" w:hAnsi="Calibri"/>
          <w:i/>
          <w:iCs/>
          <w:sz w:val="24"/>
          <w:szCs w:val="24"/>
          <w:lang w:val="en-GB"/>
        </w:rPr>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i/>
          <w:iCs/>
          <w:sz w:val="24"/>
          <w:szCs w:val="24"/>
          <w:lang w:val="en-GB"/>
        </w:rPr>
        <w:t>.</w:t>
      </w:r>
    </w:p>
    <w:p w14:paraId="77468D43" w14:textId="77777777" w:rsidR="003E37FE" w:rsidRPr="00486013" w:rsidRDefault="003E37FE" w:rsidP="003E37FE">
      <w:pPr>
        <w:spacing w:before="0" w:after="0" w:line="259" w:lineRule="auto"/>
        <w:ind w:left="720"/>
        <w:jc w:val="both"/>
        <w:rPr>
          <w:rFonts w:ascii="Calibri" w:hAnsi="Calibri"/>
          <w:sz w:val="24"/>
          <w:szCs w:val="24"/>
          <w:lang w:val="en-GB"/>
        </w:rPr>
      </w:pPr>
    </w:p>
    <w:p w14:paraId="68A6494F" w14:textId="4A63FC39" w:rsidR="003E37FE" w:rsidRPr="00486013" w:rsidRDefault="003E37FE" w:rsidP="00E07D7E">
      <w:pPr>
        <w:numPr>
          <w:ilvl w:val="0"/>
          <w:numId w:val="23"/>
        </w:numPr>
        <w:spacing w:before="0" w:after="0" w:line="256" w:lineRule="auto"/>
        <w:jc w:val="both"/>
        <w:rPr>
          <w:rFonts w:ascii="Calibri" w:hAnsi="Calibri"/>
          <w:b/>
          <w:bCs/>
          <w:sz w:val="24"/>
          <w:szCs w:val="24"/>
          <w:lang w:val="fr-FR"/>
        </w:rPr>
      </w:pPr>
      <w:proofErr w:type="spellStart"/>
      <w:r w:rsidRPr="00486013">
        <w:rPr>
          <w:rFonts w:ascii="Calibri" w:hAnsi="Calibri"/>
          <w:b/>
          <w:bCs/>
          <w:sz w:val="24"/>
          <w:szCs w:val="24"/>
          <w:lang w:val="fr-FR"/>
        </w:rPr>
        <w:t>Gradul</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pregătire</w:t>
      </w:r>
      <w:proofErr w:type="spellEnd"/>
      <w:r w:rsidRPr="00486013">
        <w:rPr>
          <w:rFonts w:ascii="Calibri" w:hAnsi="Calibri"/>
          <w:b/>
          <w:bCs/>
          <w:sz w:val="24"/>
          <w:szCs w:val="24"/>
          <w:lang w:val="fr-FR"/>
        </w:rPr>
        <w:t>/</w:t>
      </w:r>
      <w:proofErr w:type="spellStart"/>
      <w:r w:rsidRPr="00486013">
        <w:rPr>
          <w:rFonts w:ascii="Calibri" w:hAnsi="Calibri"/>
          <w:b/>
          <w:bCs/>
          <w:sz w:val="24"/>
          <w:szCs w:val="24"/>
          <w:lang w:val="fr-FR"/>
        </w:rPr>
        <w:t>maturitate</w:t>
      </w:r>
      <w:proofErr w:type="spellEnd"/>
      <w:r w:rsidRPr="00486013">
        <w:rPr>
          <w:rFonts w:ascii="Calibri" w:hAnsi="Calibri"/>
          <w:b/>
          <w:bCs/>
          <w:sz w:val="24"/>
          <w:szCs w:val="24"/>
          <w:lang w:val="fr-FR"/>
        </w:rPr>
        <w:t xml:space="preserve"> al </w:t>
      </w:r>
      <w:proofErr w:type="spellStart"/>
      <w:r w:rsidRPr="00486013">
        <w:rPr>
          <w:rFonts w:ascii="Calibri" w:hAnsi="Calibri"/>
          <w:b/>
          <w:bCs/>
          <w:sz w:val="24"/>
          <w:szCs w:val="24"/>
          <w:lang w:val="fr-FR"/>
        </w:rPr>
        <w:t>proiectului</w:t>
      </w:r>
      <w:proofErr w:type="spellEnd"/>
      <w:r w:rsidR="00ED50CA" w:rsidRPr="00486013">
        <w:rPr>
          <w:rFonts w:ascii="Calibri" w:hAnsi="Calibri"/>
          <w:b/>
          <w:bCs/>
          <w:sz w:val="24"/>
          <w:szCs w:val="24"/>
          <w:lang w:val="fr-FR"/>
        </w:rPr>
        <w:t xml:space="preserve"> – </w:t>
      </w:r>
      <w:proofErr w:type="spellStart"/>
      <w:r w:rsidR="00ED50CA" w:rsidRPr="00486013">
        <w:rPr>
          <w:rFonts w:ascii="Calibri" w:hAnsi="Calibri"/>
          <w:b/>
          <w:bCs/>
          <w:sz w:val="24"/>
          <w:szCs w:val="24"/>
          <w:lang w:val="fr-FR"/>
        </w:rPr>
        <w:t>maxim</w:t>
      </w:r>
      <w:proofErr w:type="spellEnd"/>
      <w:r w:rsidR="00ED50CA" w:rsidRPr="00486013">
        <w:rPr>
          <w:rFonts w:ascii="Calibri" w:hAnsi="Calibri"/>
          <w:b/>
          <w:bCs/>
          <w:sz w:val="24"/>
          <w:szCs w:val="24"/>
          <w:lang w:val="fr-FR"/>
        </w:rPr>
        <w:t xml:space="preserve"> 18 </w:t>
      </w:r>
      <w:proofErr w:type="spellStart"/>
      <w:r w:rsidR="00ED50CA" w:rsidRPr="00486013">
        <w:rPr>
          <w:rFonts w:ascii="Calibri" w:hAnsi="Calibri"/>
          <w:b/>
          <w:bCs/>
          <w:sz w:val="24"/>
          <w:szCs w:val="24"/>
          <w:lang w:val="fr-FR"/>
        </w:rPr>
        <w:t>puncte</w:t>
      </w:r>
      <w:proofErr w:type="spellEnd"/>
    </w:p>
    <w:p w14:paraId="37BD3B2D" w14:textId="77777777" w:rsidR="00ED50CA" w:rsidRPr="00486013" w:rsidRDefault="00ED50CA" w:rsidP="00D67E6C">
      <w:pPr>
        <w:spacing w:before="0" w:after="0" w:line="256" w:lineRule="auto"/>
        <w:ind w:left="720"/>
        <w:jc w:val="both"/>
        <w:rPr>
          <w:rFonts w:ascii="Calibri" w:hAnsi="Calibri"/>
          <w:sz w:val="24"/>
          <w:szCs w:val="24"/>
          <w:lang w:val="fr-FR"/>
        </w:rPr>
      </w:pPr>
      <w:r w:rsidRPr="00486013">
        <w:rPr>
          <w:rFonts w:ascii="Calibri" w:hAnsi="Calibri"/>
          <w:sz w:val="24"/>
          <w:szCs w:val="24"/>
          <w:lang w:val="fr-FR"/>
        </w:rPr>
        <w:t xml:space="preserve">a. exista </w:t>
      </w:r>
      <w:proofErr w:type="spellStart"/>
      <w:r w:rsidRPr="00486013">
        <w:rPr>
          <w:rFonts w:ascii="Calibri" w:hAnsi="Calibri"/>
          <w:sz w:val="24"/>
          <w:szCs w:val="24"/>
          <w:lang w:val="fr-FR"/>
        </w:rPr>
        <w:t>posibilitatea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emitere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Ordinului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incepere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lucrarilor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procedura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achizitie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finalizata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contract</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lucrari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adjudecat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sau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contract</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lucrari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semnat</w:t>
      </w:r>
      <w:proofErr w:type="spellEnd"/>
      <w:r w:rsidRPr="00486013">
        <w:rPr>
          <w:rFonts w:ascii="Calibri" w:hAnsi="Calibri"/>
          <w:sz w:val="24"/>
          <w:szCs w:val="24"/>
          <w:lang w:val="fr-FR"/>
        </w:rPr>
        <w:t xml:space="preserve">) – 18 </w:t>
      </w:r>
      <w:proofErr w:type="spellStart"/>
      <w:r w:rsidRPr="00486013">
        <w:rPr>
          <w:rFonts w:ascii="Calibri" w:hAnsi="Calibri"/>
          <w:sz w:val="24"/>
          <w:szCs w:val="24"/>
          <w:lang w:val="fr-FR"/>
        </w:rPr>
        <w:t>puncte</w:t>
      </w:r>
      <w:proofErr w:type="spellEnd"/>
    </w:p>
    <w:p w14:paraId="719408C3" w14:textId="77777777" w:rsidR="00ED50CA" w:rsidRPr="00486013" w:rsidRDefault="00ED50CA" w:rsidP="00D67E6C">
      <w:pPr>
        <w:spacing w:before="0" w:after="0" w:line="256" w:lineRule="auto"/>
        <w:ind w:left="720"/>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Documentaţia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tehnico-economică</w:t>
      </w:r>
      <w:proofErr w:type="spellEnd"/>
      <w:r w:rsidRPr="00486013">
        <w:rPr>
          <w:rFonts w:ascii="Calibri" w:hAnsi="Calibri"/>
          <w:sz w:val="24"/>
          <w:szCs w:val="24"/>
          <w:lang w:val="fr-FR"/>
        </w:rPr>
        <w:t xml:space="preserve"> este la </w:t>
      </w:r>
      <w:proofErr w:type="spellStart"/>
      <w:r w:rsidRPr="00486013">
        <w:rPr>
          <w:rFonts w:ascii="Calibri" w:hAnsi="Calibri"/>
          <w:sz w:val="24"/>
          <w:szCs w:val="24"/>
          <w:lang w:val="fr-FR"/>
        </w:rPr>
        <w:t>nivel</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Proiect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w:t>
      </w:r>
      <w:proofErr w:type="spellEnd"/>
      <w:r w:rsidRPr="00486013">
        <w:rPr>
          <w:rFonts w:ascii="Calibri" w:hAnsi="Calibri"/>
          <w:sz w:val="24"/>
          <w:szCs w:val="24"/>
          <w:lang w:val="fr-FR"/>
        </w:rPr>
        <w:t xml:space="preserve"> – 15 </w:t>
      </w:r>
      <w:proofErr w:type="spellStart"/>
      <w:r w:rsidRPr="00486013">
        <w:rPr>
          <w:rFonts w:ascii="Calibri" w:hAnsi="Calibri"/>
          <w:sz w:val="24"/>
          <w:szCs w:val="24"/>
          <w:lang w:val="fr-FR"/>
        </w:rPr>
        <w:t>puncte</w:t>
      </w:r>
      <w:proofErr w:type="spellEnd"/>
    </w:p>
    <w:p w14:paraId="57210265" w14:textId="212D5321" w:rsidR="00ED50CA" w:rsidRPr="00486013" w:rsidRDefault="00ED50CA" w:rsidP="00D67E6C">
      <w:pPr>
        <w:spacing w:before="0" w:after="0" w:line="256" w:lineRule="auto"/>
        <w:ind w:left="720"/>
        <w:jc w:val="both"/>
        <w:rPr>
          <w:rFonts w:ascii="Calibri" w:hAnsi="Calibri"/>
          <w:sz w:val="24"/>
          <w:szCs w:val="24"/>
          <w:lang w:val="fr-FR"/>
        </w:rPr>
      </w:pPr>
      <w:r w:rsidRPr="00486013">
        <w:rPr>
          <w:rFonts w:ascii="Calibri" w:hAnsi="Calibri"/>
          <w:sz w:val="24"/>
          <w:szCs w:val="24"/>
          <w:lang w:val="fr-FR"/>
        </w:rPr>
        <w:t xml:space="preserve">c.  </w:t>
      </w:r>
      <w:proofErr w:type="spellStart"/>
      <w:r w:rsidRPr="00486013">
        <w:rPr>
          <w:rFonts w:ascii="Calibri" w:hAnsi="Calibri"/>
          <w:sz w:val="24"/>
          <w:szCs w:val="24"/>
          <w:lang w:val="fr-FR"/>
        </w:rPr>
        <w:t>Documentaţia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tehnico-economică</w:t>
      </w:r>
      <w:proofErr w:type="spellEnd"/>
      <w:r w:rsidRPr="00486013">
        <w:rPr>
          <w:rFonts w:ascii="Calibri" w:hAnsi="Calibri"/>
          <w:sz w:val="24"/>
          <w:szCs w:val="24"/>
          <w:lang w:val="fr-FR"/>
        </w:rPr>
        <w:t xml:space="preserve"> este la </w:t>
      </w:r>
      <w:proofErr w:type="spellStart"/>
      <w:r w:rsidRPr="00486013">
        <w:rPr>
          <w:rFonts w:ascii="Calibri" w:hAnsi="Calibri"/>
          <w:sz w:val="24"/>
          <w:szCs w:val="24"/>
          <w:lang w:val="fr-FR"/>
        </w:rPr>
        <w:t>nivel</w:t>
      </w:r>
      <w:proofErr w:type="spellEnd"/>
      <w:r w:rsidRPr="00486013">
        <w:rPr>
          <w:rFonts w:ascii="Calibri" w:hAnsi="Calibri"/>
          <w:sz w:val="24"/>
          <w:szCs w:val="24"/>
          <w:lang w:val="fr-FR"/>
        </w:rPr>
        <w:t xml:space="preserve"> DTAC si </w:t>
      </w:r>
      <w:proofErr w:type="spellStart"/>
      <w:r w:rsidRPr="00486013">
        <w:rPr>
          <w:rFonts w:ascii="Calibri" w:hAnsi="Calibri"/>
          <w:sz w:val="24"/>
          <w:szCs w:val="24"/>
          <w:lang w:val="fr-FR"/>
        </w:rPr>
        <w:t>Autorizatie</w:t>
      </w:r>
      <w:proofErr w:type="spellEnd"/>
      <w:r w:rsidRPr="00486013">
        <w:rPr>
          <w:rFonts w:ascii="Calibri" w:hAnsi="Calibri"/>
          <w:sz w:val="24"/>
          <w:szCs w:val="24"/>
          <w:lang w:val="fr-FR"/>
        </w:rPr>
        <w:t xml:space="preserve"> de construire </w:t>
      </w:r>
      <w:proofErr w:type="spellStart"/>
      <w:r w:rsidRPr="00486013">
        <w:rPr>
          <w:rFonts w:ascii="Calibri" w:hAnsi="Calibri"/>
          <w:sz w:val="24"/>
          <w:szCs w:val="24"/>
          <w:lang w:val="fr-FR"/>
        </w:rPr>
        <w:t>emisa</w:t>
      </w:r>
      <w:proofErr w:type="spellEnd"/>
      <w:r w:rsidRPr="00486013">
        <w:rPr>
          <w:rFonts w:ascii="Calibri" w:hAnsi="Calibri"/>
          <w:sz w:val="24"/>
          <w:szCs w:val="24"/>
          <w:lang w:val="fr-FR"/>
        </w:rPr>
        <w:t xml:space="preserve"> – 10 </w:t>
      </w:r>
      <w:proofErr w:type="spellStart"/>
      <w:r w:rsidRPr="00486013">
        <w:rPr>
          <w:rFonts w:ascii="Calibri" w:hAnsi="Calibri"/>
          <w:sz w:val="24"/>
          <w:szCs w:val="24"/>
          <w:lang w:val="fr-FR"/>
        </w:rPr>
        <w:t>puncte</w:t>
      </w:r>
      <w:proofErr w:type="spellEnd"/>
    </w:p>
    <w:p w14:paraId="2865C9B7" w14:textId="77777777" w:rsidR="00ED50CA" w:rsidRPr="00486013" w:rsidRDefault="00ED50CA" w:rsidP="00D67E6C">
      <w:pPr>
        <w:spacing w:before="0" w:after="0" w:line="256" w:lineRule="auto"/>
        <w:ind w:left="720"/>
        <w:jc w:val="both"/>
        <w:rPr>
          <w:rFonts w:ascii="Calibri" w:hAnsi="Calibri"/>
          <w:sz w:val="24"/>
          <w:szCs w:val="24"/>
          <w:lang w:val="fr-FR"/>
        </w:rPr>
      </w:pPr>
      <w:r w:rsidRPr="00486013">
        <w:rPr>
          <w:rFonts w:ascii="Calibri" w:hAnsi="Calibri"/>
          <w:sz w:val="24"/>
          <w:szCs w:val="24"/>
          <w:lang w:val="fr-FR"/>
        </w:rPr>
        <w:t xml:space="preserve">d. </w:t>
      </w:r>
      <w:proofErr w:type="spellStart"/>
      <w:r w:rsidRPr="00486013">
        <w:rPr>
          <w:rFonts w:ascii="Calibri" w:hAnsi="Calibri"/>
          <w:sz w:val="24"/>
          <w:szCs w:val="24"/>
          <w:lang w:val="fr-FR"/>
        </w:rPr>
        <w:t>Solicitantul</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lansat</w:t>
      </w:r>
      <w:proofErr w:type="spellEnd"/>
      <w:r w:rsidRPr="00486013">
        <w:rPr>
          <w:rFonts w:ascii="Calibri" w:hAnsi="Calibri"/>
          <w:sz w:val="24"/>
          <w:szCs w:val="24"/>
          <w:lang w:val="fr-FR"/>
        </w:rPr>
        <w:t xml:space="preserve"> la data </w:t>
      </w:r>
      <w:proofErr w:type="spellStart"/>
      <w:r w:rsidRPr="00486013">
        <w:rPr>
          <w:rFonts w:ascii="Calibri" w:hAnsi="Calibri"/>
          <w:sz w:val="24"/>
          <w:szCs w:val="24"/>
          <w:lang w:val="fr-FR"/>
        </w:rPr>
        <w:t>depunerii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cerererii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finantare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procedura</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achizitie</w:t>
      </w:r>
      <w:proofErr w:type="spellEnd"/>
      <w:r w:rsidRPr="00486013">
        <w:rPr>
          <w:rFonts w:ascii="Calibri" w:hAnsi="Calibri"/>
          <w:sz w:val="24"/>
          <w:szCs w:val="24"/>
          <w:lang w:val="fr-FR"/>
        </w:rPr>
        <w:t xml:space="preserve"> a </w:t>
      </w:r>
      <w:proofErr w:type="spellStart"/>
      <w:r w:rsidRPr="00486013">
        <w:rPr>
          <w:rFonts w:ascii="Calibri" w:hAnsi="Calibri"/>
          <w:sz w:val="24"/>
          <w:szCs w:val="24"/>
          <w:lang w:val="fr-FR"/>
        </w:rPr>
        <w:t>serviciilor</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elaborare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Proiect</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w:t>
      </w:r>
      <w:proofErr w:type="spellEnd"/>
      <w:r w:rsidRPr="00486013">
        <w:rPr>
          <w:rFonts w:ascii="Calibri" w:hAnsi="Calibri"/>
          <w:sz w:val="24"/>
          <w:szCs w:val="24"/>
          <w:lang w:val="fr-FR"/>
        </w:rPr>
        <w:t xml:space="preserve"> – 5 </w:t>
      </w:r>
      <w:proofErr w:type="spellStart"/>
      <w:proofErr w:type="gramStart"/>
      <w:r w:rsidRPr="00486013">
        <w:rPr>
          <w:rFonts w:ascii="Calibri" w:hAnsi="Calibri"/>
          <w:sz w:val="24"/>
          <w:szCs w:val="24"/>
          <w:lang w:val="fr-FR"/>
        </w:rPr>
        <w:t>puncte</w:t>
      </w:r>
      <w:proofErr w:type="spellEnd"/>
      <w:r w:rsidRPr="00486013">
        <w:rPr>
          <w:rFonts w:ascii="Calibri" w:hAnsi="Calibri"/>
          <w:sz w:val="24"/>
          <w:szCs w:val="24"/>
          <w:lang w:val="fr-FR"/>
        </w:rPr>
        <w:t>;</w:t>
      </w:r>
      <w:proofErr w:type="gramEnd"/>
    </w:p>
    <w:p w14:paraId="63F82FF8" w14:textId="77777777" w:rsidR="00ED50CA" w:rsidRPr="00486013" w:rsidRDefault="00ED50CA" w:rsidP="00D67E6C">
      <w:pPr>
        <w:spacing w:before="0" w:after="0" w:line="256" w:lineRule="auto"/>
        <w:ind w:left="720"/>
        <w:jc w:val="both"/>
        <w:rPr>
          <w:rFonts w:ascii="Calibri" w:hAnsi="Calibri"/>
          <w:sz w:val="24"/>
          <w:szCs w:val="24"/>
          <w:lang w:val="fr-FR"/>
        </w:rPr>
      </w:pPr>
      <w:r w:rsidRPr="00486013">
        <w:rPr>
          <w:rFonts w:ascii="Calibri" w:hAnsi="Calibri"/>
          <w:sz w:val="24"/>
          <w:szCs w:val="24"/>
          <w:lang w:val="fr-FR"/>
        </w:rPr>
        <w:t xml:space="preserve">e. </w:t>
      </w:r>
      <w:proofErr w:type="spellStart"/>
      <w:r w:rsidRPr="00486013">
        <w:rPr>
          <w:rFonts w:ascii="Calibri" w:hAnsi="Calibri"/>
          <w:sz w:val="24"/>
          <w:szCs w:val="24"/>
          <w:lang w:val="fr-FR"/>
        </w:rPr>
        <w:t>Documentatia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tehnico-economica</w:t>
      </w:r>
      <w:proofErr w:type="spellEnd"/>
      <w:r w:rsidRPr="00486013">
        <w:rPr>
          <w:rFonts w:ascii="Calibri" w:hAnsi="Calibri"/>
          <w:sz w:val="24"/>
          <w:szCs w:val="24"/>
          <w:lang w:val="fr-FR"/>
        </w:rPr>
        <w:t xml:space="preserve"> este la </w:t>
      </w:r>
      <w:proofErr w:type="spellStart"/>
      <w:r w:rsidRPr="00486013">
        <w:rPr>
          <w:rFonts w:ascii="Calibri" w:hAnsi="Calibri"/>
          <w:sz w:val="24"/>
          <w:szCs w:val="24"/>
          <w:lang w:val="fr-FR"/>
        </w:rPr>
        <w:t>nivel</w:t>
      </w:r>
      <w:proofErr w:type="spellEnd"/>
      <w:r w:rsidRPr="00486013">
        <w:rPr>
          <w:rFonts w:ascii="Calibri" w:hAnsi="Calibri"/>
          <w:sz w:val="24"/>
          <w:szCs w:val="24"/>
          <w:lang w:val="fr-FR"/>
        </w:rPr>
        <w:t xml:space="preserve"> de SF/DALI – 0 </w:t>
      </w:r>
      <w:proofErr w:type="spellStart"/>
      <w:r w:rsidRPr="00486013">
        <w:rPr>
          <w:rFonts w:ascii="Calibri" w:hAnsi="Calibri"/>
          <w:sz w:val="24"/>
          <w:szCs w:val="24"/>
          <w:lang w:val="fr-FR"/>
        </w:rPr>
        <w:t>puncte</w:t>
      </w:r>
      <w:proofErr w:type="spellEnd"/>
      <w:r w:rsidRPr="00486013">
        <w:rPr>
          <w:rFonts w:ascii="Calibri" w:hAnsi="Calibri"/>
          <w:sz w:val="24"/>
          <w:szCs w:val="24"/>
          <w:lang w:val="fr-FR"/>
        </w:rPr>
        <w:t>.</w:t>
      </w:r>
    </w:p>
    <w:p w14:paraId="327F2798" w14:textId="435529AA" w:rsidR="003E37FE" w:rsidRPr="00486013" w:rsidRDefault="00ED50CA" w:rsidP="00ED50CA">
      <w:pPr>
        <w:spacing w:before="0" w:after="0" w:line="256" w:lineRule="auto"/>
        <w:ind w:left="360"/>
        <w:jc w:val="both"/>
        <w:rPr>
          <w:rFonts w:ascii="Calibri" w:hAnsi="Calibri"/>
          <w:i/>
          <w:iCs/>
          <w:sz w:val="24"/>
          <w:szCs w:val="24"/>
          <w:lang w:val="en-GB"/>
        </w:rPr>
      </w:pPr>
      <w:proofErr w:type="spellStart"/>
      <w:r w:rsidRPr="00486013">
        <w:rPr>
          <w:rFonts w:ascii="Calibri" w:hAnsi="Calibri"/>
          <w:i/>
          <w:iCs/>
          <w:sz w:val="24"/>
          <w:szCs w:val="24"/>
          <w:lang w:val="en-GB"/>
        </w:rPr>
        <w:t>Punctarea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subcriteriului</w:t>
      </w:r>
      <w:proofErr w:type="spellEnd"/>
      <w:r w:rsidRPr="00486013">
        <w:rPr>
          <w:rFonts w:ascii="Calibri" w:hAnsi="Calibri"/>
          <w:i/>
          <w:iCs/>
          <w:sz w:val="24"/>
          <w:szCs w:val="24"/>
          <w:lang w:val="en-GB"/>
        </w:rPr>
        <w:t xml:space="preserve"> se face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selectarea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unei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singure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optiuni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a </w:t>
      </w:r>
      <w:proofErr w:type="spellStart"/>
      <w:r w:rsidRPr="00486013">
        <w:rPr>
          <w:rFonts w:ascii="Calibri" w:hAnsi="Calibri"/>
          <w:i/>
          <w:iCs/>
          <w:sz w:val="24"/>
          <w:szCs w:val="24"/>
          <w:lang w:val="en-GB"/>
        </w:rPr>
        <w:t>punctajului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aferent</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acesteia</w:t>
      </w:r>
      <w:proofErr w:type="spellEnd"/>
      <w:r w:rsidRPr="00486013">
        <w:rPr>
          <w:rFonts w:ascii="Calibri" w:hAnsi="Calibri"/>
          <w:i/>
          <w:iCs/>
          <w:sz w:val="24"/>
          <w:szCs w:val="24"/>
          <w:lang w:val="en-GB"/>
        </w:rPr>
        <w:t>.</w:t>
      </w:r>
    </w:p>
    <w:p w14:paraId="531EB07C" w14:textId="77777777" w:rsidR="003E37FE" w:rsidRPr="00486013" w:rsidRDefault="003E37FE" w:rsidP="003E37FE">
      <w:pPr>
        <w:spacing w:before="0" w:after="0" w:line="256" w:lineRule="auto"/>
        <w:ind w:left="720"/>
        <w:jc w:val="both"/>
        <w:rPr>
          <w:rFonts w:ascii="Calibri" w:hAnsi="Calibri"/>
          <w:sz w:val="24"/>
          <w:szCs w:val="24"/>
          <w:lang w:val="en-GB"/>
        </w:rPr>
      </w:pPr>
    </w:p>
    <w:p w14:paraId="734BDB80" w14:textId="77777777" w:rsidR="00D67E6C" w:rsidRPr="00486013" w:rsidRDefault="00D67E6C" w:rsidP="00E07D7E">
      <w:pPr>
        <w:numPr>
          <w:ilvl w:val="0"/>
          <w:numId w:val="23"/>
        </w:numPr>
        <w:spacing w:before="0" w:after="0" w:line="256" w:lineRule="auto"/>
        <w:jc w:val="both"/>
        <w:rPr>
          <w:rFonts w:ascii="Calibri" w:hAnsi="Calibri"/>
          <w:b/>
          <w:bCs/>
          <w:sz w:val="24"/>
          <w:szCs w:val="24"/>
        </w:rPr>
      </w:pPr>
      <w:r w:rsidRPr="00486013">
        <w:rPr>
          <w:rFonts w:ascii="Calibri" w:hAnsi="Calibri"/>
          <w:b/>
          <w:bCs/>
          <w:sz w:val="24"/>
          <w:szCs w:val="24"/>
        </w:rPr>
        <w:t>Complementaritatea cu alte proiecte in curs de contractare/in Implementare prin PRSE 2021-2027/alte surse, programe de finanțare; integrarea cooperării la nivel de proiect – maxim 6 puncte</w:t>
      </w:r>
    </w:p>
    <w:p w14:paraId="4030BB28" w14:textId="77777777" w:rsidR="00D67E6C" w:rsidRPr="00486013" w:rsidRDefault="00D67E6C" w:rsidP="00D67E6C">
      <w:pPr>
        <w:spacing w:after="0" w:line="256" w:lineRule="auto"/>
        <w:jc w:val="both"/>
        <w:rPr>
          <w:rFonts w:ascii="Calibri" w:hAnsi="Calibri"/>
          <w:bCs/>
          <w:sz w:val="24"/>
          <w:szCs w:val="24"/>
        </w:rPr>
      </w:pPr>
      <w:r w:rsidRPr="00486013">
        <w:rPr>
          <w:rFonts w:ascii="Calibri" w:hAnsi="Calibri"/>
          <w:bCs/>
          <w:sz w:val="24"/>
          <w:szCs w:val="24"/>
        </w:rPr>
        <w:t>a. Proiectul este complementar cu cel putin un proiect din domeniul educatiei respectiv imbunatatirea accesului la servicii de educatie, inclusiv prin promovarea rezilientei pentru educatia si formarea la distanta si online – 3 puncte</w:t>
      </w:r>
    </w:p>
    <w:p w14:paraId="2888B889" w14:textId="77777777" w:rsidR="00D67E6C" w:rsidRPr="00486013" w:rsidRDefault="00D67E6C" w:rsidP="00D67E6C">
      <w:pPr>
        <w:spacing w:after="0" w:line="256" w:lineRule="auto"/>
        <w:jc w:val="both"/>
        <w:rPr>
          <w:rFonts w:ascii="Calibri" w:hAnsi="Calibri"/>
          <w:bCs/>
          <w:sz w:val="24"/>
          <w:szCs w:val="24"/>
        </w:rPr>
      </w:pPr>
      <w:r w:rsidRPr="00486013">
        <w:rPr>
          <w:rFonts w:ascii="Calibri" w:hAnsi="Calibri"/>
          <w:bCs/>
          <w:sz w:val="24"/>
          <w:szCs w:val="24"/>
        </w:rPr>
        <w:lastRenderedPageBreak/>
        <w:t>b. Proiectul este complementar cu cel putin un proiect din urmatoarele domenii: imbunatatire eficienta energetica, creare/extindere spatii verzi, regenerare urbana, mobilitate urbana (zone pietonale, piste de biciclete etc), in acelasi areal al zonei de interventie, la o distanta de maxim 500 m* (* cu exceptia investitiilor care vizeaza instalarea de statii de alimentare/ reincarcare electrica) – 2 puncte</w:t>
      </w:r>
    </w:p>
    <w:p w14:paraId="201C32CB" w14:textId="77777777" w:rsidR="00D67E6C" w:rsidRPr="00486013" w:rsidRDefault="00D67E6C" w:rsidP="00D67E6C">
      <w:pPr>
        <w:spacing w:after="0" w:line="256" w:lineRule="auto"/>
        <w:jc w:val="both"/>
        <w:rPr>
          <w:rFonts w:ascii="Calibri" w:hAnsi="Calibri"/>
          <w:bCs/>
          <w:sz w:val="24"/>
          <w:szCs w:val="24"/>
        </w:rPr>
      </w:pPr>
      <w:r w:rsidRPr="00486013">
        <w:rPr>
          <w:rFonts w:ascii="Calibri" w:hAnsi="Calibri"/>
          <w:bCs/>
          <w:sz w:val="24"/>
          <w:szCs w:val="24"/>
        </w:rPr>
        <w:t>c. Proiectul vizeaza actiuni de cooperare teritoriala care contribuie la atingerea obiectivelor prevazute in cadrul acestuia - 1 punct</w:t>
      </w:r>
    </w:p>
    <w:p w14:paraId="74D5531C" w14:textId="77777777" w:rsidR="00D67E6C" w:rsidRPr="00486013" w:rsidRDefault="00D67E6C" w:rsidP="00D67E6C">
      <w:pPr>
        <w:spacing w:after="0" w:line="256" w:lineRule="auto"/>
        <w:jc w:val="both"/>
        <w:rPr>
          <w:rFonts w:ascii="Calibri" w:hAnsi="Calibri"/>
          <w:bCs/>
          <w:i/>
          <w:iCs/>
          <w:sz w:val="24"/>
          <w:szCs w:val="24"/>
        </w:rPr>
      </w:pPr>
      <w:r w:rsidRPr="00486013">
        <w:rPr>
          <w:rFonts w:ascii="Calibri" w:hAnsi="Calibri"/>
          <w:bCs/>
          <w:i/>
          <w:iCs/>
          <w:sz w:val="24"/>
          <w:szCs w:val="24"/>
        </w:rPr>
        <w:t>Punctajul este cumulativ. In cazul in care proiectul nu raspunde cerintelor de la a/b/c, se va puncta la 0 (zero) la optiunea respectiva.</w:t>
      </w:r>
    </w:p>
    <w:p w14:paraId="3A0F3821" w14:textId="77777777" w:rsidR="00B85F22" w:rsidRPr="00486013" w:rsidRDefault="00B85F22" w:rsidP="00B85F22">
      <w:pPr>
        <w:spacing w:before="0" w:after="0" w:line="256" w:lineRule="auto"/>
        <w:jc w:val="both"/>
        <w:rPr>
          <w:rFonts w:ascii="Calibri" w:hAnsi="Calibri"/>
          <w:sz w:val="24"/>
          <w:szCs w:val="24"/>
          <w:lang w:val="fr-FR"/>
        </w:rPr>
      </w:pPr>
    </w:p>
    <w:p w14:paraId="51A7585F" w14:textId="3732141A" w:rsidR="00983B4B" w:rsidRPr="00486013" w:rsidRDefault="00983B4B" w:rsidP="00E07D7E">
      <w:pPr>
        <w:pStyle w:val="ListParagraph"/>
        <w:numPr>
          <w:ilvl w:val="0"/>
          <w:numId w:val="23"/>
        </w:numPr>
        <w:spacing w:before="0" w:after="0" w:line="256" w:lineRule="auto"/>
        <w:jc w:val="both"/>
        <w:rPr>
          <w:rFonts w:ascii="Calibri" w:hAnsi="Calibri"/>
          <w:b/>
          <w:bCs/>
          <w:sz w:val="24"/>
          <w:szCs w:val="24"/>
        </w:rPr>
      </w:pPr>
      <w:r w:rsidRPr="00486013">
        <w:rPr>
          <w:rFonts w:ascii="Calibri" w:hAnsi="Calibri"/>
          <w:b/>
          <w:bCs/>
          <w:sz w:val="24"/>
          <w:szCs w:val="24"/>
        </w:rPr>
        <w:t>Contribuția proiectului la teme orizontale – maxim 11 puncte</w:t>
      </w:r>
    </w:p>
    <w:p w14:paraId="1BF61206" w14:textId="77777777" w:rsidR="00983B4B" w:rsidRPr="00486013" w:rsidRDefault="00983B4B" w:rsidP="00983B4B">
      <w:pPr>
        <w:spacing w:after="0" w:line="256" w:lineRule="auto"/>
        <w:jc w:val="both"/>
        <w:rPr>
          <w:rFonts w:ascii="Calibri" w:hAnsi="Calibri"/>
          <w:bCs/>
          <w:sz w:val="24"/>
          <w:szCs w:val="24"/>
        </w:rPr>
      </w:pPr>
      <w:r w:rsidRPr="00486013">
        <w:rPr>
          <w:rFonts w:ascii="Calibri" w:hAnsi="Calibri"/>
          <w:bCs/>
          <w:sz w:val="24"/>
          <w:szCs w:val="24"/>
        </w:rPr>
        <w:t>a. Solutia propusa promoveaza principiul "Nature Base solutions - NBS"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 – 2 puncte</w:t>
      </w:r>
    </w:p>
    <w:p w14:paraId="4A1E3E08" w14:textId="77777777" w:rsidR="00983B4B" w:rsidRPr="00486013" w:rsidRDefault="00983B4B" w:rsidP="00983B4B">
      <w:pPr>
        <w:spacing w:after="0" w:line="256" w:lineRule="auto"/>
        <w:jc w:val="both"/>
        <w:rPr>
          <w:rFonts w:ascii="Calibri" w:hAnsi="Calibri"/>
          <w:bCs/>
          <w:sz w:val="24"/>
          <w:szCs w:val="24"/>
        </w:rPr>
      </w:pPr>
      <w:r w:rsidRPr="00486013">
        <w:rPr>
          <w:rFonts w:ascii="Calibri" w:hAnsi="Calibri"/>
          <w:bCs/>
          <w:sz w:val="24"/>
          <w:szCs w:val="24"/>
        </w:rPr>
        <w:t>b. Proiectul prevede instalarea unor sisteme alternative de producere a energiei din surse regenerabile de energie – 2 puncte</w:t>
      </w:r>
    </w:p>
    <w:p w14:paraId="053E882F" w14:textId="77777777" w:rsidR="00983B4B" w:rsidRPr="00486013" w:rsidRDefault="00983B4B" w:rsidP="00983B4B">
      <w:pPr>
        <w:spacing w:after="0" w:line="256" w:lineRule="auto"/>
        <w:jc w:val="both"/>
        <w:rPr>
          <w:rFonts w:ascii="Calibri" w:hAnsi="Calibri"/>
          <w:bCs/>
          <w:sz w:val="24"/>
          <w:szCs w:val="24"/>
        </w:rPr>
      </w:pPr>
      <w:r w:rsidRPr="00486013">
        <w:rPr>
          <w:rFonts w:ascii="Calibri" w:hAnsi="Calibri"/>
          <w:bCs/>
          <w:sz w:val="24"/>
          <w:szCs w:val="24"/>
        </w:rPr>
        <w:t>c. Proiectul prevede crearea de facilitati/adaptarea infrastructurii/echipamentelor pentru accesul persoanelor cu disabilitati, pentru mai multe tipuri de disabilitati (suplimentar fata de minimul legislativ) – 3 puncte</w:t>
      </w:r>
    </w:p>
    <w:p w14:paraId="4AFB2D4B" w14:textId="77777777" w:rsidR="00983B4B" w:rsidRPr="00486013" w:rsidRDefault="00983B4B" w:rsidP="00983B4B">
      <w:pPr>
        <w:spacing w:after="0" w:line="256" w:lineRule="auto"/>
        <w:jc w:val="both"/>
        <w:rPr>
          <w:rFonts w:ascii="Calibri" w:hAnsi="Calibri"/>
          <w:bCs/>
          <w:sz w:val="24"/>
          <w:szCs w:val="24"/>
        </w:rPr>
      </w:pPr>
      <w:r w:rsidRPr="00486013">
        <w:rPr>
          <w:rFonts w:ascii="Calibri" w:hAnsi="Calibri"/>
          <w:bCs/>
          <w:sz w:val="24"/>
          <w:szCs w:val="24"/>
        </w:rPr>
        <w:t>d. Proiectul prevede achizitii verzi – 2 puncte</w:t>
      </w:r>
    </w:p>
    <w:p w14:paraId="21057542" w14:textId="77777777" w:rsidR="00983B4B" w:rsidRPr="00486013" w:rsidRDefault="00983B4B" w:rsidP="00983B4B">
      <w:pPr>
        <w:spacing w:after="0" w:line="256" w:lineRule="auto"/>
        <w:jc w:val="both"/>
        <w:rPr>
          <w:rFonts w:ascii="Calibri" w:hAnsi="Calibri"/>
          <w:bCs/>
          <w:sz w:val="24"/>
          <w:szCs w:val="24"/>
        </w:rPr>
      </w:pPr>
      <w:r w:rsidRPr="00486013">
        <w:rPr>
          <w:rFonts w:ascii="Calibri" w:hAnsi="Calibri"/>
          <w:bCs/>
          <w:sz w:val="24"/>
          <w:szCs w:val="24"/>
        </w:rPr>
        <w:t>e. Proiectul prevede masuri incadrate in categoria masurilor suplimentare conform Anexei 12 la ghid, Metodologia privind imunizarea si abordarea DNSH – 2 puncte</w:t>
      </w:r>
    </w:p>
    <w:p w14:paraId="697024BD" w14:textId="77777777" w:rsidR="00983B4B" w:rsidRPr="00486013" w:rsidRDefault="00983B4B" w:rsidP="00983B4B">
      <w:pPr>
        <w:spacing w:after="0" w:line="256" w:lineRule="auto"/>
        <w:jc w:val="both"/>
        <w:rPr>
          <w:rFonts w:ascii="Calibri" w:hAnsi="Calibri"/>
          <w:bCs/>
          <w:i/>
          <w:iCs/>
          <w:sz w:val="24"/>
          <w:szCs w:val="24"/>
        </w:rPr>
      </w:pPr>
      <w:r w:rsidRPr="00486013">
        <w:rPr>
          <w:rFonts w:ascii="Calibri" w:hAnsi="Calibri"/>
          <w:bCs/>
          <w:i/>
          <w:iCs/>
          <w:sz w:val="24"/>
          <w:szCs w:val="24"/>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dizabilităși, acordând prioritate tehnologiilor cu prețuri accesibile (art 4, litera g) din Convenția ONU privind drepturile persoanelor cu dizabilități.</w:t>
      </w:r>
    </w:p>
    <w:p w14:paraId="0DC02CDD" w14:textId="75E367C6" w:rsidR="00B85F22" w:rsidRPr="00486013" w:rsidRDefault="00983B4B" w:rsidP="00983B4B">
      <w:pPr>
        <w:spacing w:before="0" w:after="0" w:line="259" w:lineRule="auto"/>
        <w:jc w:val="both"/>
        <w:rPr>
          <w:rFonts w:ascii="Calibri" w:hAnsi="Calibri"/>
          <w:bCs/>
          <w:i/>
          <w:iCs/>
          <w:sz w:val="24"/>
          <w:szCs w:val="24"/>
        </w:rPr>
      </w:pPr>
      <w:r w:rsidRPr="00486013">
        <w:rPr>
          <w:rFonts w:ascii="Calibri" w:hAnsi="Calibri"/>
          <w:bCs/>
          <w:i/>
          <w:iCs/>
          <w:sz w:val="24"/>
          <w:szCs w:val="24"/>
        </w:rPr>
        <w:t>Punctajul este cumulativ. In cazul in care proiectul nu raspunde cerintelor de la a/b/c/d/e, se va puncta la 0 (zero) la optiunea respectiva.</w:t>
      </w:r>
    </w:p>
    <w:p w14:paraId="30110AD8" w14:textId="77777777" w:rsidR="00983B4B" w:rsidRPr="00486013" w:rsidRDefault="00983B4B" w:rsidP="00983B4B">
      <w:pPr>
        <w:spacing w:before="0" w:after="0" w:line="259" w:lineRule="auto"/>
        <w:jc w:val="both"/>
        <w:rPr>
          <w:rFonts w:ascii="Calibri" w:hAnsi="Calibri"/>
          <w:sz w:val="24"/>
          <w:szCs w:val="24"/>
          <w:lang w:val="fr-FR"/>
        </w:rPr>
      </w:pPr>
    </w:p>
    <w:p w14:paraId="35DC2643" w14:textId="77777777" w:rsidR="00B85F22" w:rsidRPr="00486013" w:rsidRDefault="00B85F22" w:rsidP="00B85F22">
      <w:pPr>
        <w:spacing w:before="0" w:after="0"/>
        <w:mirrorIndents/>
        <w:jc w:val="both"/>
        <w:rPr>
          <w:rFonts w:ascii="Calibri" w:hAnsi="Calibri"/>
          <w:b/>
          <w:bCs/>
          <w:sz w:val="24"/>
          <w:szCs w:val="24"/>
        </w:rPr>
      </w:pPr>
      <w:bookmarkStart w:id="175" w:name="_Hlk148695892"/>
      <w:r w:rsidRPr="00486013">
        <w:rPr>
          <w:rFonts w:ascii="Calibri" w:hAnsi="Calibri"/>
          <w:b/>
          <w:bCs/>
          <w:sz w:val="24"/>
          <w:szCs w:val="24"/>
        </w:rPr>
        <w:t>Secțiunea II – total punctaj 8 puncte.</w:t>
      </w:r>
    </w:p>
    <w:p w14:paraId="59B4AEF5" w14:textId="77777777" w:rsidR="00B85F22" w:rsidRPr="00486013" w:rsidRDefault="00B85F22" w:rsidP="00B85F22">
      <w:pPr>
        <w:spacing w:before="0" w:after="0"/>
        <w:mirrorIndents/>
        <w:jc w:val="both"/>
        <w:rPr>
          <w:rFonts w:ascii="Calibri" w:hAnsi="Calibri"/>
          <w:b/>
          <w:bCs/>
          <w:sz w:val="24"/>
          <w:szCs w:val="24"/>
        </w:rPr>
      </w:pPr>
      <w:r w:rsidRPr="00486013">
        <w:rPr>
          <w:rFonts w:ascii="Calibri" w:hAnsi="Calibri"/>
          <w:b/>
          <w:bCs/>
          <w:sz w:val="24"/>
          <w:szCs w:val="24"/>
        </w:rPr>
        <w:t xml:space="preserve">Referitor la notarea criteriilor din această secțiune – notarea cu 0 a unui criteriu sau a oricarei optiuni a unui criteriu duce la respingerea proiectului </w:t>
      </w:r>
    </w:p>
    <w:bookmarkEnd w:id="175"/>
    <w:p w14:paraId="288790BE" w14:textId="5D197CF8" w:rsidR="003E37FE" w:rsidRPr="00486013" w:rsidRDefault="003E37FE" w:rsidP="003E37FE">
      <w:pPr>
        <w:spacing w:before="0" w:after="0" w:line="259" w:lineRule="auto"/>
        <w:jc w:val="both"/>
        <w:rPr>
          <w:rFonts w:ascii="Calibri" w:hAnsi="Calibri"/>
          <w:b/>
          <w:bCs/>
          <w:sz w:val="24"/>
          <w:szCs w:val="24"/>
          <w:lang w:val="fr-FR"/>
        </w:rPr>
      </w:pPr>
    </w:p>
    <w:p w14:paraId="4DCCD6DD" w14:textId="77777777" w:rsidR="00983B4B" w:rsidRPr="00486013" w:rsidRDefault="00983B4B" w:rsidP="00E07D7E">
      <w:pPr>
        <w:numPr>
          <w:ilvl w:val="0"/>
          <w:numId w:val="23"/>
        </w:numPr>
        <w:spacing w:before="0" w:after="0" w:line="256" w:lineRule="auto"/>
        <w:jc w:val="both"/>
        <w:rPr>
          <w:rFonts w:ascii="Calibri" w:hAnsi="Calibri"/>
          <w:sz w:val="24"/>
          <w:szCs w:val="24"/>
        </w:rPr>
      </w:pPr>
      <w:r w:rsidRPr="00486013">
        <w:rPr>
          <w:rFonts w:ascii="Calibri" w:hAnsi="Calibri"/>
          <w:b/>
          <w:bCs/>
          <w:sz w:val="24"/>
          <w:szCs w:val="24"/>
        </w:rPr>
        <w:t>Calitatea documentatiei tehnico-economice</w:t>
      </w:r>
      <w:r w:rsidRPr="00486013">
        <w:rPr>
          <w:rFonts w:ascii="Calibri" w:hAnsi="Calibri"/>
          <w:sz w:val="24"/>
          <w:szCs w:val="24"/>
        </w:rPr>
        <w:t xml:space="preserve"> (0/1)</w:t>
      </w:r>
    </w:p>
    <w:p w14:paraId="465BCB1B" w14:textId="77777777" w:rsidR="00983B4B" w:rsidRPr="00486013" w:rsidRDefault="00983B4B" w:rsidP="00E07D7E">
      <w:pPr>
        <w:pStyle w:val="ListParagraph"/>
        <w:numPr>
          <w:ilvl w:val="1"/>
          <w:numId w:val="56"/>
        </w:numPr>
        <w:spacing w:before="0" w:after="0" w:line="256" w:lineRule="auto"/>
        <w:jc w:val="both"/>
        <w:rPr>
          <w:rFonts w:ascii="Calibri" w:hAnsi="Calibri"/>
          <w:sz w:val="24"/>
          <w:szCs w:val="24"/>
        </w:rPr>
      </w:pPr>
      <w:r w:rsidRPr="00486013">
        <w:rPr>
          <w:rFonts w:ascii="Calibri" w:hAnsi="Calibri"/>
          <w:sz w:val="24"/>
          <w:szCs w:val="24"/>
        </w:rPr>
        <w:t>Documentatia tehnica (SF/DALI sau PT) este conforma (conform Grilei de verificare a conformitatii administrative a doc teh) – 1 punct;</w:t>
      </w:r>
    </w:p>
    <w:p w14:paraId="4A8B9716" w14:textId="77777777" w:rsidR="00983B4B" w:rsidRPr="00486013" w:rsidRDefault="00983B4B" w:rsidP="00E07D7E">
      <w:pPr>
        <w:pStyle w:val="ListParagraph"/>
        <w:numPr>
          <w:ilvl w:val="1"/>
          <w:numId w:val="56"/>
        </w:numPr>
        <w:spacing w:before="0" w:after="0" w:line="256" w:lineRule="auto"/>
        <w:jc w:val="both"/>
        <w:rPr>
          <w:rFonts w:ascii="Calibri" w:hAnsi="Calibri"/>
          <w:sz w:val="24"/>
          <w:szCs w:val="24"/>
        </w:rPr>
      </w:pPr>
      <w:r w:rsidRPr="00486013">
        <w:rPr>
          <w:rFonts w:ascii="Calibri" w:hAnsi="Calibri"/>
          <w:sz w:val="24"/>
          <w:szCs w:val="24"/>
        </w:rPr>
        <w:t>Documentatia tehnica (SF/DALI sau PT) nu este conforma (conform Grilei de verificare a conformitatii administrative a doc teh) – 0 puncte.</w:t>
      </w:r>
    </w:p>
    <w:p w14:paraId="7D94AC5D" w14:textId="2373D64A" w:rsidR="00B85F22" w:rsidRPr="00486013" w:rsidRDefault="00983B4B" w:rsidP="00983B4B">
      <w:pPr>
        <w:spacing w:after="0" w:line="256" w:lineRule="auto"/>
        <w:jc w:val="both"/>
        <w:rPr>
          <w:rFonts w:ascii="Calibri" w:hAnsi="Calibri"/>
          <w:i/>
          <w:iCs/>
          <w:sz w:val="24"/>
          <w:szCs w:val="24"/>
        </w:rPr>
      </w:pPr>
      <w:r w:rsidRPr="00486013">
        <w:rPr>
          <w:rFonts w:ascii="Calibri" w:hAnsi="Calibri"/>
          <w:i/>
          <w:iCs/>
          <w:sz w:val="24"/>
          <w:szCs w:val="24"/>
        </w:rPr>
        <w:t>In cazul in care documentatia tehnica (SF/DALI sau PT) nu este conforma, acest criteriu se va puncta cu 0 si proiectul va fi respins de la finantare.</w:t>
      </w:r>
    </w:p>
    <w:p w14:paraId="411A1F40" w14:textId="77777777" w:rsidR="00B85F22" w:rsidRPr="00486013" w:rsidRDefault="00B85F22" w:rsidP="000C380A">
      <w:pPr>
        <w:spacing w:before="0" w:after="0" w:line="256" w:lineRule="auto"/>
        <w:jc w:val="both"/>
        <w:rPr>
          <w:rFonts w:ascii="Calibri" w:hAnsi="Calibri"/>
          <w:sz w:val="24"/>
          <w:szCs w:val="24"/>
          <w:lang w:val="fr-FR"/>
        </w:rPr>
      </w:pPr>
    </w:p>
    <w:p w14:paraId="6F9ED22D" w14:textId="3D7A017D" w:rsidR="003E37FE" w:rsidRPr="00486013" w:rsidRDefault="003E37FE" w:rsidP="00E07D7E">
      <w:pPr>
        <w:numPr>
          <w:ilvl w:val="0"/>
          <w:numId w:val="23"/>
        </w:numPr>
        <w:spacing w:before="0" w:after="0" w:line="256" w:lineRule="auto"/>
        <w:jc w:val="both"/>
        <w:rPr>
          <w:rFonts w:ascii="Calibri" w:hAnsi="Calibri"/>
          <w:sz w:val="24"/>
          <w:szCs w:val="24"/>
          <w:lang w:val="en-GB"/>
        </w:rPr>
      </w:pPr>
      <w:proofErr w:type="spellStart"/>
      <w:r w:rsidRPr="00486013">
        <w:rPr>
          <w:rFonts w:ascii="Calibri" w:hAnsi="Calibri"/>
          <w:b/>
          <w:bCs/>
          <w:sz w:val="24"/>
          <w:szCs w:val="24"/>
          <w:lang w:val="en-GB"/>
        </w:rPr>
        <w:t>Bugetul</w:t>
      </w:r>
      <w:proofErr w:type="spellEnd"/>
      <w:r w:rsidRPr="00486013">
        <w:rPr>
          <w:rFonts w:ascii="Calibri" w:hAnsi="Calibri"/>
          <w:b/>
          <w:bCs/>
          <w:sz w:val="24"/>
          <w:szCs w:val="24"/>
          <w:lang w:val="en-GB"/>
        </w:rPr>
        <w:t xml:space="preserve"> </w:t>
      </w:r>
      <w:proofErr w:type="spellStart"/>
      <w:r w:rsidRPr="00486013">
        <w:rPr>
          <w:rFonts w:ascii="Calibri" w:hAnsi="Calibri"/>
          <w:b/>
          <w:bCs/>
          <w:sz w:val="24"/>
          <w:szCs w:val="24"/>
          <w:lang w:val="en-GB"/>
        </w:rPr>
        <w:t>proiectului</w:t>
      </w:r>
      <w:proofErr w:type="spellEnd"/>
      <w:r w:rsidRPr="00486013">
        <w:rPr>
          <w:rFonts w:ascii="Calibri" w:hAnsi="Calibri"/>
          <w:b/>
          <w:bCs/>
          <w:sz w:val="24"/>
          <w:szCs w:val="24"/>
          <w:lang w:val="en-GB"/>
        </w:rPr>
        <w:t xml:space="preserve"> </w:t>
      </w:r>
      <w:r w:rsidR="000C380A" w:rsidRPr="00486013">
        <w:rPr>
          <w:rFonts w:ascii="Calibri" w:hAnsi="Calibri"/>
          <w:b/>
          <w:bCs/>
          <w:sz w:val="24"/>
          <w:szCs w:val="24"/>
          <w:lang w:val="en-GB"/>
        </w:rPr>
        <w:t xml:space="preserve">– </w:t>
      </w:r>
      <w:r w:rsidR="000C380A" w:rsidRPr="00486013">
        <w:rPr>
          <w:rFonts w:ascii="Calibri" w:hAnsi="Calibri"/>
          <w:sz w:val="24"/>
          <w:szCs w:val="24"/>
          <w:lang w:val="en-GB"/>
        </w:rPr>
        <w:t>(0/3)</w:t>
      </w:r>
    </w:p>
    <w:p w14:paraId="4F1FF474" w14:textId="77777777" w:rsidR="00983B4B" w:rsidRPr="00486013" w:rsidRDefault="00983B4B" w:rsidP="00983B4B">
      <w:pPr>
        <w:pStyle w:val="ListParagraph"/>
        <w:spacing w:after="0" w:line="256" w:lineRule="auto"/>
        <w:jc w:val="both"/>
        <w:rPr>
          <w:rFonts w:ascii="Calibri" w:hAnsi="Calibri"/>
          <w:sz w:val="24"/>
          <w:szCs w:val="24"/>
        </w:rPr>
      </w:pPr>
      <w:r w:rsidRPr="00486013">
        <w:rPr>
          <w:rFonts w:ascii="Calibri" w:hAnsi="Calibri"/>
          <w:sz w:val="24"/>
          <w:szCs w:val="24"/>
        </w:rPr>
        <w:t>a.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17F1D857" w14:textId="77777777" w:rsidR="00983B4B" w:rsidRPr="00486013" w:rsidRDefault="00983B4B" w:rsidP="00983B4B">
      <w:pPr>
        <w:pStyle w:val="ListParagraph"/>
        <w:spacing w:after="0" w:line="256" w:lineRule="auto"/>
        <w:jc w:val="both"/>
        <w:rPr>
          <w:rFonts w:ascii="Calibri" w:hAnsi="Calibri"/>
          <w:sz w:val="24"/>
          <w:szCs w:val="24"/>
        </w:rPr>
      </w:pPr>
      <w:r w:rsidRPr="00486013">
        <w:rPr>
          <w:rFonts w:ascii="Calibri" w:hAnsi="Calibri"/>
          <w:sz w:val="24"/>
          <w:szCs w:val="24"/>
        </w:rPr>
        <w:t>b. Bugetuleste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34053F0C" w14:textId="77777777" w:rsidR="00983B4B" w:rsidRPr="00486013" w:rsidRDefault="00983B4B" w:rsidP="00983B4B">
      <w:pPr>
        <w:pStyle w:val="ListParagraph"/>
        <w:spacing w:after="0" w:line="256" w:lineRule="auto"/>
        <w:jc w:val="both"/>
        <w:rPr>
          <w:rFonts w:ascii="Calibri" w:hAnsi="Calibri"/>
          <w:sz w:val="24"/>
          <w:szCs w:val="24"/>
        </w:rPr>
      </w:pPr>
      <w:r w:rsidRPr="00486013">
        <w:rPr>
          <w:rFonts w:ascii="Calibri" w:hAnsi="Calibri"/>
          <w:sz w:val="24"/>
          <w:szCs w:val="24"/>
        </w:rPr>
        <w:t>c.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 (0/1)</w:t>
      </w:r>
    </w:p>
    <w:p w14:paraId="4850871A" w14:textId="77777777" w:rsidR="00983B4B" w:rsidRPr="00486013" w:rsidRDefault="00983B4B" w:rsidP="00983B4B">
      <w:pPr>
        <w:pStyle w:val="ListParagraph"/>
        <w:spacing w:after="0" w:line="256" w:lineRule="auto"/>
        <w:jc w:val="both"/>
        <w:rPr>
          <w:rFonts w:ascii="Calibri" w:hAnsi="Calibri"/>
          <w:sz w:val="24"/>
          <w:szCs w:val="24"/>
        </w:rPr>
      </w:pPr>
      <w:r w:rsidRPr="00486013">
        <w:rPr>
          <w:rFonts w:ascii="Calibri" w:hAnsi="Calibri"/>
          <w:sz w:val="24"/>
          <w:szCs w:val="24"/>
        </w:rPr>
        <w:t>Lista de echipamente și/sau lucrări și/sau servicii cu încadrarea acestora pe secțiunea de cheltuieli eligibile /ne-eligibile (dacă este cazul), este corelată cu costurile curpinse în cadrul liniilor bugetare. Toate elementele cuprinse in lista de lucrări/servicii/echipamente sunt clar identificate și detaliate. Achizitionarea lucrărilor/serviciilor/echipamentelor prevăzute în proiect este necesară și oportună, conform obiectivelor proiectului".</w:t>
      </w:r>
    </w:p>
    <w:p w14:paraId="545BBED2" w14:textId="77777777" w:rsidR="00983B4B" w:rsidRPr="00486013" w:rsidRDefault="00983B4B" w:rsidP="00983B4B">
      <w:pPr>
        <w:spacing w:after="0" w:line="256" w:lineRule="auto"/>
        <w:jc w:val="both"/>
        <w:rPr>
          <w:rFonts w:ascii="Calibri" w:hAnsi="Calibri"/>
          <w:i/>
          <w:iCs/>
          <w:sz w:val="24"/>
          <w:szCs w:val="24"/>
        </w:rPr>
      </w:pPr>
      <w:r w:rsidRPr="00486013">
        <w:rPr>
          <w:rFonts w:ascii="Calibri" w:hAnsi="Calibri"/>
          <w:i/>
          <w:iCs/>
          <w:sz w:val="24"/>
          <w:szCs w:val="24"/>
        </w:rPr>
        <w:t>Notarea cu 0 (zero) a oricarei optiuni a, b sau c, va conduce la respingerea proiectului.</w:t>
      </w:r>
    </w:p>
    <w:p w14:paraId="00CB762A" w14:textId="77777777" w:rsidR="00983B4B" w:rsidRPr="00486013" w:rsidRDefault="00983B4B" w:rsidP="000C380A">
      <w:pPr>
        <w:spacing w:before="0" w:after="0" w:line="256" w:lineRule="auto"/>
        <w:ind w:left="567"/>
        <w:jc w:val="both"/>
        <w:rPr>
          <w:rFonts w:asciiTheme="minorHAnsi" w:hAnsiTheme="minorHAnsi" w:cstheme="minorHAnsi"/>
          <w:sz w:val="24"/>
          <w:szCs w:val="24"/>
          <w:lang w:val="fr-FR"/>
        </w:rPr>
      </w:pPr>
    </w:p>
    <w:p w14:paraId="3B4CF71B" w14:textId="4F447D7D" w:rsidR="003E37FE" w:rsidRPr="00486013" w:rsidRDefault="003E37FE" w:rsidP="00E07D7E">
      <w:pPr>
        <w:numPr>
          <w:ilvl w:val="0"/>
          <w:numId w:val="23"/>
        </w:numPr>
        <w:spacing w:before="0" w:after="0" w:line="256" w:lineRule="auto"/>
        <w:jc w:val="both"/>
        <w:rPr>
          <w:rFonts w:asciiTheme="minorHAnsi" w:hAnsiTheme="minorHAnsi" w:cstheme="minorHAnsi"/>
          <w:b/>
          <w:bCs/>
          <w:sz w:val="24"/>
          <w:szCs w:val="24"/>
          <w:lang w:val="fr-FR"/>
        </w:rPr>
      </w:pPr>
      <w:proofErr w:type="spellStart"/>
      <w:r w:rsidRPr="00486013">
        <w:rPr>
          <w:rFonts w:asciiTheme="minorHAnsi" w:hAnsiTheme="minorHAnsi" w:cstheme="minorHAnsi"/>
          <w:b/>
          <w:bCs/>
          <w:sz w:val="24"/>
          <w:szCs w:val="24"/>
          <w:lang w:val="fr-FR"/>
        </w:rPr>
        <w:t>Capacitatea</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operațională</w:t>
      </w:r>
      <w:proofErr w:type="spellEnd"/>
      <w:r w:rsidRPr="00486013">
        <w:rPr>
          <w:rFonts w:asciiTheme="minorHAnsi" w:hAnsiTheme="minorHAnsi" w:cstheme="minorHAnsi"/>
          <w:b/>
          <w:bCs/>
          <w:sz w:val="24"/>
          <w:szCs w:val="24"/>
          <w:lang w:val="fr-FR"/>
        </w:rPr>
        <w:t xml:space="preserve"> a </w:t>
      </w:r>
      <w:proofErr w:type="spellStart"/>
      <w:r w:rsidRPr="00486013">
        <w:rPr>
          <w:rFonts w:asciiTheme="minorHAnsi" w:hAnsiTheme="minorHAnsi" w:cstheme="minorHAnsi"/>
          <w:b/>
          <w:bCs/>
          <w:sz w:val="24"/>
          <w:szCs w:val="24"/>
          <w:lang w:val="fr-FR"/>
        </w:rPr>
        <w:t>solicitantului</w:t>
      </w:r>
      <w:proofErr w:type="spellEnd"/>
      <w:r w:rsidRPr="00486013">
        <w:rPr>
          <w:rFonts w:asciiTheme="minorHAnsi" w:hAnsiTheme="minorHAnsi" w:cstheme="minorHAnsi"/>
          <w:b/>
          <w:bCs/>
          <w:sz w:val="24"/>
          <w:szCs w:val="24"/>
          <w:lang w:val="fr-FR"/>
        </w:rPr>
        <w:t xml:space="preserve"> si </w:t>
      </w:r>
      <w:proofErr w:type="spellStart"/>
      <w:r w:rsidRPr="00486013">
        <w:rPr>
          <w:rFonts w:asciiTheme="minorHAnsi" w:hAnsiTheme="minorHAnsi" w:cstheme="minorHAnsi"/>
          <w:b/>
          <w:bCs/>
          <w:sz w:val="24"/>
          <w:szCs w:val="24"/>
          <w:lang w:val="fr-FR"/>
        </w:rPr>
        <w:t>sustenabilitatea</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investiției</w:t>
      </w:r>
      <w:proofErr w:type="spellEnd"/>
      <w:r w:rsidR="000C380A" w:rsidRPr="00486013">
        <w:rPr>
          <w:rFonts w:asciiTheme="minorHAnsi" w:hAnsiTheme="minorHAnsi" w:cstheme="minorHAnsi"/>
          <w:b/>
          <w:bCs/>
          <w:sz w:val="24"/>
          <w:szCs w:val="24"/>
          <w:lang w:val="fr-FR"/>
        </w:rPr>
        <w:t xml:space="preserve"> – </w:t>
      </w:r>
      <w:r w:rsidR="000C380A" w:rsidRPr="00486013">
        <w:rPr>
          <w:rFonts w:asciiTheme="minorHAnsi" w:hAnsiTheme="minorHAnsi" w:cstheme="minorHAnsi"/>
          <w:sz w:val="24"/>
          <w:szCs w:val="24"/>
          <w:lang w:val="fr-FR"/>
        </w:rPr>
        <w:t>(0/3)</w:t>
      </w:r>
    </w:p>
    <w:p w14:paraId="7D80E8A8" w14:textId="77777777" w:rsidR="00983B4B" w:rsidRPr="00486013" w:rsidRDefault="00983B4B" w:rsidP="00983B4B">
      <w:pPr>
        <w:pStyle w:val="ListParagraph"/>
        <w:spacing w:after="0" w:line="256" w:lineRule="auto"/>
        <w:jc w:val="both"/>
        <w:rPr>
          <w:rFonts w:asciiTheme="minorHAnsi" w:hAnsiTheme="minorHAnsi" w:cstheme="minorHAnsi"/>
          <w:bCs/>
          <w:sz w:val="24"/>
          <w:szCs w:val="24"/>
        </w:rPr>
      </w:pPr>
      <w:r w:rsidRPr="00486013">
        <w:rPr>
          <w:rFonts w:asciiTheme="minorHAnsi" w:hAnsiTheme="minorHAnsi" w:cstheme="minorHAnsi"/>
          <w:bCs/>
          <w:sz w:val="24"/>
          <w:szCs w:val="24"/>
        </w:rPr>
        <w:t xml:space="preserve">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w:t>
      </w:r>
      <w:r w:rsidRPr="00486013">
        <w:rPr>
          <w:rFonts w:asciiTheme="minorHAnsi" w:hAnsiTheme="minorHAnsi" w:cstheme="minorHAnsi"/>
          <w:bCs/>
          <w:sz w:val="24"/>
          <w:szCs w:val="24"/>
        </w:rPr>
        <w:lastRenderedPageBreak/>
        <w:t xml:space="preserve">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w:t>
      </w:r>
      <w:r w:rsidRPr="00486013">
        <w:rPr>
          <w:rFonts w:asciiTheme="minorHAnsi" w:hAnsiTheme="minorHAnsi" w:cstheme="minorHAnsi"/>
          <w:sz w:val="24"/>
          <w:szCs w:val="24"/>
        </w:rPr>
        <w:t>(0/1)</w:t>
      </w:r>
    </w:p>
    <w:p w14:paraId="556A6C9E" w14:textId="77777777" w:rsidR="00983B4B" w:rsidRPr="00486013" w:rsidRDefault="00983B4B" w:rsidP="00983B4B">
      <w:pPr>
        <w:pStyle w:val="ListParagraph"/>
        <w:spacing w:after="0" w:line="256" w:lineRule="auto"/>
        <w:jc w:val="both"/>
        <w:rPr>
          <w:rFonts w:asciiTheme="minorHAnsi" w:hAnsiTheme="minorHAnsi" w:cstheme="minorHAnsi"/>
          <w:bCs/>
          <w:sz w:val="24"/>
          <w:szCs w:val="24"/>
        </w:rPr>
      </w:pPr>
      <w:r w:rsidRPr="00486013">
        <w:rPr>
          <w:rFonts w:asciiTheme="minorHAnsi" w:hAnsiTheme="minorHAnsi" w:cstheme="minorHAnsi"/>
          <w:bCs/>
          <w:sz w:val="24"/>
          <w:szCs w:val="24"/>
        </w:rPr>
        <w:t xml:space="preserve">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w:t>
      </w:r>
      <w:r w:rsidRPr="00486013">
        <w:rPr>
          <w:rFonts w:asciiTheme="minorHAnsi" w:hAnsiTheme="minorHAnsi" w:cstheme="minorHAnsi"/>
          <w:sz w:val="24"/>
          <w:szCs w:val="24"/>
        </w:rPr>
        <w:t>(0/1);</w:t>
      </w:r>
    </w:p>
    <w:p w14:paraId="6ED5BF57" w14:textId="77777777" w:rsidR="00983B4B" w:rsidRPr="00486013" w:rsidRDefault="00983B4B" w:rsidP="00983B4B">
      <w:pPr>
        <w:pStyle w:val="ListParagraph"/>
        <w:spacing w:after="0" w:line="256" w:lineRule="auto"/>
        <w:jc w:val="both"/>
        <w:rPr>
          <w:rFonts w:asciiTheme="minorHAnsi" w:hAnsiTheme="minorHAnsi" w:cstheme="minorHAnsi"/>
          <w:bCs/>
          <w:sz w:val="24"/>
          <w:szCs w:val="24"/>
        </w:rPr>
      </w:pPr>
      <w:r w:rsidRPr="00486013">
        <w:rPr>
          <w:rFonts w:asciiTheme="minorHAnsi" w:hAnsiTheme="minorHAnsi" w:cstheme="minorHAnsi"/>
          <w:bCs/>
          <w:sz w:val="24"/>
          <w:szCs w:val="24"/>
        </w:rPr>
        <w:t xml:space="preserve">c. Investitia este sustenabila, proiectiile veniturilor si cheltuielilor sunt realiste, fundamentate pe date corecte si surse verificabile – </w:t>
      </w:r>
      <w:r w:rsidRPr="00486013">
        <w:rPr>
          <w:rFonts w:asciiTheme="minorHAnsi" w:hAnsiTheme="minorHAnsi" w:cstheme="minorHAnsi"/>
          <w:sz w:val="24"/>
          <w:szCs w:val="24"/>
        </w:rPr>
        <w:t>(0/1).</w:t>
      </w:r>
      <w:r w:rsidRPr="00486013">
        <w:rPr>
          <w:rFonts w:asciiTheme="minorHAnsi" w:hAnsiTheme="minorHAnsi" w:cstheme="minorHAnsi"/>
          <w:bCs/>
          <w:sz w:val="24"/>
          <w:szCs w:val="24"/>
        </w:rPr>
        <w:tab/>
      </w:r>
    </w:p>
    <w:p w14:paraId="191A538F" w14:textId="77777777" w:rsidR="00983B4B" w:rsidRPr="00486013" w:rsidRDefault="00983B4B" w:rsidP="00983B4B">
      <w:pPr>
        <w:spacing w:after="0" w:line="256" w:lineRule="auto"/>
        <w:jc w:val="both"/>
        <w:rPr>
          <w:rFonts w:asciiTheme="minorHAnsi" w:hAnsiTheme="minorHAnsi" w:cstheme="minorHAnsi"/>
          <w:sz w:val="24"/>
          <w:szCs w:val="24"/>
        </w:rPr>
      </w:pPr>
      <w:r w:rsidRPr="00486013">
        <w:rPr>
          <w:rFonts w:asciiTheme="minorHAnsi" w:hAnsiTheme="minorHAnsi" w:cstheme="minorHAnsi"/>
          <w:sz w:val="24"/>
          <w:szCs w:val="24"/>
        </w:rPr>
        <w:t>N</w:t>
      </w:r>
      <w:r w:rsidRPr="00486013">
        <w:rPr>
          <w:rFonts w:asciiTheme="minorHAnsi" w:hAnsiTheme="minorHAnsi" w:cstheme="minorHAnsi"/>
          <w:i/>
          <w:iCs/>
          <w:sz w:val="24"/>
          <w:szCs w:val="24"/>
        </w:rPr>
        <w:t>otarea cu 0 (zero) a oricarei optiuni a, b sau c, va conduce la respingerea proiectului.</w:t>
      </w:r>
    </w:p>
    <w:p w14:paraId="703C310E" w14:textId="77777777" w:rsidR="000C380A" w:rsidRPr="00486013" w:rsidRDefault="000C380A" w:rsidP="000C380A">
      <w:pPr>
        <w:pStyle w:val="ListParagraph"/>
        <w:spacing w:before="0" w:after="0" w:line="256" w:lineRule="auto"/>
        <w:jc w:val="both"/>
        <w:rPr>
          <w:rFonts w:asciiTheme="minorHAnsi" w:hAnsiTheme="minorHAnsi" w:cstheme="minorHAnsi"/>
          <w:sz w:val="24"/>
          <w:szCs w:val="24"/>
          <w:lang w:val="fr-FR"/>
        </w:rPr>
      </w:pPr>
    </w:p>
    <w:p w14:paraId="36F873D7" w14:textId="71042285" w:rsidR="003E37FE" w:rsidRPr="00486013" w:rsidRDefault="003E37FE" w:rsidP="00E07D7E">
      <w:pPr>
        <w:numPr>
          <w:ilvl w:val="0"/>
          <w:numId w:val="23"/>
        </w:numPr>
        <w:spacing w:before="0" w:after="0" w:line="256" w:lineRule="auto"/>
        <w:jc w:val="both"/>
        <w:rPr>
          <w:rFonts w:ascii="Calibri" w:hAnsi="Calibri"/>
          <w:b/>
          <w:bCs/>
          <w:sz w:val="24"/>
          <w:szCs w:val="24"/>
          <w:lang w:val="fr-FR"/>
        </w:rPr>
      </w:pPr>
      <w:proofErr w:type="spellStart"/>
      <w:r w:rsidRPr="00486013">
        <w:rPr>
          <w:rFonts w:asciiTheme="minorHAnsi" w:hAnsiTheme="minorHAnsi" w:cstheme="minorHAnsi"/>
          <w:b/>
          <w:bCs/>
          <w:sz w:val="24"/>
          <w:szCs w:val="24"/>
          <w:lang w:val="fr-FR"/>
        </w:rPr>
        <w:t>Respectarea</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principiilor</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orizontale</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privind</w:t>
      </w:r>
      <w:proofErr w:type="spellEnd"/>
      <w:r w:rsidRPr="00486013">
        <w:rPr>
          <w:rFonts w:asciiTheme="minorHAnsi" w:hAnsiTheme="minorHAnsi" w:cstheme="minorHAnsi"/>
          <w:b/>
          <w:bCs/>
          <w:sz w:val="24"/>
          <w:szCs w:val="24"/>
          <w:lang w:val="fr-FR"/>
        </w:rPr>
        <w:t xml:space="preserve"> </w:t>
      </w:r>
      <w:proofErr w:type="spellStart"/>
      <w:r w:rsidRPr="00486013">
        <w:rPr>
          <w:rFonts w:asciiTheme="minorHAnsi" w:hAnsiTheme="minorHAnsi" w:cstheme="minorHAnsi"/>
          <w:b/>
          <w:bCs/>
          <w:sz w:val="24"/>
          <w:szCs w:val="24"/>
          <w:lang w:val="fr-FR"/>
        </w:rPr>
        <w:t>dezvoltarea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durabilă</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egalitatea</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şanse</w:t>
      </w:r>
      <w:proofErr w:type="spellEnd"/>
      <w:r w:rsidRPr="00486013">
        <w:rPr>
          <w:rFonts w:ascii="Calibri" w:hAnsi="Calibri"/>
          <w:b/>
          <w:bCs/>
          <w:sz w:val="24"/>
          <w:szCs w:val="24"/>
          <w:lang w:val="fr-FR"/>
        </w:rPr>
        <w:t xml:space="preserve">, de </w:t>
      </w:r>
      <w:proofErr w:type="spellStart"/>
      <w:r w:rsidRPr="00486013">
        <w:rPr>
          <w:rFonts w:ascii="Calibri" w:hAnsi="Calibri"/>
          <w:b/>
          <w:bCs/>
          <w:sz w:val="24"/>
          <w:szCs w:val="24"/>
          <w:lang w:val="fr-FR"/>
        </w:rPr>
        <w:t>gen</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nediscriminarea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și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accesibilitatea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persoanelor</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disabilitati</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conformarea</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cu</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prevederile</w:t>
      </w:r>
      <w:proofErr w:type="spellEnd"/>
      <w:r w:rsidRPr="00486013">
        <w:rPr>
          <w:rFonts w:ascii="Calibri" w:hAnsi="Calibri"/>
          <w:b/>
          <w:bCs/>
          <w:sz w:val="24"/>
          <w:szCs w:val="24"/>
          <w:lang w:val="fr-FR"/>
        </w:rPr>
        <w:t xml:space="preserve"> </w:t>
      </w:r>
      <w:proofErr w:type="spellStart"/>
      <w:r w:rsidRPr="00486013">
        <w:rPr>
          <w:rFonts w:ascii="Calibri" w:hAnsi="Calibri"/>
          <w:b/>
          <w:bCs/>
          <w:sz w:val="24"/>
          <w:szCs w:val="24"/>
          <w:lang w:val="fr-FR"/>
        </w:rPr>
        <w:t>legale</w:t>
      </w:r>
      <w:proofErr w:type="spellEnd"/>
      <w:r w:rsidRPr="00486013">
        <w:rPr>
          <w:rFonts w:ascii="Calibri" w:hAnsi="Calibri"/>
          <w:b/>
          <w:bCs/>
          <w:sz w:val="24"/>
          <w:szCs w:val="24"/>
          <w:lang w:val="fr-FR"/>
        </w:rPr>
        <w:t>)</w:t>
      </w:r>
      <w:r w:rsidR="00B47996" w:rsidRPr="00486013">
        <w:rPr>
          <w:rFonts w:ascii="Calibri" w:hAnsi="Calibri"/>
          <w:b/>
          <w:bCs/>
          <w:sz w:val="24"/>
          <w:szCs w:val="24"/>
          <w:lang w:val="fr-FR"/>
        </w:rPr>
        <w:t xml:space="preserve"> </w:t>
      </w:r>
      <w:r w:rsidR="00B47996" w:rsidRPr="00486013">
        <w:rPr>
          <w:rFonts w:ascii="Calibri" w:hAnsi="Calibri"/>
          <w:sz w:val="24"/>
          <w:szCs w:val="24"/>
          <w:lang w:val="fr-FR"/>
        </w:rPr>
        <w:t>(0/1)</w:t>
      </w:r>
    </w:p>
    <w:p w14:paraId="42ACD8B8" w14:textId="77777777" w:rsidR="00B47996" w:rsidRPr="00486013" w:rsidRDefault="00B47996" w:rsidP="00B47996">
      <w:pPr>
        <w:spacing w:before="0" w:after="0" w:line="256" w:lineRule="auto"/>
        <w:ind w:left="1080"/>
        <w:jc w:val="both"/>
        <w:rPr>
          <w:rFonts w:ascii="Calibri" w:hAnsi="Calibri"/>
          <w:sz w:val="24"/>
          <w:szCs w:val="24"/>
          <w:lang w:val="fr-FR"/>
        </w:rPr>
      </w:pPr>
      <w:r w:rsidRPr="00486013">
        <w:rPr>
          <w:rFonts w:ascii="Calibri" w:hAnsi="Calibri"/>
          <w:sz w:val="24"/>
          <w:szCs w:val="24"/>
          <w:lang w:val="fr-FR"/>
        </w:rPr>
        <w:t xml:space="preserve">a.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prevede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masuri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promovarea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dezvoltarii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durabile</w:t>
      </w:r>
      <w:proofErr w:type="spellEnd"/>
    </w:p>
    <w:p w14:paraId="7C02E115" w14:textId="77777777" w:rsidR="00B47996" w:rsidRPr="00486013" w:rsidRDefault="00B47996" w:rsidP="00B47996">
      <w:pPr>
        <w:spacing w:before="0" w:after="0" w:line="256" w:lineRule="auto"/>
        <w:ind w:left="1080"/>
        <w:jc w:val="both"/>
        <w:rPr>
          <w:rFonts w:ascii="Calibri" w:hAnsi="Calibri"/>
          <w:sz w:val="24"/>
          <w:szCs w:val="24"/>
          <w:lang w:val="fr-FR"/>
        </w:rPr>
      </w:pPr>
      <w:r w:rsidRPr="00486013">
        <w:rPr>
          <w:rFonts w:ascii="Calibri" w:hAnsi="Calibri"/>
          <w:sz w:val="24"/>
          <w:szCs w:val="24"/>
          <w:lang w:val="fr-FR"/>
        </w:rPr>
        <w:t xml:space="preserve">b. </w:t>
      </w:r>
      <w:proofErr w:type="spellStart"/>
      <w:r w:rsidRPr="00486013">
        <w:rPr>
          <w:rFonts w:ascii="Calibri" w:hAnsi="Calibri"/>
          <w:sz w:val="24"/>
          <w:szCs w:val="24"/>
          <w:lang w:val="fr-FR"/>
        </w:rPr>
        <w:t>Proiectul</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prevede</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masuri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privind</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promovarea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egalitatii</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şanse</w:t>
      </w:r>
      <w:proofErr w:type="spellEnd"/>
      <w:r w:rsidRPr="00486013">
        <w:rPr>
          <w:rFonts w:ascii="Calibri" w:hAnsi="Calibri"/>
          <w:sz w:val="24"/>
          <w:szCs w:val="24"/>
          <w:lang w:val="fr-FR"/>
        </w:rPr>
        <w:t xml:space="preserve">, de </w:t>
      </w:r>
      <w:proofErr w:type="spellStart"/>
      <w:r w:rsidRPr="00486013">
        <w:rPr>
          <w:rFonts w:ascii="Calibri" w:hAnsi="Calibri"/>
          <w:sz w:val="24"/>
          <w:szCs w:val="24"/>
          <w:lang w:val="fr-FR"/>
        </w:rPr>
        <w:t>gen</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nediscriminarii</w:t>
      </w:r>
      <w:proofErr w:type="spellEnd"/>
      <w:r w:rsidRPr="00486013">
        <w:rPr>
          <w:rFonts w:ascii="Calibri" w:hAnsi="Calibri"/>
          <w:sz w:val="24"/>
          <w:szCs w:val="24"/>
          <w:lang w:val="fr-FR"/>
        </w:rPr>
        <w:t xml:space="preserve"> si </w:t>
      </w:r>
      <w:proofErr w:type="spellStart"/>
      <w:r w:rsidRPr="00486013">
        <w:rPr>
          <w:rFonts w:ascii="Calibri" w:hAnsi="Calibri"/>
          <w:sz w:val="24"/>
          <w:szCs w:val="24"/>
          <w:lang w:val="fr-FR"/>
        </w:rPr>
        <w:t>accesibilitatii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persoanelor</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cu</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disabilitati</w:t>
      </w:r>
      <w:proofErr w:type="spellEnd"/>
    </w:p>
    <w:p w14:paraId="1581E575" w14:textId="77777777" w:rsidR="00B47996" w:rsidRPr="00486013" w:rsidRDefault="00B47996" w:rsidP="00B47996">
      <w:pPr>
        <w:spacing w:before="0" w:after="0" w:line="256" w:lineRule="auto"/>
        <w:ind w:left="1080"/>
        <w:jc w:val="both"/>
        <w:rPr>
          <w:rFonts w:ascii="Calibri" w:hAnsi="Calibri"/>
          <w:sz w:val="24"/>
          <w:szCs w:val="24"/>
          <w:lang w:val="en-GB"/>
        </w:rPr>
      </w:pPr>
      <w:r w:rsidRPr="00486013">
        <w:rPr>
          <w:rFonts w:ascii="Calibri" w:hAnsi="Calibri"/>
          <w:sz w:val="24"/>
          <w:szCs w:val="24"/>
          <w:lang w:val="en-GB"/>
        </w:rPr>
        <w:t xml:space="preserve">c.  </w:t>
      </w:r>
      <w:proofErr w:type="spellStart"/>
      <w:r w:rsidRPr="00486013">
        <w:rPr>
          <w:rFonts w:ascii="Calibri" w:hAnsi="Calibri"/>
          <w:sz w:val="24"/>
          <w:szCs w:val="24"/>
          <w:lang w:val="en-GB"/>
        </w:rPr>
        <w:t>Proiectul</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prevede</w:t>
      </w:r>
      <w:proofErr w:type="spellEnd"/>
      <w:r w:rsidRPr="00486013">
        <w:rPr>
          <w:rFonts w:ascii="Calibri" w:hAnsi="Calibri"/>
          <w:sz w:val="24"/>
          <w:szCs w:val="24"/>
          <w:lang w:val="en-GB"/>
        </w:rPr>
        <w:t xml:space="preserve"> </w:t>
      </w:r>
      <w:proofErr w:type="spellStart"/>
      <w:proofErr w:type="gramStart"/>
      <w:r w:rsidRPr="00486013">
        <w:rPr>
          <w:rFonts w:ascii="Calibri" w:hAnsi="Calibri"/>
          <w:sz w:val="24"/>
          <w:szCs w:val="24"/>
          <w:lang w:val="en-GB"/>
        </w:rPr>
        <w:t>masuri</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privind</w:t>
      </w:r>
      <w:proofErr w:type="spellEnd"/>
      <w:proofErr w:type="gramEnd"/>
      <w:r w:rsidRPr="00486013">
        <w:rPr>
          <w:rFonts w:ascii="Calibri" w:hAnsi="Calibri"/>
          <w:sz w:val="24"/>
          <w:szCs w:val="24"/>
          <w:lang w:val="en-GB"/>
        </w:rPr>
        <w:t xml:space="preserve"> </w:t>
      </w:r>
      <w:proofErr w:type="spellStart"/>
      <w:r w:rsidRPr="00486013">
        <w:rPr>
          <w:rFonts w:ascii="Calibri" w:hAnsi="Calibri"/>
          <w:sz w:val="24"/>
          <w:szCs w:val="24"/>
          <w:lang w:val="en-GB"/>
        </w:rPr>
        <w:t>respectarea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principiului</w:t>
      </w:r>
      <w:proofErr w:type="spellEnd"/>
      <w:r w:rsidRPr="00486013">
        <w:rPr>
          <w:rFonts w:ascii="Calibri" w:hAnsi="Calibri"/>
          <w:sz w:val="24"/>
          <w:szCs w:val="24"/>
          <w:lang w:val="en-GB"/>
        </w:rPr>
        <w:t xml:space="preserve"> DNSH ("Do not significant harm" - "A nu </w:t>
      </w:r>
      <w:proofErr w:type="spellStart"/>
      <w:r w:rsidRPr="00486013">
        <w:rPr>
          <w:rFonts w:ascii="Calibri" w:hAnsi="Calibri"/>
          <w:sz w:val="24"/>
          <w:szCs w:val="24"/>
          <w:lang w:val="en-GB"/>
        </w:rPr>
        <w:t>prejudicia</w:t>
      </w:r>
      <w:proofErr w:type="spellEnd"/>
      <w:r w:rsidRPr="00486013">
        <w:rPr>
          <w:rFonts w:ascii="Calibri" w:hAnsi="Calibri"/>
          <w:sz w:val="24"/>
          <w:szCs w:val="24"/>
          <w:lang w:val="en-GB"/>
        </w:rPr>
        <w:t xml:space="preserve"> </w:t>
      </w:r>
      <w:proofErr w:type="spellStart"/>
      <w:r w:rsidRPr="00486013">
        <w:rPr>
          <w:rFonts w:ascii="Calibri" w:hAnsi="Calibri"/>
          <w:sz w:val="24"/>
          <w:szCs w:val="24"/>
          <w:lang w:val="en-GB"/>
        </w:rPr>
        <w:t>în</w:t>
      </w:r>
      <w:proofErr w:type="spellEnd"/>
      <w:r w:rsidRPr="00486013">
        <w:rPr>
          <w:rFonts w:ascii="Calibri" w:hAnsi="Calibri"/>
          <w:sz w:val="24"/>
          <w:szCs w:val="24"/>
          <w:lang w:val="en-GB"/>
        </w:rPr>
        <w:t xml:space="preserve"> mod </w:t>
      </w:r>
      <w:proofErr w:type="spellStart"/>
      <w:r w:rsidRPr="00486013">
        <w:rPr>
          <w:rFonts w:ascii="Calibri" w:hAnsi="Calibri"/>
          <w:sz w:val="24"/>
          <w:szCs w:val="24"/>
          <w:lang w:val="en-GB"/>
        </w:rPr>
        <w:t>semnificativ</w:t>
      </w:r>
      <w:proofErr w:type="spellEnd"/>
      <w:r w:rsidRPr="00486013">
        <w:rPr>
          <w:rFonts w:ascii="Calibri" w:hAnsi="Calibri"/>
          <w:sz w:val="24"/>
          <w:szCs w:val="24"/>
          <w:lang w:val="en-GB"/>
        </w:rPr>
        <w:t>").</w:t>
      </w:r>
    </w:p>
    <w:p w14:paraId="399B62B5" w14:textId="6BB3BB87" w:rsidR="00F136CA" w:rsidRPr="00486013" w:rsidRDefault="00B47996" w:rsidP="00983B4B">
      <w:pPr>
        <w:spacing w:before="0" w:after="0" w:line="256" w:lineRule="auto"/>
        <w:jc w:val="both"/>
        <w:rPr>
          <w:rFonts w:ascii="Calibri" w:hAnsi="Calibri"/>
          <w:i/>
          <w:iCs/>
          <w:sz w:val="24"/>
          <w:szCs w:val="24"/>
          <w:lang w:val="fr-FR"/>
        </w:rPr>
      </w:pPr>
      <w:proofErr w:type="spellStart"/>
      <w:r w:rsidRPr="00486013">
        <w:rPr>
          <w:rFonts w:ascii="Calibri" w:hAnsi="Calibri"/>
          <w:i/>
          <w:iCs/>
          <w:sz w:val="24"/>
          <w:szCs w:val="24"/>
          <w:lang w:val="en-GB"/>
        </w:rPr>
        <w:t>Solicitantul</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fundamenteaza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probeaza</w:t>
      </w:r>
      <w:proofErr w:type="spellEnd"/>
      <w:r w:rsidRPr="00486013">
        <w:rPr>
          <w:rFonts w:ascii="Calibri" w:hAnsi="Calibri"/>
          <w:i/>
          <w:iCs/>
          <w:sz w:val="24"/>
          <w:szCs w:val="24"/>
          <w:lang w:val="en-GB"/>
        </w:rPr>
        <w:t xml:space="preserve"> cu </w:t>
      </w:r>
      <w:proofErr w:type="spellStart"/>
      <w:r w:rsidRPr="00486013">
        <w:rPr>
          <w:rFonts w:ascii="Calibri" w:hAnsi="Calibri"/>
          <w:i/>
          <w:iCs/>
          <w:sz w:val="24"/>
          <w:szCs w:val="24"/>
          <w:lang w:val="en-GB"/>
        </w:rPr>
        <w:t>documente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relevante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respectarea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obligațiilor</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prevăzute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legislația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comunitară</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națională</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aplicabilă</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domeniul</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egalităţii</w:t>
      </w:r>
      <w:proofErr w:type="spellEnd"/>
      <w:r w:rsidRPr="00486013">
        <w:rPr>
          <w:rFonts w:ascii="Calibri" w:hAnsi="Calibri"/>
          <w:i/>
          <w:iCs/>
          <w:sz w:val="24"/>
          <w:szCs w:val="24"/>
          <w:lang w:val="en-GB"/>
        </w:rPr>
        <w:t xml:space="preserve"> de </w:t>
      </w:r>
      <w:proofErr w:type="spellStart"/>
      <w:r w:rsidRPr="00486013">
        <w:rPr>
          <w:rFonts w:ascii="Calibri" w:hAnsi="Calibri"/>
          <w:i/>
          <w:iCs/>
          <w:sz w:val="24"/>
          <w:szCs w:val="24"/>
          <w:lang w:val="en-GB"/>
        </w:rPr>
        <w:t>şanse</w:t>
      </w:r>
      <w:proofErr w:type="spellEnd"/>
      <w:r w:rsidRPr="00486013">
        <w:rPr>
          <w:rFonts w:ascii="Calibri" w:hAnsi="Calibri"/>
          <w:i/>
          <w:iCs/>
          <w:sz w:val="24"/>
          <w:szCs w:val="24"/>
          <w:lang w:val="en-GB"/>
        </w:rPr>
        <w:t xml:space="preserve">, de gen, </w:t>
      </w:r>
      <w:proofErr w:type="spellStart"/>
      <w:r w:rsidRPr="00486013">
        <w:rPr>
          <w:rFonts w:ascii="Calibri" w:hAnsi="Calibri"/>
          <w:i/>
          <w:iCs/>
          <w:sz w:val="24"/>
          <w:szCs w:val="24"/>
          <w:lang w:val="en-GB"/>
        </w:rPr>
        <w:t>nediscriminarii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accesibilitatii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persoanelor</w:t>
      </w:r>
      <w:proofErr w:type="spellEnd"/>
      <w:r w:rsidRPr="00486013">
        <w:rPr>
          <w:rFonts w:ascii="Calibri" w:hAnsi="Calibri"/>
          <w:i/>
          <w:iCs/>
          <w:sz w:val="24"/>
          <w:szCs w:val="24"/>
          <w:lang w:val="en-GB"/>
        </w:rPr>
        <w:t xml:space="preserve"> cu </w:t>
      </w:r>
      <w:proofErr w:type="spellStart"/>
      <w:r w:rsidRPr="00486013">
        <w:rPr>
          <w:rFonts w:ascii="Calibri" w:hAnsi="Calibri"/>
          <w:i/>
          <w:iCs/>
          <w:sz w:val="24"/>
          <w:szCs w:val="24"/>
          <w:lang w:val="en-GB"/>
        </w:rPr>
        <w:t>disabilitati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înțelegând</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prin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aceasta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standardele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minime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prevăzute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dezvoltare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durabilă</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principiul</w:t>
      </w:r>
      <w:proofErr w:type="spellEnd"/>
      <w:r w:rsidRPr="00486013">
        <w:rPr>
          <w:rFonts w:ascii="Calibri" w:hAnsi="Calibri"/>
          <w:i/>
          <w:iCs/>
          <w:sz w:val="24"/>
          <w:szCs w:val="24"/>
          <w:lang w:val="en-GB"/>
        </w:rPr>
        <w:t xml:space="preserve"> DNSH (se </w:t>
      </w:r>
      <w:proofErr w:type="spellStart"/>
      <w:r w:rsidRPr="00486013">
        <w:rPr>
          <w:rFonts w:ascii="Calibri" w:hAnsi="Calibri"/>
          <w:i/>
          <w:iCs/>
          <w:sz w:val="24"/>
          <w:szCs w:val="24"/>
          <w:lang w:val="en-GB"/>
        </w:rPr>
        <w:t>va</w:t>
      </w:r>
      <w:proofErr w:type="spellEnd"/>
      <w:r w:rsidRPr="00486013">
        <w:rPr>
          <w:rFonts w:ascii="Calibri" w:hAnsi="Calibri"/>
          <w:i/>
          <w:iCs/>
          <w:sz w:val="24"/>
          <w:szCs w:val="24"/>
          <w:lang w:val="en-GB"/>
        </w:rPr>
        <w:t xml:space="preserve"> nota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baza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informațiilor</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incluse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cererea</w:t>
      </w:r>
      <w:proofErr w:type="spellEnd"/>
      <w:r w:rsidRPr="00486013">
        <w:rPr>
          <w:rFonts w:ascii="Calibri" w:hAnsi="Calibri"/>
          <w:i/>
          <w:iCs/>
          <w:sz w:val="24"/>
          <w:szCs w:val="24"/>
          <w:lang w:val="en-GB"/>
        </w:rPr>
        <w:t xml:space="preserve"> de </w:t>
      </w:r>
      <w:proofErr w:type="spellStart"/>
      <w:r w:rsidRPr="00486013">
        <w:rPr>
          <w:rFonts w:ascii="Calibri" w:hAnsi="Calibri"/>
          <w:i/>
          <w:iCs/>
          <w:sz w:val="24"/>
          <w:szCs w:val="24"/>
          <w:lang w:val="en-GB"/>
        </w:rPr>
        <w:t>finanțare</w:t>
      </w:r>
      <w:proofErr w:type="spellEnd"/>
      <w:r w:rsidRPr="00486013">
        <w:rPr>
          <w:rFonts w:ascii="Calibri" w:hAnsi="Calibri"/>
          <w:i/>
          <w:iCs/>
          <w:sz w:val="24"/>
          <w:szCs w:val="24"/>
          <w:lang w:val="en-GB"/>
        </w:rPr>
        <w:t xml:space="preserve">, la </w:t>
      </w:r>
      <w:proofErr w:type="spellStart"/>
      <w:r w:rsidRPr="00486013">
        <w:rPr>
          <w:rFonts w:ascii="Calibri" w:hAnsi="Calibri"/>
          <w:i/>
          <w:iCs/>
          <w:sz w:val="24"/>
          <w:szCs w:val="24"/>
          <w:lang w:val="en-GB"/>
        </w:rPr>
        <w:t>secţiunea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dedicată</w:t>
      </w:r>
      <w:proofErr w:type="spellEnd"/>
      <w:r w:rsidRPr="00486013">
        <w:rPr>
          <w:rFonts w:ascii="Calibri" w:hAnsi="Calibri"/>
          <w:i/>
          <w:iCs/>
          <w:sz w:val="24"/>
          <w:szCs w:val="24"/>
          <w:lang w:val="en-GB"/>
        </w:rPr>
        <w:t xml:space="preserve">,  precum </w:t>
      </w:r>
      <w:proofErr w:type="spellStart"/>
      <w:r w:rsidRPr="00486013">
        <w:rPr>
          <w:rFonts w:ascii="Calibri" w:hAnsi="Calibri"/>
          <w:i/>
          <w:iCs/>
          <w:sz w:val="24"/>
          <w:szCs w:val="24"/>
          <w:lang w:val="en-GB"/>
        </w:rPr>
        <w:t>şi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anexele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ei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și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documentele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relevante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anexate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şi</w:t>
      </w:r>
      <w:proofErr w:type="spellEnd"/>
      <w:r w:rsidRPr="00486013">
        <w:rPr>
          <w:rFonts w:ascii="Calibri" w:hAnsi="Calibri"/>
          <w:i/>
          <w:iCs/>
          <w:sz w:val="24"/>
          <w:szCs w:val="24"/>
          <w:lang w:val="en-GB"/>
        </w:rPr>
        <w:t xml:space="preserve"> se </w:t>
      </w:r>
      <w:proofErr w:type="spellStart"/>
      <w:r w:rsidRPr="00486013">
        <w:rPr>
          <w:rFonts w:ascii="Calibri" w:hAnsi="Calibri"/>
          <w:i/>
          <w:iCs/>
          <w:sz w:val="24"/>
          <w:szCs w:val="24"/>
          <w:lang w:val="en-GB"/>
        </w:rPr>
        <w:t>va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urmări</w:t>
      </w:r>
      <w:proofErr w:type="spellEnd"/>
      <w:r w:rsidRPr="00486013">
        <w:rPr>
          <w:rFonts w:ascii="Calibri" w:hAnsi="Calibri"/>
          <w:i/>
          <w:iCs/>
          <w:sz w:val="24"/>
          <w:szCs w:val="24"/>
          <w:lang w:val="en-GB"/>
        </w:rPr>
        <w:t xml:space="preserve"> care sunt </w:t>
      </w:r>
      <w:proofErr w:type="spellStart"/>
      <w:r w:rsidRPr="00486013">
        <w:rPr>
          <w:rFonts w:ascii="Calibri" w:hAnsi="Calibri"/>
          <w:i/>
          <w:iCs/>
          <w:sz w:val="24"/>
          <w:szCs w:val="24"/>
          <w:lang w:val="en-GB"/>
        </w:rPr>
        <w:t>măsurile</w:t>
      </w:r>
      <w:proofErr w:type="spellEnd"/>
      <w:r w:rsidRPr="00486013">
        <w:rPr>
          <w:rFonts w:ascii="Calibri" w:hAnsi="Calibri"/>
          <w:i/>
          <w:iCs/>
          <w:sz w:val="24"/>
          <w:szCs w:val="24"/>
          <w:lang w:val="en-GB"/>
        </w:rPr>
        <w:t xml:space="preserve"> de </w:t>
      </w:r>
      <w:proofErr w:type="spellStart"/>
      <w:r w:rsidRPr="00486013">
        <w:rPr>
          <w:rFonts w:ascii="Calibri" w:hAnsi="Calibri"/>
          <w:i/>
          <w:iCs/>
          <w:sz w:val="24"/>
          <w:szCs w:val="24"/>
          <w:lang w:val="en-GB"/>
        </w:rPr>
        <w:t>conformare</w:t>
      </w:r>
      <w:proofErr w:type="spellEnd"/>
      <w:r w:rsidRPr="00486013">
        <w:rPr>
          <w:rFonts w:ascii="Calibri" w:hAnsi="Calibri"/>
          <w:i/>
          <w:iCs/>
          <w:sz w:val="24"/>
          <w:szCs w:val="24"/>
          <w:lang w:val="en-GB"/>
        </w:rPr>
        <w:t xml:space="preserve"> ale </w:t>
      </w:r>
      <w:proofErr w:type="spellStart"/>
      <w:r w:rsidRPr="00486013">
        <w:rPr>
          <w:rFonts w:ascii="Calibri" w:hAnsi="Calibri"/>
          <w:i/>
          <w:iCs/>
          <w:sz w:val="24"/>
          <w:szCs w:val="24"/>
          <w:lang w:val="en-GB"/>
        </w:rPr>
        <w:t>solicitantului</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pentru</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respectarea</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obligațiilor</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legale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în</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vigoare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privind</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temele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orizontale</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en-GB"/>
        </w:rPr>
        <w:t>inclusiv</w:t>
      </w:r>
      <w:proofErr w:type="spellEnd"/>
      <w:r w:rsidRPr="00486013">
        <w:rPr>
          <w:rFonts w:ascii="Calibri" w:hAnsi="Calibri"/>
          <w:i/>
          <w:iCs/>
          <w:sz w:val="24"/>
          <w:szCs w:val="24"/>
          <w:lang w:val="en-GB"/>
        </w:rPr>
        <w:t xml:space="preserve"> DNSH (conform </w:t>
      </w:r>
      <w:proofErr w:type="spellStart"/>
      <w:r w:rsidRPr="00486013">
        <w:rPr>
          <w:rFonts w:ascii="Calibri" w:hAnsi="Calibri"/>
          <w:i/>
          <w:iCs/>
          <w:sz w:val="24"/>
          <w:szCs w:val="24"/>
          <w:lang w:val="en-GB"/>
        </w:rPr>
        <w:t>Anexa</w:t>
      </w:r>
      <w:proofErr w:type="spellEnd"/>
      <w:r w:rsidRPr="00486013">
        <w:rPr>
          <w:rFonts w:ascii="Calibri" w:hAnsi="Calibri"/>
          <w:i/>
          <w:iCs/>
          <w:sz w:val="24"/>
          <w:szCs w:val="24"/>
          <w:lang w:val="en-GB"/>
        </w:rPr>
        <w:t xml:space="preserve"> 12 din </w:t>
      </w:r>
      <w:proofErr w:type="spellStart"/>
      <w:r w:rsidRPr="00486013">
        <w:rPr>
          <w:rFonts w:ascii="Calibri" w:hAnsi="Calibri"/>
          <w:i/>
          <w:iCs/>
          <w:sz w:val="24"/>
          <w:szCs w:val="24"/>
          <w:lang w:val="en-GB"/>
        </w:rPr>
        <w:t>ghid</w:t>
      </w:r>
      <w:proofErr w:type="spellEnd"/>
      <w:r w:rsidRPr="00486013">
        <w:rPr>
          <w:rFonts w:ascii="Calibri" w:hAnsi="Calibri"/>
          <w:i/>
          <w:iCs/>
          <w:sz w:val="24"/>
          <w:szCs w:val="24"/>
          <w:lang w:val="en-GB"/>
        </w:rPr>
        <w:t xml:space="preserve">)).  </w:t>
      </w:r>
      <w:proofErr w:type="spellStart"/>
      <w:r w:rsidRPr="00486013">
        <w:rPr>
          <w:rFonts w:ascii="Calibri" w:hAnsi="Calibri"/>
          <w:i/>
          <w:iCs/>
          <w:sz w:val="24"/>
          <w:szCs w:val="24"/>
          <w:lang w:val="fr-FR"/>
        </w:rPr>
        <w:t>Pentru</w:t>
      </w:r>
      <w:proofErr w:type="spellEnd"/>
      <w:r w:rsidRPr="00486013">
        <w:rPr>
          <w:rFonts w:ascii="Calibri" w:hAnsi="Calibri"/>
          <w:i/>
          <w:iCs/>
          <w:sz w:val="24"/>
          <w:szCs w:val="24"/>
          <w:lang w:val="fr-FR"/>
        </w:rPr>
        <w:t xml:space="preserve"> a </w:t>
      </w:r>
      <w:proofErr w:type="spellStart"/>
      <w:r w:rsidRPr="00486013">
        <w:rPr>
          <w:rFonts w:ascii="Calibri" w:hAnsi="Calibri"/>
          <w:i/>
          <w:iCs/>
          <w:sz w:val="24"/>
          <w:szCs w:val="24"/>
          <w:lang w:val="fr-FR"/>
        </w:rPr>
        <w:t>obtine</w:t>
      </w:r>
      <w:proofErr w:type="spellEnd"/>
      <w:r w:rsidRPr="00486013">
        <w:rPr>
          <w:rFonts w:ascii="Calibri" w:hAnsi="Calibri"/>
          <w:i/>
          <w:iCs/>
          <w:sz w:val="24"/>
          <w:szCs w:val="24"/>
          <w:lang w:val="fr-FR"/>
        </w:rPr>
        <w:t xml:space="preserve"> 1 </w:t>
      </w:r>
      <w:proofErr w:type="spellStart"/>
      <w:r w:rsidRPr="00486013">
        <w:rPr>
          <w:rFonts w:ascii="Calibri" w:hAnsi="Calibri"/>
          <w:i/>
          <w:iCs/>
          <w:sz w:val="24"/>
          <w:szCs w:val="24"/>
          <w:lang w:val="fr-FR"/>
        </w:rPr>
        <w:t>punct</w:t>
      </w:r>
      <w:proofErr w:type="spellEnd"/>
      <w:r w:rsidRPr="00486013">
        <w:rPr>
          <w:rFonts w:ascii="Calibri" w:hAnsi="Calibri"/>
          <w:i/>
          <w:iCs/>
          <w:sz w:val="24"/>
          <w:szCs w:val="24"/>
          <w:lang w:val="fr-FR"/>
        </w:rPr>
        <w:t xml:space="preserve"> la </w:t>
      </w:r>
      <w:proofErr w:type="spellStart"/>
      <w:r w:rsidRPr="00486013">
        <w:rPr>
          <w:rFonts w:ascii="Calibri" w:hAnsi="Calibri"/>
          <w:i/>
          <w:iCs/>
          <w:sz w:val="24"/>
          <w:szCs w:val="24"/>
          <w:lang w:val="fr-FR"/>
        </w:rPr>
        <w:t>acest</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criteriu</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proiectul</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trebuie</w:t>
      </w:r>
      <w:proofErr w:type="spellEnd"/>
      <w:r w:rsidRPr="00486013">
        <w:rPr>
          <w:rFonts w:ascii="Calibri" w:hAnsi="Calibri"/>
          <w:i/>
          <w:iCs/>
          <w:sz w:val="24"/>
          <w:szCs w:val="24"/>
          <w:lang w:val="fr-FR"/>
        </w:rPr>
        <w:t xml:space="preserve"> sa </w:t>
      </w:r>
      <w:proofErr w:type="spellStart"/>
      <w:r w:rsidRPr="00486013">
        <w:rPr>
          <w:rFonts w:ascii="Calibri" w:hAnsi="Calibri"/>
          <w:i/>
          <w:iCs/>
          <w:sz w:val="24"/>
          <w:szCs w:val="24"/>
          <w:lang w:val="fr-FR"/>
        </w:rPr>
        <w:t>indeplineasca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cumulativ</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cerintele</w:t>
      </w:r>
      <w:proofErr w:type="spellEnd"/>
      <w:r w:rsidRPr="00486013">
        <w:rPr>
          <w:rFonts w:ascii="Calibri" w:hAnsi="Calibri"/>
          <w:i/>
          <w:iCs/>
          <w:sz w:val="24"/>
          <w:szCs w:val="24"/>
          <w:lang w:val="fr-FR"/>
        </w:rPr>
        <w:t xml:space="preserve"> de </w:t>
      </w:r>
      <w:proofErr w:type="gramStart"/>
      <w:r w:rsidRPr="00486013">
        <w:rPr>
          <w:rFonts w:ascii="Calibri" w:hAnsi="Calibri"/>
          <w:i/>
          <w:iCs/>
          <w:sz w:val="24"/>
          <w:szCs w:val="24"/>
          <w:lang w:val="fr-FR"/>
        </w:rPr>
        <w:t>la a</w:t>
      </w:r>
      <w:proofErr w:type="gramEnd"/>
      <w:r w:rsidRPr="00486013">
        <w:rPr>
          <w:rFonts w:ascii="Calibri" w:hAnsi="Calibri"/>
          <w:i/>
          <w:iCs/>
          <w:sz w:val="24"/>
          <w:szCs w:val="24"/>
          <w:lang w:val="fr-FR"/>
        </w:rPr>
        <w:t xml:space="preserve">, b si c. In </w:t>
      </w:r>
      <w:proofErr w:type="spellStart"/>
      <w:r w:rsidRPr="00486013">
        <w:rPr>
          <w:rFonts w:ascii="Calibri" w:hAnsi="Calibri"/>
          <w:i/>
          <w:iCs/>
          <w:sz w:val="24"/>
          <w:szCs w:val="24"/>
          <w:lang w:val="fr-FR"/>
        </w:rPr>
        <w:t>cazul</w:t>
      </w:r>
      <w:proofErr w:type="spellEnd"/>
      <w:r w:rsidRPr="00486013">
        <w:rPr>
          <w:rFonts w:ascii="Calibri" w:hAnsi="Calibri"/>
          <w:i/>
          <w:iCs/>
          <w:sz w:val="24"/>
          <w:szCs w:val="24"/>
          <w:lang w:val="fr-FR"/>
        </w:rPr>
        <w:t xml:space="preserve"> in care nu se </w:t>
      </w:r>
      <w:proofErr w:type="spellStart"/>
      <w:r w:rsidRPr="00486013">
        <w:rPr>
          <w:rFonts w:ascii="Calibri" w:hAnsi="Calibri"/>
          <w:i/>
          <w:iCs/>
          <w:sz w:val="24"/>
          <w:szCs w:val="24"/>
          <w:lang w:val="fr-FR"/>
        </w:rPr>
        <w:t>indeplinesc</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toate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cele</w:t>
      </w:r>
      <w:proofErr w:type="spellEnd"/>
      <w:r w:rsidRPr="00486013">
        <w:rPr>
          <w:rFonts w:ascii="Calibri" w:hAnsi="Calibri"/>
          <w:i/>
          <w:iCs/>
          <w:sz w:val="24"/>
          <w:szCs w:val="24"/>
          <w:lang w:val="fr-FR"/>
        </w:rPr>
        <w:t xml:space="preserve"> 3 </w:t>
      </w:r>
      <w:proofErr w:type="spellStart"/>
      <w:r w:rsidRPr="00486013">
        <w:rPr>
          <w:rFonts w:ascii="Calibri" w:hAnsi="Calibri"/>
          <w:i/>
          <w:iCs/>
          <w:sz w:val="24"/>
          <w:szCs w:val="24"/>
          <w:lang w:val="fr-FR"/>
        </w:rPr>
        <w:t>cerinte</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criteriul</w:t>
      </w:r>
      <w:proofErr w:type="spellEnd"/>
      <w:r w:rsidRPr="00486013">
        <w:rPr>
          <w:rFonts w:ascii="Calibri" w:hAnsi="Calibri"/>
          <w:i/>
          <w:iCs/>
          <w:sz w:val="24"/>
          <w:szCs w:val="24"/>
          <w:lang w:val="fr-FR"/>
        </w:rPr>
        <w:t xml:space="preserve"> se va </w:t>
      </w:r>
      <w:proofErr w:type="spellStart"/>
      <w:r w:rsidRPr="00486013">
        <w:rPr>
          <w:rFonts w:ascii="Calibri" w:hAnsi="Calibri"/>
          <w:i/>
          <w:iCs/>
          <w:sz w:val="24"/>
          <w:szCs w:val="24"/>
          <w:lang w:val="fr-FR"/>
        </w:rPr>
        <w:t>puncta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cu</w:t>
      </w:r>
      <w:proofErr w:type="spellEnd"/>
      <w:r w:rsidRPr="00486013">
        <w:rPr>
          <w:rFonts w:ascii="Calibri" w:hAnsi="Calibri"/>
          <w:i/>
          <w:iCs/>
          <w:sz w:val="24"/>
          <w:szCs w:val="24"/>
          <w:lang w:val="fr-FR"/>
        </w:rPr>
        <w:t xml:space="preserve"> 0 (</w:t>
      </w:r>
      <w:proofErr w:type="spellStart"/>
      <w:r w:rsidRPr="00486013">
        <w:rPr>
          <w:rFonts w:ascii="Calibri" w:hAnsi="Calibri"/>
          <w:i/>
          <w:iCs/>
          <w:sz w:val="24"/>
          <w:szCs w:val="24"/>
          <w:lang w:val="fr-FR"/>
        </w:rPr>
        <w:t>zero</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Notarea</w:t>
      </w:r>
      <w:proofErr w:type="spellEnd"/>
      <w:r w:rsidRPr="00486013">
        <w:rPr>
          <w:rFonts w:ascii="Calibri" w:hAnsi="Calibri"/>
          <w:i/>
          <w:iCs/>
          <w:sz w:val="24"/>
          <w:szCs w:val="24"/>
          <w:lang w:val="fr-FR"/>
        </w:rPr>
        <w:t xml:space="preserve"> cu 0 (</w:t>
      </w:r>
      <w:proofErr w:type="spellStart"/>
      <w:r w:rsidRPr="00486013">
        <w:rPr>
          <w:rFonts w:ascii="Calibri" w:hAnsi="Calibri"/>
          <w:i/>
          <w:iCs/>
          <w:sz w:val="24"/>
          <w:szCs w:val="24"/>
          <w:lang w:val="fr-FR"/>
        </w:rPr>
        <w:t>zero</w:t>
      </w:r>
      <w:proofErr w:type="spellEnd"/>
      <w:r w:rsidRPr="00486013">
        <w:rPr>
          <w:rFonts w:ascii="Calibri" w:hAnsi="Calibri"/>
          <w:i/>
          <w:iCs/>
          <w:sz w:val="24"/>
          <w:szCs w:val="24"/>
          <w:lang w:val="fr-FR"/>
        </w:rPr>
        <w:t xml:space="preserve">) la </w:t>
      </w:r>
      <w:proofErr w:type="spellStart"/>
      <w:r w:rsidRPr="00486013">
        <w:rPr>
          <w:rFonts w:ascii="Calibri" w:hAnsi="Calibri"/>
          <w:i/>
          <w:iCs/>
          <w:sz w:val="24"/>
          <w:szCs w:val="24"/>
          <w:lang w:val="fr-FR"/>
        </w:rPr>
        <w:t>acest</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criteriu</w:t>
      </w:r>
      <w:proofErr w:type="spellEnd"/>
      <w:r w:rsidRPr="00486013">
        <w:rPr>
          <w:rFonts w:ascii="Calibri" w:hAnsi="Calibri"/>
          <w:i/>
          <w:iCs/>
          <w:sz w:val="24"/>
          <w:szCs w:val="24"/>
          <w:lang w:val="fr-FR"/>
        </w:rPr>
        <w:t xml:space="preserve">, va </w:t>
      </w:r>
      <w:proofErr w:type="spellStart"/>
      <w:r w:rsidRPr="00486013">
        <w:rPr>
          <w:rFonts w:ascii="Calibri" w:hAnsi="Calibri"/>
          <w:i/>
          <w:iCs/>
          <w:sz w:val="24"/>
          <w:szCs w:val="24"/>
          <w:lang w:val="fr-FR"/>
        </w:rPr>
        <w:t>conduce</w:t>
      </w:r>
      <w:proofErr w:type="spellEnd"/>
      <w:r w:rsidRPr="00486013">
        <w:rPr>
          <w:rFonts w:ascii="Calibri" w:hAnsi="Calibri"/>
          <w:i/>
          <w:iCs/>
          <w:sz w:val="24"/>
          <w:szCs w:val="24"/>
          <w:lang w:val="fr-FR"/>
        </w:rPr>
        <w:t xml:space="preserve"> la </w:t>
      </w:r>
      <w:proofErr w:type="spellStart"/>
      <w:r w:rsidRPr="00486013">
        <w:rPr>
          <w:rFonts w:ascii="Calibri" w:hAnsi="Calibri"/>
          <w:i/>
          <w:iCs/>
          <w:sz w:val="24"/>
          <w:szCs w:val="24"/>
          <w:lang w:val="fr-FR"/>
        </w:rPr>
        <w:t>respingerea</w:t>
      </w:r>
      <w:proofErr w:type="spellEnd"/>
      <w:r w:rsidRPr="00486013">
        <w:rPr>
          <w:rFonts w:ascii="Calibri" w:hAnsi="Calibri"/>
          <w:i/>
          <w:iCs/>
          <w:sz w:val="24"/>
          <w:szCs w:val="24"/>
          <w:lang w:val="fr-FR"/>
        </w:rPr>
        <w:t xml:space="preserve"> </w:t>
      </w:r>
      <w:proofErr w:type="spellStart"/>
      <w:r w:rsidRPr="00486013">
        <w:rPr>
          <w:rFonts w:ascii="Calibri" w:hAnsi="Calibri"/>
          <w:i/>
          <w:iCs/>
          <w:sz w:val="24"/>
          <w:szCs w:val="24"/>
          <w:lang w:val="fr-FR"/>
        </w:rPr>
        <w:t>proiectului</w:t>
      </w:r>
      <w:proofErr w:type="spellEnd"/>
      <w:r w:rsidRPr="00486013">
        <w:rPr>
          <w:rFonts w:ascii="Calibri" w:hAnsi="Calibri"/>
          <w:i/>
          <w:iCs/>
          <w:sz w:val="24"/>
          <w:szCs w:val="24"/>
          <w:lang w:val="fr-FR"/>
        </w:rPr>
        <w:t xml:space="preserve"> de la </w:t>
      </w:r>
      <w:proofErr w:type="spellStart"/>
      <w:r w:rsidRPr="00486013">
        <w:rPr>
          <w:rFonts w:ascii="Calibri" w:hAnsi="Calibri"/>
          <w:i/>
          <w:iCs/>
          <w:sz w:val="24"/>
          <w:szCs w:val="24"/>
          <w:lang w:val="fr-FR"/>
        </w:rPr>
        <w:t>finantare</w:t>
      </w:r>
      <w:proofErr w:type="spellEnd"/>
      <w:r w:rsidRPr="00486013">
        <w:rPr>
          <w:rFonts w:ascii="Calibri" w:hAnsi="Calibri"/>
          <w:i/>
          <w:iCs/>
          <w:sz w:val="24"/>
          <w:szCs w:val="24"/>
          <w:lang w:val="fr-FR"/>
        </w:rPr>
        <w:t>.</w:t>
      </w:r>
    </w:p>
    <w:p w14:paraId="692E12A4" w14:textId="77777777" w:rsidR="00983B4B" w:rsidRPr="00486013" w:rsidRDefault="00983B4B" w:rsidP="00983B4B">
      <w:pPr>
        <w:spacing w:before="0" w:after="0" w:line="256" w:lineRule="auto"/>
        <w:jc w:val="both"/>
        <w:rPr>
          <w:rFonts w:ascii="Calibri" w:hAnsi="Calibri"/>
          <w:sz w:val="24"/>
          <w:szCs w:val="24"/>
          <w:lang w:val="fr-FR"/>
        </w:rPr>
      </w:pPr>
    </w:p>
    <w:p w14:paraId="091E8075" w14:textId="5DCC6A54" w:rsidR="00933811" w:rsidRPr="00486013" w:rsidRDefault="00933811" w:rsidP="00E07D7E">
      <w:pPr>
        <w:pStyle w:val="Heading2"/>
        <w:numPr>
          <w:ilvl w:val="1"/>
          <w:numId w:val="37"/>
        </w:numPr>
        <w:rPr>
          <w:rFonts w:ascii="Calibri" w:hAnsi="Calibri" w:cs="Calibri"/>
        </w:rPr>
      </w:pPr>
      <w:bookmarkStart w:id="176" w:name="_Toc154150896"/>
      <w:r w:rsidRPr="00486013">
        <w:rPr>
          <w:rFonts w:ascii="Calibri" w:hAnsi="Calibri" w:cs="Calibri"/>
        </w:rPr>
        <w:lastRenderedPageBreak/>
        <w:t>Aplicarea pragului de calitate</w:t>
      </w:r>
      <w:bookmarkEnd w:id="176"/>
    </w:p>
    <w:p w14:paraId="2CB74356" w14:textId="740D26AB" w:rsidR="00925B43" w:rsidRPr="00486013" w:rsidRDefault="00925B43" w:rsidP="00F136CA">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Pragul de calitate reprezintă </w:t>
      </w:r>
      <w:r w:rsidRPr="00486013">
        <w:rPr>
          <w:rFonts w:ascii="Calibri" w:hAnsi="Calibri"/>
          <w:b/>
          <w:bCs/>
          <w:sz w:val="24"/>
          <w:szCs w:val="24"/>
          <w:lang w:eastAsia="en-GB"/>
        </w:rPr>
        <w:t xml:space="preserve">punctajul minim obligatoriu de 50 de puncte </w:t>
      </w:r>
      <w:r w:rsidRPr="00486013">
        <w:rPr>
          <w:rFonts w:ascii="Calibri" w:hAnsi="Calibri"/>
          <w:sz w:val="24"/>
          <w:szCs w:val="24"/>
          <w:lang w:eastAsia="en-GB"/>
        </w:rPr>
        <w:t>obținut în urma</w:t>
      </w:r>
      <w:r w:rsidR="00F136CA" w:rsidRPr="00486013">
        <w:rPr>
          <w:rFonts w:ascii="Calibri" w:hAnsi="Calibri"/>
          <w:sz w:val="24"/>
          <w:szCs w:val="24"/>
          <w:lang w:eastAsia="en-GB"/>
        </w:rPr>
        <w:t xml:space="preserve"> evaluarii</w:t>
      </w:r>
      <w:r w:rsidRPr="00486013">
        <w:rPr>
          <w:rFonts w:ascii="Calibri" w:hAnsi="Calibri"/>
          <w:b/>
          <w:bCs/>
          <w:sz w:val="24"/>
          <w:szCs w:val="24"/>
          <w:lang w:eastAsia="en-GB"/>
        </w:rPr>
        <w:t xml:space="preserve">.  </w:t>
      </w:r>
    </w:p>
    <w:p w14:paraId="0D9F0CE4" w14:textId="77777777" w:rsidR="00925B43" w:rsidRPr="00486013" w:rsidRDefault="00925B43" w:rsidP="00925B43">
      <w:pPr>
        <w:autoSpaceDE w:val="0"/>
        <w:autoSpaceDN w:val="0"/>
        <w:adjustRightInd w:val="0"/>
        <w:spacing w:before="0" w:after="0"/>
        <w:jc w:val="both"/>
        <w:rPr>
          <w:rFonts w:ascii="Calibri" w:hAnsi="Calibri"/>
          <w:sz w:val="24"/>
          <w:szCs w:val="24"/>
        </w:rPr>
      </w:pPr>
    </w:p>
    <w:p w14:paraId="0287FDCE" w14:textId="7E70AE64" w:rsidR="00933811" w:rsidRPr="00486013" w:rsidRDefault="00933811" w:rsidP="00E07D7E">
      <w:pPr>
        <w:pStyle w:val="Heading2"/>
        <w:numPr>
          <w:ilvl w:val="1"/>
          <w:numId w:val="37"/>
        </w:numPr>
        <w:rPr>
          <w:rFonts w:ascii="Calibri" w:hAnsi="Calibri" w:cs="Calibri"/>
        </w:rPr>
      </w:pPr>
      <w:bookmarkStart w:id="177" w:name="_Toc154150897"/>
      <w:r w:rsidRPr="00486013">
        <w:rPr>
          <w:rFonts w:ascii="Calibri" w:hAnsi="Calibri" w:cs="Calibri"/>
        </w:rPr>
        <w:t>Aplicarea pragului de excelență</w:t>
      </w:r>
      <w:bookmarkEnd w:id="177"/>
    </w:p>
    <w:p w14:paraId="5F04F7A7" w14:textId="754AE43A" w:rsidR="00F136CA" w:rsidRPr="00486013" w:rsidRDefault="00F136CA" w:rsidP="00F136CA">
      <w:pPr>
        <w:autoSpaceDE w:val="0"/>
        <w:autoSpaceDN w:val="0"/>
        <w:adjustRightInd w:val="0"/>
        <w:spacing w:before="0" w:after="0"/>
        <w:jc w:val="both"/>
        <w:rPr>
          <w:rFonts w:ascii="Calibri" w:hAnsi="Calibri"/>
          <w:i/>
          <w:iCs/>
          <w:sz w:val="24"/>
          <w:szCs w:val="24"/>
          <w:lang w:eastAsia="en-GB"/>
        </w:rPr>
      </w:pPr>
      <w:bookmarkStart w:id="178" w:name="_Hlk136178807"/>
      <w:r w:rsidRPr="00486013">
        <w:rPr>
          <w:rFonts w:ascii="Calibri" w:hAnsi="Calibr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486013">
        <w:rPr>
          <w:rFonts w:ascii="Calibri" w:hAnsi="Calibri"/>
          <w:b/>
          <w:bCs/>
          <w:sz w:val="24"/>
          <w:szCs w:val="24"/>
          <w:lang w:eastAsia="en-GB"/>
        </w:rPr>
        <w:t xml:space="preserve">70 de puncte, prag de excelență </w:t>
      </w:r>
      <w:r w:rsidRPr="00486013">
        <w:rPr>
          <w:rFonts w:ascii="Calibri" w:hAnsi="Calibri"/>
          <w:sz w:val="24"/>
          <w:szCs w:val="24"/>
          <w:lang w:eastAsia="en-GB"/>
        </w:rPr>
        <w:t>și să nu fi fost notat cu 0 în etapa de evaluare tehnico-financiară conform detaliilor de completare a grilei, cu încadrarea în alocarea financiară a apelului de proiecte</w:t>
      </w:r>
      <w:r w:rsidRPr="00486013">
        <w:rPr>
          <w:rFonts w:ascii="Calibri" w:hAnsi="Calibri"/>
          <w:i/>
          <w:iCs/>
          <w:sz w:val="24"/>
          <w:szCs w:val="24"/>
          <w:lang w:eastAsia="en-GB"/>
        </w:rPr>
        <w:t xml:space="preserve">. </w:t>
      </w:r>
      <w:r w:rsidRPr="00486013">
        <w:rPr>
          <w:rFonts w:ascii="Calibri" w:hAnsi="Calibri"/>
          <w:sz w:val="24"/>
          <w:szCs w:val="24"/>
        </w:rPr>
        <w:t xml:space="preserve">Mecanismul de implementare, inclusiv </w:t>
      </w:r>
      <w:r w:rsidR="00E077AA" w:rsidRPr="00486013">
        <w:rPr>
          <w:rFonts w:ascii="Calibri" w:hAnsi="Calibri"/>
          <w:sz w:val="24"/>
          <w:szCs w:val="24"/>
        </w:rPr>
        <w:t>departajarea in cazul proiectelor care obtin acelasi punctaj</w:t>
      </w:r>
      <w:r w:rsidR="00E972EE" w:rsidRPr="00486013">
        <w:rPr>
          <w:rFonts w:ascii="Calibri" w:hAnsi="Calibri"/>
          <w:sz w:val="24"/>
          <w:szCs w:val="24"/>
        </w:rPr>
        <w:t xml:space="preserve"> si</w:t>
      </w:r>
      <w:r w:rsidR="00E077AA" w:rsidRPr="00486013">
        <w:rPr>
          <w:rFonts w:ascii="Calibri" w:hAnsi="Calibri"/>
          <w:sz w:val="24"/>
          <w:szCs w:val="24"/>
        </w:rPr>
        <w:t xml:space="preserve"> </w:t>
      </w:r>
      <w:r w:rsidRPr="00486013">
        <w:rPr>
          <w:rFonts w:ascii="Calibri" w:hAnsi="Calibri"/>
          <w:sz w:val="24"/>
          <w:szCs w:val="24"/>
        </w:rPr>
        <w:t>modalitatea de tratare a situațiilor în care bugetul proiectelor care întrunesc pragul de excelență depășește bugetul alocat apelului de proiecte și limitele pragurilor valorice</w:t>
      </w:r>
      <w:r w:rsidR="00E077AA" w:rsidRPr="00486013">
        <w:rPr>
          <w:rFonts w:ascii="Calibri" w:hAnsi="Calibri"/>
          <w:sz w:val="24"/>
          <w:szCs w:val="24"/>
        </w:rPr>
        <w:t xml:space="preserve">, </w:t>
      </w:r>
      <w:r w:rsidR="00E972EE" w:rsidRPr="00486013">
        <w:rPr>
          <w:rFonts w:ascii="Calibri" w:hAnsi="Calibri"/>
          <w:sz w:val="24"/>
          <w:szCs w:val="24"/>
        </w:rPr>
        <w:t xml:space="preserve">vor di detaliate in Metodologia privind selectia proiectelor in cadrul PR SE 2021-2027, metodologie </w:t>
      </w:r>
      <w:r w:rsidRPr="00486013">
        <w:rPr>
          <w:rFonts w:ascii="Calibri" w:hAnsi="Calibri"/>
          <w:sz w:val="24"/>
          <w:szCs w:val="24"/>
        </w:rPr>
        <w:t>aprobă prin decizia CM PR SE.</w:t>
      </w:r>
    </w:p>
    <w:bookmarkEnd w:id="178"/>
    <w:p w14:paraId="5086D3AF" w14:textId="77777777" w:rsidR="001C7874" w:rsidRPr="00486013" w:rsidRDefault="001C7874" w:rsidP="001C7874">
      <w:pPr>
        <w:autoSpaceDE w:val="0"/>
        <w:autoSpaceDN w:val="0"/>
        <w:adjustRightInd w:val="0"/>
        <w:spacing w:before="0" w:after="0" w:line="259" w:lineRule="auto"/>
        <w:jc w:val="both"/>
        <w:rPr>
          <w:rFonts w:ascii="Calibri" w:hAnsi="Calibri"/>
          <w:sz w:val="24"/>
          <w:szCs w:val="24"/>
          <w:lang w:eastAsia="en-GB"/>
        </w:rPr>
      </w:pPr>
    </w:p>
    <w:p w14:paraId="7E2496B0" w14:textId="4305CC99" w:rsidR="001C7874" w:rsidRPr="00486013" w:rsidRDefault="001C7874" w:rsidP="001C7874">
      <w:pPr>
        <w:autoSpaceDE w:val="0"/>
        <w:autoSpaceDN w:val="0"/>
        <w:adjustRightInd w:val="0"/>
        <w:spacing w:before="0" w:after="0" w:line="259" w:lineRule="auto"/>
        <w:jc w:val="both"/>
        <w:rPr>
          <w:rFonts w:ascii="Calibri" w:hAnsi="Calibri"/>
          <w:sz w:val="24"/>
          <w:szCs w:val="24"/>
          <w:lang w:eastAsia="en-GB"/>
        </w:rPr>
      </w:pPr>
      <w:bookmarkStart w:id="179" w:name="_Hlk154090308"/>
      <w:r w:rsidRPr="00486013">
        <w:rPr>
          <w:rFonts w:ascii="Calibri" w:hAnsi="Calibri"/>
          <w:sz w:val="24"/>
          <w:szCs w:val="24"/>
          <w:lang w:eastAsia="en-GB"/>
        </w:rPr>
        <w:t>Finantarea cererilor de finantare se va face dupa cum urmeaza:</w:t>
      </w:r>
    </w:p>
    <w:p w14:paraId="5CB5D6A5" w14:textId="77777777" w:rsidR="001C7874" w:rsidRPr="00486013" w:rsidRDefault="001C7874" w:rsidP="00E07D7E">
      <w:pPr>
        <w:numPr>
          <w:ilvl w:val="0"/>
          <w:numId w:val="57"/>
        </w:numPr>
        <w:autoSpaceDE w:val="0"/>
        <w:autoSpaceDN w:val="0"/>
        <w:adjustRightInd w:val="0"/>
        <w:spacing w:before="0" w:after="0" w:line="259" w:lineRule="auto"/>
        <w:jc w:val="both"/>
        <w:rPr>
          <w:rFonts w:ascii="Calibri" w:hAnsi="Calibri"/>
          <w:sz w:val="24"/>
          <w:szCs w:val="24"/>
          <w:lang w:eastAsia="en-GB"/>
        </w:rPr>
      </w:pPr>
      <w:r w:rsidRPr="00486013">
        <w:rPr>
          <w:rFonts w:ascii="Calibri" w:hAnsi="Calibri"/>
          <w:sz w:val="24"/>
          <w:szCs w:val="24"/>
          <w:lang w:eastAsia="en-GB"/>
        </w:rPr>
        <w:t>Obtin 70 puncte in etapa de evaluare tehnico-financiara;</w:t>
      </w:r>
    </w:p>
    <w:p w14:paraId="46F869C2" w14:textId="44D5C04C" w:rsidR="001C7874" w:rsidRPr="00486013" w:rsidRDefault="001C7874" w:rsidP="00E07D7E">
      <w:pPr>
        <w:numPr>
          <w:ilvl w:val="0"/>
          <w:numId w:val="57"/>
        </w:numPr>
        <w:autoSpaceDE w:val="0"/>
        <w:autoSpaceDN w:val="0"/>
        <w:adjustRightInd w:val="0"/>
        <w:spacing w:before="0" w:after="0" w:line="259" w:lineRule="auto"/>
        <w:jc w:val="both"/>
        <w:rPr>
          <w:rFonts w:ascii="Calibri" w:hAnsi="Calibri"/>
          <w:sz w:val="24"/>
          <w:szCs w:val="24"/>
          <w:lang w:eastAsia="en-GB"/>
        </w:rPr>
      </w:pPr>
      <w:r w:rsidRPr="00486013">
        <w:rPr>
          <w:rFonts w:ascii="Calibri" w:hAnsi="Calibri"/>
          <w:sz w:val="24"/>
          <w:szCs w:val="24"/>
          <w:lang w:eastAsia="en-GB"/>
        </w:rPr>
        <w:t xml:space="preserve">Se incadreaza in alocarea </w:t>
      </w:r>
      <w:r w:rsidRPr="00486013">
        <w:rPr>
          <w:rFonts w:ascii="Calibri" w:hAnsi="Calibri"/>
          <w:sz w:val="24"/>
          <w:szCs w:val="24"/>
        </w:rPr>
        <w:t>apelului/supracontractarea aprobata, prin luarea in considerare a ordinii de depunere a cererilor de finantare.</w:t>
      </w:r>
    </w:p>
    <w:p w14:paraId="42FE0DF2" w14:textId="77777777" w:rsidR="001C7874" w:rsidRPr="00486013" w:rsidRDefault="001C7874" w:rsidP="001C7874">
      <w:pPr>
        <w:autoSpaceDE w:val="0"/>
        <w:autoSpaceDN w:val="0"/>
        <w:adjustRightInd w:val="0"/>
        <w:spacing w:after="0"/>
        <w:jc w:val="both"/>
        <w:rPr>
          <w:rFonts w:ascii="Calibri" w:hAnsi="Calibri"/>
          <w:sz w:val="24"/>
          <w:szCs w:val="24"/>
          <w:lang w:eastAsia="en-GB"/>
        </w:rPr>
      </w:pPr>
      <w:r w:rsidRPr="00486013">
        <w:rPr>
          <w:rFonts w:ascii="Calibri" w:hAnsi="Calibri"/>
          <w:sz w:val="24"/>
          <w:szCs w:val="24"/>
        </w:rPr>
        <w:t>Prin aplicarea acestui mecanism de finantare, in cazul in care finantarea nerambursabila totala a proiectelor care întrunesc pragul de excelență depășește bugetul alocat apelului, se asigura  finantarea acestora in functie de ordinea depunerii (luand in considerare perioada de depunere a proiectelor de minim 6 luni, precum si faptul ca procesul de evaluare, selectie si contractare este unul desfasurat continuu pe masura depunerii proiectelor).</w:t>
      </w:r>
    </w:p>
    <w:p w14:paraId="2769C7EB" w14:textId="0D6C460B" w:rsidR="001C7874" w:rsidRPr="00486013" w:rsidRDefault="001C7874" w:rsidP="001C7874">
      <w:pPr>
        <w:autoSpaceDE w:val="0"/>
        <w:autoSpaceDN w:val="0"/>
        <w:adjustRightInd w:val="0"/>
        <w:spacing w:after="0"/>
        <w:jc w:val="both"/>
        <w:rPr>
          <w:rFonts w:ascii="Calibri" w:hAnsi="Calibri"/>
          <w:sz w:val="24"/>
          <w:szCs w:val="24"/>
          <w:lang w:eastAsia="en-GB"/>
        </w:rPr>
      </w:pPr>
      <w:bookmarkStart w:id="180" w:name="_Hlk154090324"/>
      <w:bookmarkEnd w:id="179"/>
      <w:r w:rsidRPr="00486013">
        <w:rPr>
          <w:rFonts w:ascii="Calibri" w:hAnsi="Calibri"/>
          <w:sz w:val="24"/>
          <w:szCs w:val="24"/>
          <w:lang w:eastAsia="en-GB"/>
        </w:rPr>
        <w:t xml:space="preserve">Toate </w:t>
      </w:r>
      <w:proofErr w:type="spellStart"/>
      <w:r w:rsidRPr="00486013">
        <w:rPr>
          <w:rFonts w:ascii="Calibri" w:hAnsi="Calibri"/>
          <w:sz w:val="24"/>
          <w:szCs w:val="24"/>
          <w:lang w:val="fr-FR" w:eastAsia="en-GB"/>
        </w:rPr>
        <w:t>cererile</w:t>
      </w:r>
      <w:proofErr w:type="spellEnd"/>
      <w:r w:rsidRPr="00486013">
        <w:rPr>
          <w:rFonts w:ascii="Calibri" w:hAnsi="Calibri"/>
          <w:sz w:val="24"/>
          <w:szCs w:val="24"/>
          <w:lang w:val="fr-FR" w:eastAsia="en-GB"/>
        </w:rPr>
        <w:t xml:space="preserve"> de </w:t>
      </w:r>
      <w:proofErr w:type="spellStart"/>
      <w:r w:rsidRPr="00486013">
        <w:rPr>
          <w:rFonts w:ascii="Calibri" w:hAnsi="Calibri"/>
          <w:sz w:val="24"/>
          <w:szCs w:val="24"/>
          <w:lang w:val="fr-FR" w:eastAsia="en-GB"/>
        </w:rPr>
        <w:t>finanțare</w:t>
      </w:r>
      <w:proofErr w:type="spellEnd"/>
      <w:r w:rsidRPr="00486013">
        <w:rPr>
          <w:rFonts w:ascii="Calibri" w:hAnsi="Calibri"/>
          <w:sz w:val="24"/>
          <w:szCs w:val="24"/>
          <w:lang w:eastAsia="en-GB"/>
        </w:rPr>
        <w:t xml:space="preserve"> aflate între pragul minim de contractare si </w:t>
      </w:r>
      <w:r w:rsidRPr="00486013">
        <w:rPr>
          <w:rFonts w:ascii="Calibri" w:hAnsi="Calibri"/>
          <w:b/>
          <w:bCs/>
          <w:sz w:val="24"/>
          <w:szCs w:val="24"/>
          <w:lang w:eastAsia="en-GB"/>
        </w:rPr>
        <w:t xml:space="preserve">punctajul minim obligatoriu de 50 de puncte </w:t>
      </w:r>
      <w:r w:rsidRPr="00486013">
        <w:rPr>
          <w:rFonts w:ascii="Calibri" w:hAnsi="Calibri"/>
          <w:sz w:val="24"/>
          <w:szCs w:val="24"/>
          <w:lang w:eastAsia="en-GB"/>
        </w:rPr>
        <w:t xml:space="preserve">vor fi ordonate în funcție de punctajul obținut și vor intra în contractare în limita alocării disponibile apelului. Ordinea finanțării cererilor de finanțare este ordinea descrescătoare a punctajelor obținute în urma evaluării tehnice și financiare și după soluționarea tuturor contestațiilor, cu condiția respectării criteriilor de conformitate și eligibilitate, în concordanță cu prevederile ghidului. </w:t>
      </w:r>
    </w:p>
    <w:bookmarkEnd w:id="180"/>
    <w:p w14:paraId="0DC7BF62" w14:textId="77777777" w:rsidR="001C7874" w:rsidRPr="00486013" w:rsidRDefault="001C7874" w:rsidP="001C7874">
      <w:pPr>
        <w:autoSpaceDE w:val="0"/>
        <w:autoSpaceDN w:val="0"/>
        <w:adjustRightInd w:val="0"/>
        <w:spacing w:after="0"/>
        <w:jc w:val="both"/>
        <w:rPr>
          <w:rFonts w:ascii="Calibri" w:hAnsi="Calibri"/>
          <w:sz w:val="24"/>
          <w:szCs w:val="24"/>
          <w:lang w:eastAsia="en-GB"/>
        </w:rPr>
      </w:pPr>
    </w:p>
    <w:p w14:paraId="305FEC9A" w14:textId="38B38206" w:rsidR="00933811" w:rsidRPr="00486013" w:rsidRDefault="00933811" w:rsidP="00E07D7E">
      <w:pPr>
        <w:pStyle w:val="Heading2"/>
        <w:numPr>
          <w:ilvl w:val="1"/>
          <w:numId w:val="37"/>
        </w:numPr>
        <w:rPr>
          <w:rFonts w:ascii="Calibri" w:hAnsi="Calibri" w:cs="Calibri"/>
        </w:rPr>
      </w:pPr>
      <w:bookmarkStart w:id="181" w:name="_Toc154150898"/>
      <w:r w:rsidRPr="00486013">
        <w:rPr>
          <w:rFonts w:ascii="Calibri" w:hAnsi="Calibri" w:cs="Calibri"/>
        </w:rPr>
        <w:t>Notificarea rezultatului evaluării tehnice și financiare</w:t>
      </w:r>
      <w:bookmarkEnd w:id="181"/>
    </w:p>
    <w:p w14:paraId="0561AB23" w14:textId="2A5FB404" w:rsidR="00B057C3" w:rsidRPr="00486013" w:rsidRDefault="00B057C3" w:rsidP="00B057C3">
      <w:pPr>
        <w:spacing w:before="0" w:after="0"/>
        <w:jc w:val="both"/>
        <w:rPr>
          <w:rFonts w:ascii="Calibri" w:hAnsi="Calibri"/>
          <w:sz w:val="24"/>
          <w:szCs w:val="24"/>
        </w:rPr>
      </w:pPr>
      <w:r w:rsidRPr="00486013">
        <w:rPr>
          <w:rFonts w:ascii="Calibri" w:hAnsi="Calibri"/>
          <w:sz w:val="24"/>
          <w:szCs w:val="24"/>
        </w:rPr>
        <w:t xml:space="preserve">Etapa de evaluare tehnică și financiară se poate încheia cu recomandări de corelări/observații, și depunctare dacă este cazul, cu condiția ca  aceste aspecte </w:t>
      </w:r>
      <w:r w:rsidR="00E85715" w:rsidRPr="00486013">
        <w:rPr>
          <w:rFonts w:ascii="Calibri" w:hAnsi="Calibri"/>
          <w:sz w:val="24"/>
          <w:szCs w:val="24"/>
        </w:rPr>
        <w:t>sa</w:t>
      </w:r>
      <w:r w:rsidRPr="00486013">
        <w:rPr>
          <w:rFonts w:ascii="Calibri" w:hAnsi="Calibri"/>
          <w:sz w:val="24"/>
          <w:szCs w:val="24"/>
        </w:rPr>
        <w:t xml:space="preserve"> nu vizeze criteriile verificate in cadrul etapei de evaluare tehnico-financiara si nici documnetele care au stat la baza analizei.</w:t>
      </w:r>
    </w:p>
    <w:p w14:paraId="6A755F33" w14:textId="77777777" w:rsidR="00B057C3" w:rsidRPr="00486013" w:rsidRDefault="00B057C3" w:rsidP="00B057C3">
      <w:pPr>
        <w:tabs>
          <w:tab w:val="left" w:pos="284"/>
        </w:tabs>
        <w:spacing w:before="0" w:after="0"/>
        <w:jc w:val="both"/>
        <w:rPr>
          <w:rFonts w:ascii="Calibri" w:hAnsi="Calibri"/>
          <w:sz w:val="24"/>
          <w:szCs w:val="24"/>
        </w:rPr>
      </w:pPr>
    </w:p>
    <w:p w14:paraId="0EEF105F" w14:textId="47B79FAC" w:rsidR="00B057C3" w:rsidRPr="00486013" w:rsidRDefault="00B057C3" w:rsidP="00B057C3">
      <w:pPr>
        <w:tabs>
          <w:tab w:val="left" w:pos="284"/>
        </w:tabs>
        <w:spacing w:before="0" w:after="0"/>
        <w:jc w:val="both"/>
        <w:rPr>
          <w:rFonts w:ascii="Calibri" w:hAnsi="Calibri"/>
          <w:sz w:val="24"/>
          <w:szCs w:val="24"/>
        </w:rPr>
      </w:pPr>
      <w:r w:rsidRPr="00486013">
        <w:rPr>
          <w:rFonts w:ascii="Calibri" w:hAnsi="Calibri"/>
          <w:sz w:val="24"/>
          <w:szCs w:val="24"/>
        </w:rPr>
        <w:t xml:space="preserve">Dacă evaluatorii constată că există aspecte în prezentarea proiectului care au influenţă asupra implementării sale, vor face recomandări fundamentate pentru îmbunătăţirea proiectului în </w:t>
      </w:r>
      <w:r w:rsidRPr="00486013">
        <w:rPr>
          <w:rFonts w:ascii="Calibri" w:hAnsi="Calibri"/>
          <w:sz w:val="24"/>
          <w:szCs w:val="24"/>
        </w:rPr>
        <w:lastRenderedPageBreak/>
        <w:t>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486013" w:rsidRDefault="00B057C3" w:rsidP="00B057C3">
      <w:pPr>
        <w:spacing w:before="0" w:after="0"/>
        <w:jc w:val="both"/>
        <w:rPr>
          <w:rFonts w:ascii="Calibri" w:hAnsi="Calibri"/>
          <w:sz w:val="24"/>
          <w:szCs w:val="24"/>
        </w:rPr>
      </w:pPr>
    </w:p>
    <w:p w14:paraId="1AC2AC8D" w14:textId="08ED8919" w:rsidR="00B057C3" w:rsidRPr="00486013" w:rsidRDefault="00B057C3" w:rsidP="00B057C3">
      <w:pPr>
        <w:spacing w:before="0" w:after="0"/>
        <w:jc w:val="both"/>
        <w:rPr>
          <w:rFonts w:ascii="Calibri" w:hAnsi="Calibri"/>
          <w:sz w:val="24"/>
          <w:szCs w:val="24"/>
        </w:rPr>
      </w:pPr>
      <w:r w:rsidRPr="00486013">
        <w:rPr>
          <w:rFonts w:ascii="Calibri" w:hAnsi="Calibr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173C875" w:rsidR="00B057C3" w:rsidRPr="00486013" w:rsidRDefault="00B057C3" w:rsidP="00B057C3">
      <w:pPr>
        <w:spacing w:before="0" w:after="0"/>
        <w:jc w:val="both"/>
        <w:rPr>
          <w:rFonts w:ascii="Calibri" w:hAnsi="Calibri"/>
          <w:sz w:val="24"/>
          <w:szCs w:val="24"/>
        </w:rPr>
      </w:pPr>
      <w:r w:rsidRPr="00486013">
        <w:rPr>
          <w:rFonts w:ascii="Calibri" w:hAnsi="Calibri"/>
          <w:sz w:val="24"/>
          <w:szCs w:val="24"/>
        </w:rPr>
        <w:t xml:space="preserve">Împotriva rezultatului evaluării tehnice și financiare, solicitantul poate formula contestație în termenele prevăzute în Ghidul Solicitantului în termen de </w:t>
      </w:r>
      <w:r w:rsidR="00670642" w:rsidRPr="00486013">
        <w:rPr>
          <w:rFonts w:ascii="Calibri" w:hAnsi="Calibri"/>
          <w:sz w:val="24"/>
          <w:szCs w:val="24"/>
        </w:rPr>
        <w:t>30</w:t>
      </w:r>
      <w:r w:rsidRPr="00486013">
        <w:rPr>
          <w:rFonts w:ascii="Calibri" w:hAnsi="Calibri"/>
          <w:sz w:val="24"/>
          <w:szCs w:val="24"/>
        </w:rPr>
        <w:t xml:space="preserve"> zile </w:t>
      </w:r>
      <w:r w:rsidR="00764984" w:rsidRPr="00486013">
        <w:rPr>
          <w:rFonts w:ascii="Calibri" w:hAnsi="Calibri"/>
          <w:sz w:val="24"/>
          <w:szCs w:val="24"/>
        </w:rPr>
        <w:t>calendaristice</w:t>
      </w:r>
      <w:r w:rsidRPr="00486013">
        <w:rPr>
          <w:rFonts w:ascii="Calibri" w:hAnsi="Calibri"/>
          <w:sz w:val="24"/>
          <w:szCs w:val="24"/>
        </w:rPr>
        <w:t xml:space="preserve">, calculate de la data comunicării rezultatului evaluării, detalii </w:t>
      </w:r>
      <w:r w:rsidR="00F136CA" w:rsidRPr="00486013">
        <w:rPr>
          <w:rFonts w:ascii="Calibri" w:hAnsi="Calibri"/>
          <w:sz w:val="24"/>
          <w:szCs w:val="24"/>
        </w:rPr>
        <w:t>fiind</w:t>
      </w:r>
      <w:r w:rsidRPr="00486013">
        <w:rPr>
          <w:rFonts w:ascii="Calibri" w:hAnsi="Calibri"/>
          <w:sz w:val="24"/>
          <w:szCs w:val="24"/>
        </w:rPr>
        <w:t xml:space="preserve"> prezentate in secțiunea </w:t>
      </w:r>
      <w:r w:rsidR="00564433" w:rsidRPr="00486013">
        <w:rPr>
          <w:rFonts w:ascii="Calibri" w:hAnsi="Calibri"/>
          <w:sz w:val="24"/>
          <w:szCs w:val="24"/>
        </w:rPr>
        <w:t>8.8</w:t>
      </w:r>
      <w:r w:rsidRPr="00486013">
        <w:rPr>
          <w:rFonts w:ascii="Calibri" w:hAnsi="Calibri"/>
          <w:sz w:val="24"/>
          <w:szCs w:val="24"/>
        </w:rPr>
        <w:t>.</w:t>
      </w:r>
    </w:p>
    <w:p w14:paraId="0F22CDA5" w14:textId="77777777" w:rsidR="00B057C3" w:rsidRPr="00486013" w:rsidRDefault="00B057C3" w:rsidP="00B057C3">
      <w:pPr>
        <w:spacing w:before="0" w:after="0"/>
        <w:jc w:val="both"/>
        <w:rPr>
          <w:rFonts w:ascii="Calibri" w:hAnsi="Calibri"/>
          <w:sz w:val="24"/>
          <w:szCs w:val="24"/>
        </w:rPr>
      </w:pPr>
      <w:r w:rsidRPr="00486013">
        <w:rPr>
          <w:rFonts w:ascii="Calibri" w:hAnsi="Calibri"/>
          <w:sz w:val="24"/>
          <w:szCs w:val="24"/>
        </w:rPr>
        <w:t>De asemenea, în cazul proiectelor care au obținut punctajul minim, însă nu intră în alocarea financiară a apelului de proiecte, AM va notifica solicitanții asupra situației proiectului.</w:t>
      </w:r>
    </w:p>
    <w:p w14:paraId="4537FB66" w14:textId="1AD48996" w:rsidR="00B057C3" w:rsidRPr="00486013" w:rsidRDefault="00B057C3" w:rsidP="00B057C3">
      <w:pPr>
        <w:tabs>
          <w:tab w:val="left" w:pos="1134"/>
        </w:tabs>
        <w:spacing w:before="0" w:after="0"/>
        <w:jc w:val="both"/>
        <w:rPr>
          <w:rFonts w:ascii="Calibri" w:hAnsi="Calibri"/>
          <w:sz w:val="24"/>
          <w:szCs w:val="24"/>
        </w:rPr>
      </w:pPr>
      <w:r w:rsidRPr="00486013">
        <w:rPr>
          <w:rFonts w:ascii="Calibri" w:hAnsi="Calibri"/>
          <w:sz w:val="24"/>
          <w:szCs w:val="24"/>
        </w:rPr>
        <w:t>Detalii despre modalitatea de acordare a punctajelor sunt menționate în grila relevantă pentru etapa de evaluare tehnică și financiară.</w:t>
      </w:r>
    </w:p>
    <w:p w14:paraId="316E2B61" w14:textId="77777777" w:rsidR="00853609" w:rsidRPr="00486013" w:rsidRDefault="00853609" w:rsidP="00853609">
      <w:pPr>
        <w:tabs>
          <w:tab w:val="left" w:pos="1134"/>
        </w:tabs>
        <w:spacing w:before="0" w:after="0"/>
        <w:jc w:val="both"/>
        <w:rPr>
          <w:rFonts w:ascii="Calibri" w:hAnsi="Calibri"/>
          <w:b/>
          <w:bCs/>
          <w:sz w:val="24"/>
          <w:szCs w:val="24"/>
        </w:rPr>
      </w:pPr>
    </w:p>
    <w:p w14:paraId="62697F5B" w14:textId="1094A442" w:rsidR="00853609" w:rsidRPr="00486013" w:rsidRDefault="00853609" w:rsidP="00853609">
      <w:pPr>
        <w:tabs>
          <w:tab w:val="left" w:pos="1134"/>
        </w:tabs>
        <w:spacing w:before="0" w:after="0"/>
        <w:jc w:val="both"/>
        <w:rPr>
          <w:rFonts w:ascii="Calibri" w:hAnsi="Calibri"/>
          <w:sz w:val="24"/>
          <w:szCs w:val="24"/>
        </w:rPr>
      </w:pPr>
      <w:r w:rsidRPr="00486013">
        <w:rPr>
          <w:rFonts w:ascii="Calibri" w:hAnsi="Calibri"/>
          <w:b/>
          <w:bCs/>
          <w:sz w:val="24"/>
          <w:szCs w:val="24"/>
        </w:rPr>
        <w:t xml:space="preserve">Notă! </w:t>
      </w:r>
      <w:r w:rsidRPr="00486013">
        <w:rPr>
          <w:rFonts w:ascii="Calibri" w:hAnsi="Calibri"/>
          <w:sz w:val="24"/>
          <w:szCs w:val="24"/>
        </w:rPr>
        <w:t>În cadrul prezentului apel de proiecte, AM pe baza pragurilor de excelență stabilite anterior, demarează în mod direct, etapa de contractare, în limita bugetului aprobat, fără  a fi necesară soluționarea contestațiilor depuse care au ca obiect rezultatele evaluării tehnice și financiare.</w:t>
      </w:r>
    </w:p>
    <w:p w14:paraId="66AEFE95" w14:textId="3CB51C7D" w:rsidR="00853609" w:rsidRPr="00486013" w:rsidRDefault="00853609" w:rsidP="00853609">
      <w:pPr>
        <w:spacing w:before="0" w:after="0"/>
        <w:jc w:val="both"/>
        <w:rPr>
          <w:rFonts w:ascii="Calibri" w:hAnsi="Calibri"/>
          <w:sz w:val="24"/>
          <w:szCs w:val="24"/>
        </w:rPr>
      </w:pPr>
      <w:r w:rsidRPr="00486013">
        <w:rPr>
          <w:rFonts w:ascii="Calibri" w:hAnsi="Calibri"/>
          <w:sz w:val="24"/>
          <w:szCs w:val="24"/>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p w14:paraId="0FB44456" w14:textId="77777777" w:rsidR="00B057C3" w:rsidRPr="00486013" w:rsidRDefault="00B057C3" w:rsidP="00B057C3">
      <w:pPr>
        <w:tabs>
          <w:tab w:val="left" w:pos="1134"/>
        </w:tabs>
        <w:spacing w:before="0" w:after="0"/>
        <w:jc w:val="both"/>
        <w:rPr>
          <w:rFonts w:ascii="Calibri" w:hAnsi="Calibri"/>
          <w:b/>
          <w:bCs/>
          <w:sz w:val="24"/>
          <w:szCs w:val="24"/>
        </w:rPr>
      </w:pPr>
    </w:p>
    <w:p w14:paraId="75F8312A" w14:textId="77777777" w:rsidR="00181E8F" w:rsidRPr="00486013" w:rsidRDefault="00181E8F" w:rsidP="00E07D7E">
      <w:pPr>
        <w:pStyle w:val="Heading2"/>
        <w:numPr>
          <w:ilvl w:val="1"/>
          <w:numId w:val="37"/>
        </w:numPr>
        <w:rPr>
          <w:rFonts w:ascii="Calibri" w:hAnsi="Calibri" w:cs="Calibri"/>
        </w:rPr>
      </w:pPr>
      <w:bookmarkStart w:id="182" w:name="_Toc154150899"/>
      <w:r w:rsidRPr="00486013">
        <w:rPr>
          <w:rFonts w:ascii="Calibri" w:hAnsi="Calibri" w:cs="Calibri"/>
        </w:rPr>
        <w:t>Contestații</w:t>
      </w:r>
      <w:bookmarkEnd w:id="182"/>
    </w:p>
    <w:p w14:paraId="4D83092D" w14:textId="4A31C563" w:rsidR="00181E8F" w:rsidRPr="00486013" w:rsidRDefault="00181E8F" w:rsidP="00181E8F">
      <w:pPr>
        <w:spacing w:before="0" w:after="0"/>
        <w:jc w:val="both"/>
        <w:rPr>
          <w:rFonts w:ascii="Calibri" w:hAnsi="Calibri"/>
          <w:sz w:val="24"/>
          <w:szCs w:val="24"/>
        </w:rPr>
      </w:pPr>
      <w:bookmarkStart w:id="183" w:name="_Hlk92979750"/>
      <w:bookmarkStart w:id="184" w:name="_Hlk100136820"/>
      <w:r w:rsidRPr="00486013">
        <w:rPr>
          <w:rFonts w:ascii="Calibri" w:hAnsi="Calibri"/>
          <w:sz w:val="24"/>
          <w:szCs w:val="24"/>
        </w:rPr>
        <w:t>Împotriva deciziei de respingere a rezultatului evaluarii tehnico-financia</w:t>
      </w:r>
      <w:r w:rsidRPr="00486013">
        <w:rPr>
          <w:rFonts w:ascii="Calibri" w:hAnsi="Calibri"/>
          <w:b/>
          <w:sz w:val="24"/>
          <w:szCs w:val="24"/>
        </w:rPr>
        <w:t>r</w:t>
      </w:r>
      <w:r w:rsidRPr="00486013">
        <w:rPr>
          <w:rFonts w:ascii="Calibri" w:hAnsi="Calibri"/>
          <w:sz w:val="24"/>
          <w:szCs w:val="24"/>
        </w:rPr>
        <w:t xml:space="preserve">a/finanțării se poate formula contestație pe cale administrativă, la AM PR SE, în termenul de </w:t>
      </w:r>
      <w:r w:rsidR="00670642" w:rsidRPr="00486013">
        <w:rPr>
          <w:rFonts w:ascii="Calibri" w:hAnsi="Calibri"/>
          <w:sz w:val="24"/>
          <w:szCs w:val="24"/>
        </w:rPr>
        <w:t>30</w:t>
      </w:r>
      <w:r w:rsidRPr="00486013">
        <w:rPr>
          <w:rFonts w:ascii="Calibri" w:hAnsi="Calibri"/>
          <w:sz w:val="24"/>
          <w:szCs w:val="24"/>
        </w:rPr>
        <w:t xml:space="preserve"> zile </w:t>
      </w:r>
      <w:r w:rsidR="00DF1E48" w:rsidRPr="00486013">
        <w:rPr>
          <w:rFonts w:ascii="Calibri" w:hAnsi="Calibri"/>
          <w:sz w:val="24"/>
          <w:szCs w:val="24"/>
        </w:rPr>
        <w:t>calendaristice</w:t>
      </w:r>
      <w:r w:rsidRPr="00486013">
        <w:rPr>
          <w:rFonts w:ascii="Calibri" w:hAnsi="Calibri"/>
          <w:sz w:val="24"/>
          <w:szCs w:val="24"/>
        </w:rPr>
        <w:t xml:space="preserve">, calculat de la data de la primirii acesteia prin sistemul informatic MySMIS2021/SMIS2021+. </w:t>
      </w:r>
    </w:p>
    <w:p w14:paraId="3703D2FF" w14:textId="77777777" w:rsidR="00181E8F" w:rsidRPr="00486013" w:rsidRDefault="00181E8F" w:rsidP="00181E8F">
      <w:pPr>
        <w:spacing w:before="0" w:after="0"/>
        <w:jc w:val="both"/>
        <w:rPr>
          <w:rFonts w:ascii="Calibri" w:hAnsi="Calibri"/>
          <w:sz w:val="24"/>
          <w:szCs w:val="24"/>
        </w:rPr>
      </w:pPr>
    </w:p>
    <w:p w14:paraId="28C25DB3"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Contestaţia se formulează în scris va cuprinde:</w:t>
      </w:r>
    </w:p>
    <w:p w14:paraId="6503F040" w14:textId="77777777" w:rsidR="00B057C3" w:rsidRPr="00486013" w:rsidRDefault="00B057C3" w:rsidP="00B057C3">
      <w:pPr>
        <w:pStyle w:val="Default"/>
        <w:spacing w:after="63"/>
        <w:ind w:left="284"/>
        <w:rPr>
          <w:rFonts w:ascii="Calibri" w:hAnsi="Calibri" w:cs="Calibri"/>
          <w:color w:val="auto"/>
          <w:lang w:val="fr-FR" w:eastAsia="en-GB"/>
        </w:rPr>
      </w:pPr>
      <w:bookmarkStart w:id="185" w:name="_Hlk92874630"/>
      <w:r w:rsidRPr="00486013">
        <w:rPr>
          <w:rFonts w:ascii="Calibri" w:hAnsi="Calibri" w:cs="Calibri"/>
          <w:color w:val="auto"/>
          <w:lang w:val="fr-FR"/>
        </w:rPr>
        <w:t xml:space="preserve">a) </w:t>
      </w:r>
      <w:proofErr w:type="spellStart"/>
      <w:r w:rsidRPr="00486013">
        <w:rPr>
          <w:rFonts w:ascii="Calibri" w:hAnsi="Calibri" w:cs="Calibri"/>
          <w:color w:val="auto"/>
          <w:lang w:val="fr-FR"/>
        </w:rPr>
        <w:t>datele</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identificare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ale</w:t>
      </w:r>
      <w:proofErr w:type="spellEnd"/>
      <w:r w:rsidRPr="00486013">
        <w:rPr>
          <w:rFonts w:ascii="Calibri" w:hAnsi="Calibri" w:cs="Calibri"/>
          <w:color w:val="auto"/>
          <w:lang w:val="fr-FR"/>
        </w:rPr>
        <w:t xml:space="preserve"> </w:t>
      </w:r>
      <w:proofErr w:type="spellStart"/>
      <w:proofErr w:type="gramStart"/>
      <w:r w:rsidRPr="00486013">
        <w:rPr>
          <w:rFonts w:ascii="Calibri" w:hAnsi="Calibri" w:cs="Calibri"/>
          <w:color w:val="auto"/>
          <w:lang w:val="fr-FR"/>
        </w:rPr>
        <w:t>solicitantului</w:t>
      </w:r>
      <w:proofErr w:type="spellEnd"/>
      <w:r w:rsidRPr="00486013">
        <w:rPr>
          <w:rFonts w:ascii="Calibri" w:hAnsi="Calibri" w:cs="Calibri"/>
          <w:color w:val="auto"/>
          <w:lang w:val="fr-FR"/>
        </w:rPr>
        <w:t>:</w:t>
      </w:r>
      <w:proofErr w:type="gramEnd"/>
      <w:r w:rsidRPr="00486013">
        <w:rPr>
          <w:rFonts w:ascii="Calibri" w:hAnsi="Calibri" w:cs="Calibri"/>
          <w:color w:val="auto"/>
          <w:lang w:val="fr-FR"/>
        </w:rPr>
        <w:t xml:space="preserve"> </w:t>
      </w:r>
      <w:proofErr w:type="spellStart"/>
      <w:r w:rsidRPr="00486013">
        <w:rPr>
          <w:rFonts w:ascii="Calibri" w:hAnsi="Calibri" w:cs="Calibri"/>
          <w:color w:val="auto"/>
          <w:lang w:val="fr-FR"/>
        </w:rPr>
        <w:t>denumire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sediu</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datele</w:t>
      </w:r>
      <w:proofErr w:type="spellEnd"/>
      <w:r w:rsidRPr="00486013">
        <w:rPr>
          <w:rFonts w:ascii="Calibri" w:hAnsi="Calibri" w:cs="Calibri"/>
          <w:color w:val="auto"/>
          <w:lang w:val="fr-FR"/>
        </w:rPr>
        <w:t xml:space="preserve"> de contact, </w:t>
      </w:r>
      <w:proofErr w:type="spellStart"/>
      <w:r w:rsidRPr="00486013">
        <w:rPr>
          <w:rFonts w:ascii="Calibri" w:hAnsi="Calibri" w:cs="Calibri"/>
          <w:color w:val="auto"/>
          <w:lang w:val="fr-FR"/>
        </w:rPr>
        <w:t>precum</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și</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alte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atribute</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identificare</w:t>
      </w:r>
      <w:proofErr w:type="spellEnd"/>
      <w:r w:rsidRPr="00486013">
        <w:rPr>
          <w:rFonts w:ascii="Calibri" w:hAnsi="Calibri" w:cs="Calibri"/>
          <w:color w:val="auto"/>
          <w:lang w:val="fr-FR"/>
        </w:rPr>
        <w:t xml:space="preserve">, în </w:t>
      </w:r>
      <w:proofErr w:type="spellStart"/>
      <w:r w:rsidRPr="00486013">
        <w:rPr>
          <w:rFonts w:ascii="Calibri" w:hAnsi="Calibri" w:cs="Calibri"/>
          <w:color w:val="auto"/>
          <w:lang w:val="fr-FR"/>
        </w:rPr>
        <w:t>condiţiile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legii</w:t>
      </w:r>
      <w:proofErr w:type="spellEnd"/>
      <w:r w:rsidRPr="00486013">
        <w:rPr>
          <w:rFonts w:ascii="Calibri" w:hAnsi="Calibri" w:cs="Calibri"/>
          <w:color w:val="auto"/>
          <w:lang w:val="fr-FR"/>
        </w:rPr>
        <w:t xml:space="preserve">, cum </w:t>
      </w:r>
      <w:proofErr w:type="spellStart"/>
      <w:r w:rsidRPr="00486013">
        <w:rPr>
          <w:rFonts w:ascii="Calibri" w:hAnsi="Calibri" w:cs="Calibri"/>
          <w:color w:val="auto"/>
          <w:lang w:val="fr-FR"/>
        </w:rPr>
        <w:t>sunt</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numărul</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înregistrare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în</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registrul</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comerţului</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sau</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într</w:t>
      </w:r>
      <w:proofErr w:type="spellEnd"/>
      <w:r w:rsidRPr="00486013">
        <w:rPr>
          <w:rFonts w:ascii="Calibri" w:hAnsi="Calibri" w:cs="Calibri"/>
          <w:color w:val="auto"/>
          <w:lang w:val="fr-FR"/>
        </w:rPr>
        <w:t xml:space="preserve">-un alt </w:t>
      </w:r>
      <w:proofErr w:type="spellStart"/>
      <w:r w:rsidRPr="00486013">
        <w:rPr>
          <w:rFonts w:ascii="Calibri" w:hAnsi="Calibri" w:cs="Calibri"/>
          <w:color w:val="auto"/>
          <w:lang w:val="fr-FR"/>
        </w:rPr>
        <w:t>registru</w:t>
      </w:r>
      <w:proofErr w:type="spellEnd"/>
      <w:r w:rsidRPr="00486013">
        <w:rPr>
          <w:rFonts w:ascii="Calibri" w:hAnsi="Calibri" w:cs="Calibri"/>
          <w:color w:val="auto"/>
          <w:lang w:val="fr-FR"/>
        </w:rPr>
        <w:t xml:space="preserve"> public, </w:t>
      </w:r>
      <w:proofErr w:type="spellStart"/>
      <w:r w:rsidRPr="00486013">
        <w:rPr>
          <w:rFonts w:ascii="Calibri" w:hAnsi="Calibri" w:cs="Calibri"/>
          <w:color w:val="auto"/>
          <w:lang w:val="fr-FR"/>
        </w:rPr>
        <w:t>codul</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unic</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înregistrare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precum</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și</w:t>
      </w:r>
      <w:proofErr w:type="spellEnd"/>
      <w:r w:rsidRPr="00486013">
        <w:rPr>
          <w:rFonts w:ascii="Calibri" w:hAnsi="Calibri" w:cs="Calibri"/>
          <w:color w:val="auto"/>
          <w:lang w:val="fr-FR"/>
        </w:rPr>
        <w:t xml:space="preserve"> a </w:t>
      </w:r>
      <w:proofErr w:type="spellStart"/>
      <w:r w:rsidRPr="00486013">
        <w:rPr>
          <w:rFonts w:ascii="Calibri" w:hAnsi="Calibri" w:cs="Calibri"/>
          <w:color w:val="auto"/>
          <w:lang w:val="fr-FR"/>
        </w:rPr>
        <w:t>cererii</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finanțare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titlu</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cod</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unic</w:t>
      </w:r>
      <w:proofErr w:type="spellEnd"/>
      <w:r w:rsidRPr="00486013">
        <w:rPr>
          <w:rFonts w:ascii="Calibri" w:hAnsi="Calibri" w:cs="Calibri"/>
          <w:color w:val="auto"/>
          <w:lang w:val="fr-FR"/>
        </w:rPr>
        <w:t xml:space="preserve"> SMIS; </w:t>
      </w:r>
    </w:p>
    <w:p w14:paraId="6324AF40" w14:textId="77777777" w:rsidR="00B057C3" w:rsidRPr="00486013" w:rsidRDefault="00B057C3" w:rsidP="00B057C3">
      <w:pPr>
        <w:pStyle w:val="Default"/>
        <w:spacing w:after="63"/>
        <w:ind w:left="284"/>
        <w:rPr>
          <w:rFonts w:ascii="Calibri" w:hAnsi="Calibri" w:cs="Calibri"/>
          <w:color w:val="auto"/>
          <w:lang w:val="fr-FR"/>
        </w:rPr>
      </w:pPr>
      <w:r w:rsidRPr="00486013">
        <w:rPr>
          <w:rFonts w:ascii="Calibri" w:hAnsi="Calibri" w:cs="Calibri"/>
          <w:color w:val="auto"/>
          <w:lang w:val="fr-FR"/>
        </w:rPr>
        <w:t xml:space="preserve">b) </w:t>
      </w:r>
      <w:proofErr w:type="spellStart"/>
      <w:r w:rsidRPr="00486013">
        <w:rPr>
          <w:rFonts w:ascii="Calibri" w:hAnsi="Calibri" w:cs="Calibri"/>
          <w:color w:val="auto"/>
          <w:lang w:val="fr-FR"/>
        </w:rPr>
        <w:t>datele</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identificare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ale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reprezentantului</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legal</w:t>
      </w:r>
      <w:proofErr w:type="spellEnd"/>
      <w:r w:rsidRPr="00486013">
        <w:rPr>
          <w:rFonts w:ascii="Calibri" w:hAnsi="Calibri" w:cs="Calibri"/>
          <w:color w:val="auto"/>
          <w:lang w:val="fr-FR"/>
        </w:rPr>
        <w:t xml:space="preserve"> al </w:t>
      </w:r>
      <w:proofErr w:type="spellStart"/>
      <w:proofErr w:type="gramStart"/>
      <w:r w:rsidRPr="00486013">
        <w:rPr>
          <w:rFonts w:ascii="Calibri" w:hAnsi="Calibri" w:cs="Calibri"/>
          <w:color w:val="auto"/>
          <w:lang w:val="fr-FR"/>
        </w:rPr>
        <w:t>solicitantului</w:t>
      </w:r>
      <w:proofErr w:type="spellEnd"/>
      <w:r w:rsidRPr="00486013">
        <w:rPr>
          <w:rFonts w:ascii="Calibri" w:hAnsi="Calibri" w:cs="Calibri"/>
          <w:color w:val="auto"/>
          <w:lang w:val="fr-FR"/>
        </w:rPr>
        <w:t>;</w:t>
      </w:r>
      <w:proofErr w:type="gramEnd"/>
      <w:r w:rsidRPr="00486013">
        <w:rPr>
          <w:rFonts w:ascii="Calibri" w:hAnsi="Calibri" w:cs="Calibri"/>
          <w:color w:val="auto"/>
          <w:lang w:val="fr-FR"/>
        </w:rPr>
        <w:t xml:space="preserve"> </w:t>
      </w:r>
    </w:p>
    <w:p w14:paraId="11640896" w14:textId="77777777" w:rsidR="00B057C3" w:rsidRPr="00486013" w:rsidRDefault="00B057C3" w:rsidP="00B057C3">
      <w:pPr>
        <w:pStyle w:val="Default"/>
        <w:spacing w:after="63"/>
        <w:ind w:left="284"/>
        <w:rPr>
          <w:rFonts w:ascii="Calibri" w:hAnsi="Calibri" w:cs="Calibri"/>
          <w:color w:val="auto"/>
          <w:lang w:val="fr-FR"/>
        </w:rPr>
      </w:pPr>
      <w:r w:rsidRPr="00486013">
        <w:rPr>
          <w:rFonts w:ascii="Calibri" w:hAnsi="Calibri" w:cs="Calibri"/>
          <w:color w:val="auto"/>
          <w:lang w:val="fr-FR"/>
        </w:rPr>
        <w:lastRenderedPageBreak/>
        <w:t xml:space="preserve">c) </w:t>
      </w:r>
      <w:proofErr w:type="spellStart"/>
      <w:r w:rsidRPr="00486013">
        <w:rPr>
          <w:rFonts w:ascii="Calibri" w:hAnsi="Calibri" w:cs="Calibri"/>
          <w:color w:val="auto"/>
          <w:lang w:val="fr-FR"/>
        </w:rPr>
        <w:t>obiectul</w:t>
      </w:r>
      <w:proofErr w:type="spellEnd"/>
      <w:r w:rsidRPr="00486013">
        <w:rPr>
          <w:rFonts w:ascii="Calibri" w:hAnsi="Calibri" w:cs="Calibri"/>
          <w:color w:val="auto"/>
          <w:lang w:val="fr-FR"/>
        </w:rPr>
        <w:t xml:space="preserve"> </w:t>
      </w:r>
      <w:proofErr w:type="spellStart"/>
      <w:proofErr w:type="gramStart"/>
      <w:r w:rsidRPr="00486013">
        <w:rPr>
          <w:rFonts w:ascii="Calibri" w:hAnsi="Calibri" w:cs="Calibri"/>
          <w:color w:val="auto"/>
          <w:lang w:val="fr-FR"/>
        </w:rPr>
        <w:t>contestației</w:t>
      </w:r>
      <w:proofErr w:type="spellEnd"/>
      <w:r w:rsidRPr="00486013">
        <w:rPr>
          <w:rFonts w:ascii="Calibri" w:hAnsi="Calibri" w:cs="Calibri"/>
          <w:color w:val="auto"/>
          <w:lang w:val="fr-FR"/>
        </w:rPr>
        <w:t>;</w:t>
      </w:r>
      <w:proofErr w:type="gramEnd"/>
      <w:r w:rsidRPr="00486013">
        <w:rPr>
          <w:rFonts w:ascii="Calibri" w:hAnsi="Calibri" w:cs="Calibri"/>
          <w:color w:val="auto"/>
          <w:lang w:val="fr-FR"/>
        </w:rPr>
        <w:t xml:space="preserve"> </w:t>
      </w:r>
    </w:p>
    <w:p w14:paraId="45AA3045" w14:textId="77777777" w:rsidR="00B057C3" w:rsidRPr="00486013" w:rsidRDefault="00B057C3" w:rsidP="00B057C3">
      <w:pPr>
        <w:pStyle w:val="Default"/>
        <w:spacing w:after="63"/>
        <w:ind w:left="284"/>
        <w:rPr>
          <w:rFonts w:ascii="Calibri" w:hAnsi="Calibri" w:cs="Calibri"/>
          <w:color w:val="auto"/>
          <w:lang w:val="fr-FR"/>
        </w:rPr>
      </w:pPr>
      <w:r w:rsidRPr="00486013">
        <w:rPr>
          <w:rFonts w:ascii="Calibri" w:hAnsi="Calibri" w:cs="Calibri"/>
          <w:color w:val="auto"/>
          <w:lang w:val="fr-FR"/>
        </w:rPr>
        <w:t xml:space="preserve">d) </w:t>
      </w:r>
      <w:proofErr w:type="spellStart"/>
      <w:r w:rsidRPr="00486013">
        <w:rPr>
          <w:rFonts w:ascii="Calibri" w:hAnsi="Calibri" w:cs="Calibri"/>
          <w:color w:val="auto"/>
          <w:lang w:val="fr-FR"/>
        </w:rPr>
        <w:t>criteriul</w:t>
      </w:r>
      <w:proofErr w:type="spellEnd"/>
      <w:r w:rsidRPr="00486013">
        <w:rPr>
          <w:rFonts w:ascii="Calibri" w:hAnsi="Calibri" w:cs="Calibri"/>
          <w:color w:val="auto"/>
          <w:lang w:val="fr-FR"/>
        </w:rPr>
        <w:t>/</w:t>
      </w:r>
      <w:proofErr w:type="spellStart"/>
      <w:r w:rsidRPr="00486013">
        <w:rPr>
          <w:rFonts w:ascii="Calibri" w:hAnsi="Calibri" w:cs="Calibri"/>
          <w:color w:val="auto"/>
          <w:lang w:val="fr-FR"/>
        </w:rPr>
        <w:t>criteriile</w:t>
      </w:r>
      <w:proofErr w:type="spellEnd"/>
      <w:r w:rsidRPr="00486013">
        <w:rPr>
          <w:rFonts w:ascii="Calibri" w:hAnsi="Calibri" w:cs="Calibri"/>
          <w:color w:val="auto"/>
          <w:lang w:val="fr-FR"/>
        </w:rPr>
        <w:t xml:space="preserve"> </w:t>
      </w:r>
      <w:proofErr w:type="spellStart"/>
      <w:proofErr w:type="gramStart"/>
      <w:r w:rsidRPr="00486013">
        <w:rPr>
          <w:rFonts w:ascii="Calibri" w:hAnsi="Calibri" w:cs="Calibri"/>
          <w:color w:val="auto"/>
          <w:lang w:val="fr-FR"/>
        </w:rPr>
        <w:t>contestate</w:t>
      </w:r>
      <w:proofErr w:type="spellEnd"/>
      <w:r w:rsidRPr="00486013">
        <w:rPr>
          <w:rFonts w:ascii="Calibri" w:hAnsi="Calibri" w:cs="Calibri"/>
          <w:color w:val="auto"/>
          <w:lang w:val="fr-FR"/>
        </w:rPr>
        <w:t>;</w:t>
      </w:r>
      <w:proofErr w:type="gramEnd"/>
      <w:r w:rsidRPr="00486013">
        <w:rPr>
          <w:rFonts w:ascii="Calibri" w:hAnsi="Calibri" w:cs="Calibri"/>
          <w:color w:val="auto"/>
          <w:lang w:val="fr-FR"/>
        </w:rPr>
        <w:t xml:space="preserve"> </w:t>
      </w:r>
    </w:p>
    <w:p w14:paraId="2D0A8F60" w14:textId="77777777" w:rsidR="00B057C3" w:rsidRPr="00486013" w:rsidRDefault="00B057C3" w:rsidP="00B057C3">
      <w:pPr>
        <w:pStyle w:val="Default"/>
        <w:spacing w:after="63"/>
        <w:ind w:left="284"/>
        <w:rPr>
          <w:rFonts w:ascii="Calibri" w:hAnsi="Calibri" w:cs="Calibri"/>
          <w:color w:val="auto"/>
          <w:lang w:val="fr-FR"/>
        </w:rPr>
      </w:pPr>
      <w:r w:rsidRPr="00486013">
        <w:rPr>
          <w:rFonts w:ascii="Calibri" w:hAnsi="Calibri" w:cs="Calibri"/>
          <w:color w:val="auto"/>
          <w:lang w:val="fr-FR"/>
        </w:rPr>
        <w:t xml:space="preserve">e) </w:t>
      </w:r>
      <w:proofErr w:type="spellStart"/>
      <w:r w:rsidRPr="00486013">
        <w:rPr>
          <w:rFonts w:ascii="Calibri" w:hAnsi="Calibri" w:cs="Calibri"/>
          <w:color w:val="auto"/>
          <w:lang w:val="fr-FR"/>
        </w:rPr>
        <w:t>motivele</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fapt</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și</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drept</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pe</w:t>
      </w:r>
      <w:proofErr w:type="spellEnd"/>
      <w:r w:rsidRPr="00486013">
        <w:rPr>
          <w:rFonts w:ascii="Calibri" w:hAnsi="Calibri" w:cs="Calibri"/>
          <w:color w:val="auto"/>
          <w:lang w:val="fr-FR"/>
        </w:rPr>
        <w:t xml:space="preserve"> care se </w:t>
      </w:r>
      <w:proofErr w:type="spellStart"/>
      <w:r w:rsidRPr="00486013">
        <w:rPr>
          <w:rFonts w:ascii="Calibri" w:hAnsi="Calibri" w:cs="Calibri"/>
          <w:color w:val="auto"/>
          <w:lang w:val="fr-FR"/>
        </w:rPr>
        <w:t>întemeiază</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contestația</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detaliate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pentru</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fiecare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criteriu</w:t>
      </w:r>
      <w:proofErr w:type="spellEnd"/>
      <w:r w:rsidRPr="00486013">
        <w:rPr>
          <w:rFonts w:ascii="Calibri" w:hAnsi="Calibri" w:cs="Calibri"/>
          <w:color w:val="auto"/>
          <w:lang w:val="fr-FR"/>
        </w:rPr>
        <w:t xml:space="preserve"> de </w:t>
      </w:r>
      <w:proofErr w:type="spellStart"/>
      <w:r w:rsidRPr="00486013">
        <w:rPr>
          <w:rFonts w:ascii="Calibri" w:hAnsi="Calibri" w:cs="Calibri"/>
          <w:color w:val="auto"/>
          <w:lang w:val="fr-FR"/>
        </w:rPr>
        <w:t>evaluare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și</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selecție</w:t>
      </w:r>
      <w:proofErr w:type="spellEnd"/>
      <w:r w:rsidRPr="00486013">
        <w:rPr>
          <w:rFonts w:ascii="Calibri" w:hAnsi="Calibri" w:cs="Calibri"/>
          <w:color w:val="auto"/>
          <w:lang w:val="fr-FR"/>
        </w:rPr>
        <w:t xml:space="preserve"> </w:t>
      </w:r>
      <w:proofErr w:type="spellStart"/>
      <w:r w:rsidRPr="00486013">
        <w:rPr>
          <w:rFonts w:ascii="Calibri" w:hAnsi="Calibri" w:cs="Calibri"/>
          <w:color w:val="auto"/>
          <w:lang w:val="fr-FR"/>
        </w:rPr>
        <w:t>în</w:t>
      </w:r>
      <w:proofErr w:type="spellEnd"/>
      <w:r w:rsidRPr="00486013">
        <w:rPr>
          <w:rFonts w:ascii="Calibri" w:hAnsi="Calibri" w:cs="Calibri"/>
          <w:color w:val="auto"/>
          <w:lang w:val="fr-FR"/>
        </w:rPr>
        <w:t xml:space="preserve"> parte </w:t>
      </w:r>
      <w:proofErr w:type="spellStart"/>
      <w:proofErr w:type="gramStart"/>
      <w:r w:rsidRPr="00486013">
        <w:rPr>
          <w:rFonts w:ascii="Calibri" w:hAnsi="Calibri" w:cs="Calibri"/>
          <w:color w:val="auto"/>
          <w:lang w:val="fr-FR"/>
        </w:rPr>
        <w:t>contestat</w:t>
      </w:r>
      <w:proofErr w:type="spellEnd"/>
      <w:r w:rsidRPr="00486013">
        <w:rPr>
          <w:rFonts w:ascii="Calibri" w:hAnsi="Calibri" w:cs="Calibri"/>
          <w:color w:val="auto"/>
          <w:lang w:val="fr-FR"/>
        </w:rPr>
        <w:t>;</w:t>
      </w:r>
      <w:proofErr w:type="gramEnd"/>
      <w:r w:rsidRPr="00486013">
        <w:rPr>
          <w:rFonts w:ascii="Calibri" w:hAnsi="Calibri" w:cs="Calibri"/>
          <w:color w:val="auto"/>
          <w:lang w:val="fr-FR"/>
        </w:rPr>
        <w:t xml:space="preserve"> </w:t>
      </w:r>
    </w:p>
    <w:p w14:paraId="0E6F4B1C" w14:textId="3079D37A" w:rsidR="00181E8F" w:rsidRPr="00486013" w:rsidRDefault="00B057C3" w:rsidP="00B057C3">
      <w:pPr>
        <w:spacing w:before="0" w:after="0"/>
        <w:ind w:left="284"/>
        <w:jc w:val="both"/>
        <w:rPr>
          <w:rFonts w:ascii="Calibri" w:hAnsi="Calibri"/>
          <w:sz w:val="24"/>
          <w:szCs w:val="24"/>
          <w:lang w:val="fr-FR"/>
        </w:rPr>
      </w:pPr>
      <w:r w:rsidRPr="00486013">
        <w:rPr>
          <w:rFonts w:ascii="Calibri" w:hAnsi="Calibri"/>
          <w:sz w:val="24"/>
          <w:szCs w:val="24"/>
          <w:lang w:val="fr-FR"/>
        </w:rPr>
        <w:t xml:space="preserve">f) </w:t>
      </w:r>
      <w:proofErr w:type="spellStart"/>
      <w:r w:rsidRPr="00486013">
        <w:rPr>
          <w:rFonts w:ascii="Calibri" w:hAnsi="Calibri"/>
          <w:sz w:val="24"/>
          <w:szCs w:val="24"/>
          <w:lang w:val="fr-FR"/>
        </w:rPr>
        <w:t>semnătura</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reprezentantului</w:t>
      </w:r>
      <w:proofErr w:type="spellEnd"/>
      <w:r w:rsidRPr="00486013">
        <w:rPr>
          <w:rFonts w:ascii="Calibri" w:hAnsi="Calibri"/>
          <w:sz w:val="24"/>
          <w:szCs w:val="24"/>
          <w:lang w:val="fr-FR"/>
        </w:rPr>
        <w:t xml:space="preserve"> </w:t>
      </w:r>
      <w:proofErr w:type="spellStart"/>
      <w:r w:rsidRPr="00486013">
        <w:rPr>
          <w:rFonts w:ascii="Calibri" w:hAnsi="Calibri"/>
          <w:sz w:val="24"/>
          <w:szCs w:val="24"/>
          <w:lang w:val="fr-FR"/>
        </w:rPr>
        <w:t>legal</w:t>
      </w:r>
      <w:proofErr w:type="spellEnd"/>
      <w:r w:rsidRPr="00486013">
        <w:rPr>
          <w:rFonts w:ascii="Calibri" w:hAnsi="Calibri"/>
          <w:sz w:val="24"/>
          <w:szCs w:val="24"/>
          <w:lang w:val="fr-FR"/>
        </w:rPr>
        <w:t>/</w:t>
      </w:r>
      <w:proofErr w:type="spellStart"/>
      <w:r w:rsidRPr="00486013">
        <w:rPr>
          <w:rFonts w:ascii="Calibri" w:hAnsi="Calibri"/>
          <w:sz w:val="24"/>
          <w:szCs w:val="24"/>
          <w:lang w:val="fr-FR"/>
        </w:rPr>
        <w:t>împuternicit</w:t>
      </w:r>
      <w:proofErr w:type="spellEnd"/>
      <w:r w:rsidRPr="00486013">
        <w:rPr>
          <w:rFonts w:ascii="Calibri" w:hAnsi="Calibri"/>
          <w:sz w:val="24"/>
          <w:szCs w:val="24"/>
          <w:lang w:val="fr-FR"/>
        </w:rPr>
        <w:t xml:space="preserve"> al </w:t>
      </w:r>
      <w:proofErr w:type="spellStart"/>
      <w:r w:rsidRPr="00486013">
        <w:rPr>
          <w:rFonts w:ascii="Calibri" w:hAnsi="Calibri"/>
          <w:sz w:val="24"/>
          <w:szCs w:val="24"/>
          <w:lang w:val="fr-FR"/>
        </w:rPr>
        <w:t>solicitantului</w:t>
      </w:r>
      <w:proofErr w:type="spellEnd"/>
      <w:r w:rsidRPr="00486013">
        <w:rPr>
          <w:rFonts w:ascii="Calibri" w:hAnsi="Calibri"/>
          <w:sz w:val="24"/>
          <w:szCs w:val="24"/>
          <w:lang w:val="fr-FR"/>
        </w:rPr>
        <w:t>.</w:t>
      </w:r>
    </w:p>
    <w:p w14:paraId="7EFEFC8A" w14:textId="77777777" w:rsidR="00B057C3" w:rsidRPr="00486013" w:rsidRDefault="00B057C3" w:rsidP="00B057C3">
      <w:pPr>
        <w:spacing w:before="0" w:after="0"/>
        <w:ind w:left="284"/>
        <w:jc w:val="both"/>
        <w:rPr>
          <w:rFonts w:ascii="Calibri" w:hAnsi="Calibri"/>
          <w:sz w:val="24"/>
          <w:szCs w:val="24"/>
        </w:rPr>
      </w:pPr>
    </w:p>
    <w:p w14:paraId="5EA13488"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486013" w:rsidRDefault="00181E8F" w:rsidP="00181E8F">
      <w:pPr>
        <w:spacing w:before="0" w:after="0"/>
        <w:ind w:left="720" w:hanging="720"/>
        <w:jc w:val="both"/>
        <w:rPr>
          <w:rFonts w:ascii="Calibri" w:hAnsi="Calibri"/>
          <w:bCs/>
          <w:sz w:val="24"/>
          <w:szCs w:val="24"/>
        </w:rPr>
      </w:pPr>
    </w:p>
    <w:p w14:paraId="02929209" w14:textId="77777777"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486013">
        <w:rPr>
          <w:rFonts w:ascii="Calibri" w:hAnsi="Calibri"/>
          <w:sz w:val="24"/>
          <w:szCs w:val="24"/>
        </w:rPr>
        <w:t>MySMIS2021/SMIS2021+</w:t>
      </w:r>
      <w:r w:rsidRPr="00486013">
        <w:rPr>
          <w:rFonts w:ascii="Calibri" w:hAnsi="Calibri"/>
          <w:sz w:val="24"/>
          <w:szCs w:val="24"/>
          <w:lang w:eastAsia="en-GB"/>
        </w:rPr>
        <w:t xml:space="preserve">, meniul Contestații, în conformitate cu instrucțiunile de completare din Manualul de utilizare MySMIS. </w:t>
      </w:r>
    </w:p>
    <w:p w14:paraId="4BF90DD4" w14:textId="77777777" w:rsidR="00181E8F" w:rsidRPr="00486013" w:rsidRDefault="00181E8F" w:rsidP="00181E8F">
      <w:pPr>
        <w:spacing w:before="0" w:after="0"/>
        <w:jc w:val="both"/>
        <w:rPr>
          <w:rFonts w:ascii="Calibri" w:hAnsi="Calibri"/>
          <w:sz w:val="24"/>
          <w:szCs w:val="24"/>
          <w:lang w:eastAsia="en-GB"/>
        </w:rPr>
      </w:pPr>
    </w:p>
    <w:p w14:paraId="2C945E74" w14:textId="7DA1804D" w:rsidR="00181E8F" w:rsidRPr="00486013" w:rsidRDefault="00181E8F" w:rsidP="00181E8F">
      <w:pPr>
        <w:spacing w:before="0" w:after="0"/>
        <w:jc w:val="both"/>
        <w:rPr>
          <w:rFonts w:ascii="Calibri" w:hAnsi="Calibri"/>
          <w:sz w:val="24"/>
          <w:szCs w:val="24"/>
          <w:lang w:eastAsia="en-GB"/>
        </w:rPr>
      </w:pPr>
      <w:r w:rsidRPr="00486013">
        <w:rPr>
          <w:rFonts w:ascii="Calibri" w:hAnsi="Calibri"/>
          <w:sz w:val="24"/>
          <w:szCs w:val="24"/>
          <w:lang w:eastAsia="en-GB"/>
        </w:rPr>
        <w:t xml:space="preserve">Contestaţia se va depune în termen de maxim </w:t>
      </w:r>
      <w:r w:rsidR="00670642" w:rsidRPr="00486013">
        <w:rPr>
          <w:rFonts w:ascii="Calibri" w:hAnsi="Calibri"/>
          <w:sz w:val="24"/>
          <w:szCs w:val="24"/>
          <w:lang w:eastAsia="en-GB"/>
        </w:rPr>
        <w:t>30</w:t>
      </w:r>
      <w:r w:rsidRPr="00486013">
        <w:rPr>
          <w:rFonts w:ascii="Calibri" w:hAnsi="Calibri"/>
          <w:sz w:val="24"/>
          <w:szCs w:val="24"/>
          <w:lang w:eastAsia="en-GB"/>
        </w:rPr>
        <w:t xml:space="preserve"> zile </w:t>
      </w:r>
      <w:r w:rsidR="00DF1E48" w:rsidRPr="00486013">
        <w:rPr>
          <w:rFonts w:ascii="Calibri" w:hAnsi="Calibri"/>
          <w:sz w:val="24"/>
          <w:szCs w:val="24"/>
          <w:lang w:eastAsia="en-GB"/>
        </w:rPr>
        <w:t>calendaristice</w:t>
      </w:r>
      <w:r w:rsidRPr="00486013">
        <w:rPr>
          <w:rFonts w:ascii="Calibri" w:hAnsi="Calibri"/>
          <w:sz w:val="24"/>
          <w:szCs w:val="24"/>
          <w:lang w:eastAsia="en-GB"/>
        </w:rPr>
        <w:t xml:space="preserve"> de la data înştiinţării de către AM PR SE a rezultatului asupra procesului de evaluare și selecție.</w:t>
      </w:r>
    </w:p>
    <w:p w14:paraId="52F849DA" w14:textId="77777777" w:rsidR="00181E8F" w:rsidRPr="00486013" w:rsidRDefault="00181E8F" w:rsidP="00181E8F">
      <w:pPr>
        <w:autoSpaceDE w:val="0"/>
        <w:autoSpaceDN w:val="0"/>
        <w:adjustRightInd w:val="0"/>
        <w:spacing w:before="0" w:after="0"/>
        <w:jc w:val="both"/>
        <w:rPr>
          <w:rFonts w:ascii="Calibri" w:hAnsi="Calibri"/>
          <w:b/>
          <w:bCs/>
          <w:sz w:val="24"/>
          <w:szCs w:val="24"/>
          <w:lang w:eastAsia="en-GB"/>
        </w:rPr>
      </w:pPr>
    </w:p>
    <w:p w14:paraId="1A361580" w14:textId="6B5D9502" w:rsidR="00181E8F" w:rsidRPr="00486013" w:rsidRDefault="00181E8F" w:rsidP="00181E8F">
      <w:pPr>
        <w:autoSpaceDE w:val="0"/>
        <w:autoSpaceDN w:val="0"/>
        <w:adjustRightInd w:val="0"/>
        <w:spacing w:before="0" w:after="0"/>
        <w:jc w:val="both"/>
        <w:rPr>
          <w:rFonts w:ascii="Calibri" w:hAnsi="Calibri"/>
          <w:sz w:val="24"/>
          <w:szCs w:val="24"/>
          <w:lang w:eastAsia="en-GB"/>
        </w:rPr>
      </w:pPr>
      <w:r w:rsidRPr="00486013">
        <w:rPr>
          <w:rFonts w:ascii="Calibri" w:hAnsi="Calibri"/>
          <w:b/>
          <w:bCs/>
          <w:sz w:val="24"/>
          <w:szCs w:val="24"/>
          <w:lang w:eastAsia="en-GB"/>
        </w:rPr>
        <w:t xml:space="preserve">Notă! </w:t>
      </w:r>
      <w:r w:rsidRPr="00486013">
        <w:rPr>
          <w:rFonts w:ascii="Calibri" w:hAnsi="Calibri"/>
          <w:sz w:val="24"/>
          <w:szCs w:val="24"/>
          <w:lang w:eastAsia="en-GB"/>
        </w:rPr>
        <w:t xml:space="preserve">Contestațiile depuse după termenul de </w:t>
      </w:r>
      <w:r w:rsidR="00670642" w:rsidRPr="00486013">
        <w:rPr>
          <w:rFonts w:ascii="Calibri" w:hAnsi="Calibri"/>
          <w:sz w:val="24"/>
          <w:szCs w:val="24"/>
          <w:lang w:eastAsia="en-GB"/>
        </w:rPr>
        <w:t>30</w:t>
      </w:r>
      <w:r w:rsidRPr="00486013">
        <w:rPr>
          <w:rFonts w:ascii="Calibri" w:hAnsi="Calibri"/>
          <w:sz w:val="24"/>
          <w:szCs w:val="24"/>
          <w:lang w:eastAsia="en-GB"/>
        </w:rPr>
        <w:t xml:space="preserve"> zile menționat anterior vor fi respinse, rezultatul obtinut în cadrul procesului de evaluare şi selecţie fiind menţinut. </w:t>
      </w:r>
    </w:p>
    <w:bookmarkEnd w:id="185"/>
    <w:p w14:paraId="27E39928" w14:textId="77777777" w:rsidR="00181E8F" w:rsidRPr="00486013" w:rsidRDefault="00181E8F" w:rsidP="00181E8F">
      <w:pPr>
        <w:spacing w:before="0" w:after="0"/>
        <w:jc w:val="both"/>
        <w:rPr>
          <w:rFonts w:ascii="Calibri" w:hAnsi="Calibri"/>
          <w:sz w:val="24"/>
          <w:szCs w:val="24"/>
        </w:rPr>
      </w:pPr>
    </w:p>
    <w:p w14:paraId="61775C36" w14:textId="420043E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Comitetul de soluționare a contestațiilor soluționează contestația prin decizie motivată, în termen de </w:t>
      </w:r>
      <w:r w:rsidR="00004A81" w:rsidRPr="00486013">
        <w:rPr>
          <w:rFonts w:ascii="Calibri" w:hAnsi="Calibri"/>
          <w:sz w:val="24"/>
          <w:szCs w:val="24"/>
        </w:rPr>
        <w:t>30 zile calendaristice</w:t>
      </w:r>
      <w:r w:rsidRPr="00486013">
        <w:rPr>
          <w:rFonts w:ascii="Calibri" w:hAnsi="Calibr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486013">
        <w:rPr>
          <w:rFonts w:ascii="Calibri" w:hAnsi="Calibri"/>
          <w:bCs/>
          <w:sz w:val="24"/>
          <w:szCs w:val="24"/>
        </w:rPr>
        <w:t>Împotriva deciziei emisă, solicitantul poate formula plângere în termenul prevăzut de lege la instanța de contencios administrativ, în conformitate cu prevederile Legii</w:t>
      </w:r>
      <w:r w:rsidRPr="00486013">
        <w:rPr>
          <w:rFonts w:ascii="Calibri" w:hAnsi="Calibri"/>
          <w:sz w:val="24"/>
          <w:szCs w:val="24"/>
        </w:rPr>
        <w:t xml:space="preserve"> </w:t>
      </w:r>
      <w:r w:rsidRPr="00486013">
        <w:rPr>
          <w:rFonts w:ascii="Calibri" w:hAnsi="Calibri"/>
          <w:bCs/>
          <w:sz w:val="24"/>
          <w:szCs w:val="24"/>
        </w:rPr>
        <w:t>contenciosului administrativ nr. 554/2004, cu modificările și completările ulterioare.</w:t>
      </w:r>
    </w:p>
    <w:p w14:paraId="3B1964CD" w14:textId="77777777" w:rsidR="00181E8F" w:rsidRPr="00486013" w:rsidRDefault="00181E8F" w:rsidP="00181E8F">
      <w:pPr>
        <w:spacing w:before="0" w:after="0"/>
        <w:jc w:val="both"/>
        <w:rPr>
          <w:rFonts w:ascii="Calibri" w:hAnsi="Calibri"/>
          <w:sz w:val="24"/>
          <w:szCs w:val="24"/>
        </w:rPr>
      </w:pPr>
    </w:p>
    <w:p w14:paraId="583CD680"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486013" w:rsidRDefault="00181E8F" w:rsidP="00181E8F">
      <w:pPr>
        <w:spacing w:before="0" w:after="0"/>
        <w:jc w:val="both"/>
        <w:rPr>
          <w:rFonts w:ascii="Calibri" w:hAnsi="Calibri"/>
          <w:b/>
          <w:bCs/>
          <w:sz w:val="24"/>
          <w:szCs w:val="24"/>
        </w:rPr>
      </w:pPr>
    </w:p>
    <w:p w14:paraId="15552AC2" w14:textId="77777777" w:rsidR="00181E8F" w:rsidRPr="00486013" w:rsidRDefault="00181E8F" w:rsidP="00181E8F">
      <w:pPr>
        <w:spacing w:before="0" w:after="0"/>
        <w:jc w:val="both"/>
        <w:rPr>
          <w:rFonts w:ascii="Calibri" w:hAnsi="Calibri"/>
          <w:sz w:val="24"/>
          <w:szCs w:val="24"/>
        </w:rPr>
      </w:pPr>
      <w:r w:rsidRPr="00486013">
        <w:rPr>
          <w:rFonts w:ascii="Calibri" w:hAnsi="Calibri"/>
          <w:b/>
          <w:bCs/>
          <w:sz w:val="24"/>
          <w:szCs w:val="24"/>
        </w:rPr>
        <w:t xml:space="preserve">Notă! </w:t>
      </w:r>
      <w:r w:rsidRPr="00486013">
        <w:rPr>
          <w:rFonts w:ascii="Calibri" w:hAnsi="Calibri"/>
          <w:sz w:val="24"/>
          <w:szCs w:val="24"/>
        </w:rPr>
        <w:t>Pe parcursul soluționării contestațiilor, lista proiectelor se va actualiza cu acele proiecte pentru care AM PR Sud Est  a luat o decizie favorabilă.</w:t>
      </w:r>
      <w:bookmarkEnd w:id="183"/>
      <w:bookmarkEnd w:id="184"/>
    </w:p>
    <w:p w14:paraId="7F562060" w14:textId="77777777" w:rsidR="00181E8F" w:rsidRPr="00486013" w:rsidRDefault="00181E8F" w:rsidP="00181E8F">
      <w:pPr>
        <w:spacing w:before="0" w:after="0"/>
        <w:jc w:val="both"/>
        <w:rPr>
          <w:rFonts w:ascii="Calibri" w:hAnsi="Calibri"/>
          <w:b/>
          <w:bCs/>
          <w:sz w:val="24"/>
          <w:szCs w:val="24"/>
        </w:rPr>
      </w:pPr>
    </w:p>
    <w:p w14:paraId="26250327" w14:textId="77777777" w:rsidR="00181E8F" w:rsidRPr="00486013" w:rsidRDefault="00181E8F" w:rsidP="00E07D7E">
      <w:pPr>
        <w:pStyle w:val="Heading2"/>
        <w:numPr>
          <w:ilvl w:val="1"/>
          <w:numId w:val="37"/>
        </w:numPr>
        <w:rPr>
          <w:rFonts w:ascii="Calibri" w:hAnsi="Calibri" w:cs="Calibri"/>
        </w:rPr>
      </w:pPr>
      <w:bookmarkStart w:id="186" w:name="_Toc154150900"/>
      <w:r w:rsidRPr="00486013">
        <w:rPr>
          <w:rFonts w:ascii="Calibri" w:hAnsi="Calibri" w:cs="Calibri"/>
        </w:rPr>
        <w:lastRenderedPageBreak/>
        <w:t>Contractarea proiectelor</w:t>
      </w:r>
      <w:bookmarkEnd w:id="186"/>
      <w:r w:rsidRPr="00486013">
        <w:rPr>
          <w:rFonts w:ascii="Calibri" w:hAnsi="Calibri" w:cs="Calibri"/>
        </w:rPr>
        <w:t xml:space="preserve"> </w:t>
      </w:r>
    </w:p>
    <w:p w14:paraId="62098E17" w14:textId="2E6753A2" w:rsidR="00B057C3" w:rsidRPr="00486013" w:rsidRDefault="00FB633E" w:rsidP="00E07D7E">
      <w:pPr>
        <w:pStyle w:val="Heading3"/>
        <w:numPr>
          <w:ilvl w:val="2"/>
          <w:numId w:val="37"/>
        </w:numPr>
        <w:rPr>
          <w:rFonts w:cs="Calibri"/>
          <w:i w:val="0"/>
          <w:iCs/>
        </w:rPr>
      </w:pPr>
      <w:bookmarkStart w:id="187" w:name="_Toc154150901"/>
      <w:r w:rsidRPr="00486013">
        <w:rPr>
          <w:rFonts w:cs="Calibri"/>
          <w:i w:val="0"/>
          <w:iCs/>
        </w:rPr>
        <w:t>Verificarea îndeplinirii condițiilor de eligibilitate</w:t>
      </w:r>
      <w:bookmarkEnd w:id="187"/>
    </w:p>
    <w:p w14:paraId="6CA1ED71" w14:textId="77777777" w:rsidR="008C1E42"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Intrarea în etapa de contractare este adusă la cunoștința solicitantului prin aplicația informatică MySMIS2021/SMIS2021+. </w:t>
      </w:r>
    </w:p>
    <w:p w14:paraId="586A60F9" w14:textId="77777777" w:rsidR="009B0FDA" w:rsidRPr="00486013" w:rsidRDefault="009B0FDA" w:rsidP="001C7874">
      <w:pPr>
        <w:spacing w:before="0" w:after="0"/>
        <w:jc w:val="both"/>
        <w:rPr>
          <w:rFonts w:ascii="Calibri" w:hAnsi="Calibri"/>
          <w:sz w:val="24"/>
          <w:szCs w:val="24"/>
        </w:rPr>
      </w:pPr>
    </w:p>
    <w:p w14:paraId="041709DA" w14:textId="77777777"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313FA29" w14:textId="77777777" w:rsidR="00427EDD" w:rsidRPr="00486013" w:rsidRDefault="00427EDD" w:rsidP="001C7874">
      <w:pPr>
        <w:spacing w:before="0" w:after="0"/>
        <w:jc w:val="both"/>
        <w:rPr>
          <w:rFonts w:ascii="Calibri" w:hAnsi="Calibri"/>
          <w:sz w:val="24"/>
          <w:szCs w:val="24"/>
        </w:rPr>
      </w:pPr>
    </w:p>
    <w:p w14:paraId="02E19810" w14:textId="0512BB60"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Solicitantul  transmite documentele solicitate în etapa de contractare, sub sancțiunea respingerii cererii de finanțare, în termen de 15 zile lucrătoare, calculat de la data primirii solicitării autorității de management. </w:t>
      </w:r>
      <w:r w:rsidR="00CB1AF1" w:rsidRPr="00486013">
        <w:rPr>
          <w:rFonts w:ascii="Calibri" w:hAnsi="Calibri"/>
          <w:sz w:val="24"/>
          <w:szCs w:val="24"/>
        </w:rPr>
        <w:t>Prin excepţie, acest termen poate fi prelungit o</w:t>
      </w:r>
      <w:r w:rsidR="001C7874" w:rsidRPr="00486013">
        <w:rPr>
          <w:rFonts w:ascii="Calibri" w:hAnsi="Calibri"/>
          <w:sz w:val="24"/>
          <w:szCs w:val="24"/>
        </w:rPr>
        <w:t xml:space="preserve"> </w:t>
      </w:r>
      <w:r w:rsidR="00CB1AF1" w:rsidRPr="00486013">
        <w:rPr>
          <w:rFonts w:ascii="Calibri" w:hAnsi="Calibri"/>
          <w:sz w:val="24"/>
          <w:szCs w:val="24"/>
        </w:rPr>
        <w:t>singură dată de către autoritatea de management în baza unei justificări fundamentate.</w:t>
      </w:r>
    </w:p>
    <w:p w14:paraId="23934334" w14:textId="77777777" w:rsidR="009B0FDA" w:rsidRPr="00486013" w:rsidRDefault="009B0FDA" w:rsidP="001C7874">
      <w:pPr>
        <w:spacing w:before="0" w:after="0"/>
        <w:jc w:val="both"/>
        <w:rPr>
          <w:rFonts w:ascii="Calibri" w:hAnsi="Calibri"/>
          <w:sz w:val="24"/>
          <w:szCs w:val="24"/>
        </w:rPr>
      </w:pPr>
    </w:p>
    <w:p w14:paraId="6385EDDE" w14:textId="77777777"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24035589" w14:textId="77777777" w:rsidR="009B0FDA" w:rsidRPr="00486013" w:rsidRDefault="009B0FDA" w:rsidP="001C7874">
      <w:pPr>
        <w:spacing w:before="0" w:after="0"/>
        <w:jc w:val="both"/>
        <w:rPr>
          <w:rFonts w:ascii="Calibri" w:hAnsi="Calibri"/>
          <w:sz w:val="24"/>
          <w:szCs w:val="24"/>
        </w:rPr>
      </w:pPr>
    </w:p>
    <w:p w14:paraId="2EF53439" w14:textId="77777777"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0FE1452D" w14:textId="51FB33C5"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D76FD9" w:rsidRPr="00486013">
        <w:rPr>
          <w:rFonts w:ascii="Calibri" w:hAnsi="Calibri"/>
          <w:sz w:val="24"/>
          <w:szCs w:val="24"/>
        </w:rPr>
        <w:t>20</w:t>
      </w:r>
      <w:r w:rsidRPr="00486013">
        <w:rPr>
          <w:rFonts w:ascii="Calibri" w:hAnsi="Calibri"/>
          <w:sz w:val="24"/>
          <w:szCs w:val="24"/>
        </w:rPr>
        <w:t xml:space="preserve"> si 2</w:t>
      </w:r>
      <w:r w:rsidR="00D76FD9" w:rsidRPr="00486013">
        <w:rPr>
          <w:rFonts w:ascii="Calibri" w:hAnsi="Calibri"/>
          <w:sz w:val="24"/>
          <w:szCs w:val="24"/>
        </w:rPr>
        <w:t>1</w:t>
      </w:r>
      <w:r w:rsidRPr="00486013">
        <w:rPr>
          <w:rFonts w:ascii="Calibri" w:hAnsi="Calibri"/>
          <w:sz w:val="24"/>
          <w:szCs w:val="24"/>
        </w:rPr>
        <w:t xml:space="preserve"> din prexentul ghid. </w:t>
      </w:r>
    </w:p>
    <w:p w14:paraId="23612BFA" w14:textId="77777777" w:rsidR="009B0FDA" w:rsidRPr="00486013" w:rsidRDefault="009B0FDA" w:rsidP="001C7874">
      <w:pPr>
        <w:spacing w:before="0" w:after="0"/>
        <w:jc w:val="both"/>
        <w:rPr>
          <w:rFonts w:ascii="Calibri" w:hAnsi="Calibri"/>
          <w:sz w:val="24"/>
          <w:szCs w:val="24"/>
        </w:rPr>
      </w:pPr>
    </w:p>
    <w:p w14:paraId="61E0D6B5" w14:textId="77777777"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Urmare a verificării îndeplinirii condițiilor de eligibilitate,  AM va emite decizia de aprobare a finanțării, respectiv decizia de respingere a finanțării.   </w:t>
      </w:r>
    </w:p>
    <w:p w14:paraId="0999C323" w14:textId="77777777"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Pentru proiectele selectate, în baza deciziei de aprobarea a finanțării AM va proceda la încheierea contractului de finanțare.</w:t>
      </w:r>
    </w:p>
    <w:p w14:paraId="6ADFBFF9" w14:textId="77777777" w:rsidR="009B0FDA" w:rsidRPr="00486013" w:rsidRDefault="009B0FDA" w:rsidP="009B0FDA">
      <w:pPr>
        <w:spacing w:before="0" w:after="0"/>
        <w:rPr>
          <w:rFonts w:ascii="Calibri" w:hAnsi="Calibri"/>
          <w:sz w:val="24"/>
          <w:szCs w:val="24"/>
        </w:rPr>
      </w:pPr>
    </w:p>
    <w:p w14:paraId="24D49E62" w14:textId="56CCB7A6" w:rsidR="009B0FDA" w:rsidRPr="00486013" w:rsidRDefault="009B0FDA" w:rsidP="001C7874">
      <w:pPr>
        <w:spacing w:before="0" w:after="0"/>
        <w:jc w:val="both"/>
        <w:rPr>
          <w:rFonts w:ascii="Calibri" w:hAnsi="Calibri"/>
          <w:sz w:val="24"/>
          <w:szCs w:val="24"/>
        </w:rPr>
      </w:pPr>
      <w:r w:rsidRPr="00486013">
        <w:rPr>
          <w:rFonts w:ascii="Calibri" w:hAnsi="Calibri"/>
          <w:sz w:val="24"/>
          <w:szCs w:val="24"/>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F569BC" w:rsidRPr="00486013">
        <w:rPr>
          <w:rFonts w:ascii="Calibri" w:hAnsi="Calibri"/>
          <w:sz w:val="24"/>
          <w:szCs w:val="24"/>
        </w:rPr>
        <w:t>vor respecta legislatia in vigoare</w:t>
      </w:r>
      <w:r w:rsidRPr="00486013">
        <w:rPr>
          <w:rFonts w:ascii="Calibri" w:hAnsi="Calibri"/>
          <w:sz w:val="24"/>
          <w:szCs w:val="24"/>
        </w:rPr>
        <w:t>.</w:t>
      </w:r>
    </w:p>
    <w:p w14:paraId="2FB6CC2C" w14:textId="77777777" w:rsidR="00F569BC" w:rsidRPr="00486013" w:rsidRDefault="00F569BC" w:rsidP="001C7874">
      <w:pPr>
        <w:spacing w:before="0" w:after="0"/>
        <w:jc w:val="both"/>
        <w:rPr>
          <w:rFonts w:ascii="Calibri" w:hAnsi="Calibri"/>
          <w:sz w:val="24"/>
          <w:szCs w:val="24"/>
        </w:rPr>
      </w:pPr>
      <w:r w:rsidRPr="00486013">
        <w:rPr>
          <w:rFonts w:ascii="Calibri" w:hAnsi="Calibri"/>
          <w:sz w:val="24"/>
          <w:szCs w:val="24"/>
        </w:rPr>
        <w:lastRenderedPageBreak/>
        <w:t>În cazul deciziei de respingere a finanțării se poate formula contestație pe cale administrativă, în termen de maxim 30 zile calendaristice de la primirii acesteia, prin sistemul informatic MySMIS2021/SMIS2021+.</w:t>
      </w:r>
    </w:p>
    <w:p w14:paraId="12C3935F" w14:textId="77777777" w:rsidR="00F569BC" w:rsidRPr="00486013" w:rsidRDefault="00F569BC" w:rsidP="001C7874">
      <w:pPr>
        <w:spacing w:before="0" w:after="0"/>
        <w:jc w:val="both"/>
        <w:rPr>
          <w:rFonts w:ascii="Calibri" w:hAnsi="Calibri"/>
          <w:sz w:val="24"/>
          <w:szCs w:val="24"/>
        </w:rPr>
      </w:pPr>
      <w:r w:rsidRPr="00486013">
        <w:rPr>
          <w:rFonts w:ascii="Calibri" w:hAnsi="Calibri"/>
          <w:sz w:val="24"/>
          <w:szCs w:val="24"/>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73F95FC0" w14:textId="77777777" w:rsidR="00F569BC" w:rsidRPr="00486013" w:rsidRDefault="00F569BC" w:rsidP="001C7874">
      <w:pPr>
        <w:spacing w:before="0" w:after="0"/>
        <w:jc w:val="both"/>
        <w:rPr>
          <w:rFonts w:ascii="Calibri" w:hAnsi="Calibri"/>
          <w:sz w:val="24"/>
          <w:szCs w:val="24"/>
        </w:rPr>
      </w:pPr>
    </w:p>
    <w:p w14:paraId="40DB4A73" w14:textId="77777777" w:rsidR="00F569BC" w:rsidRPr="00486013" w:rsidRDefault="00F569BC" w:rsidP="001C7874">
      <w:pPr>
        <w:spacing w:before="0" w:after="0"/>
        <w:jc w:val="both"/>
        <w:rPr>
          <w:rFonts w:ascii="Calibri" w:hAnsi="Calibri"/>
          <w:sz w:val="24"/>
          <w:szCs w:val="24"/>
        </w:rPr>
      </w:pPr>
      <w:r w:rsidRPr="00486013">
        <w:rPr>
          <w:rFonts w:ascii="Calibri" w:hAnsi="Calibri"/>
          <w:sz w:val="24"/>
          <w:szCs w:val="24"/>
        </w:rPr>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486013" w:rsidRDefault="00DF51AC" w:rsidP="001C7874">
      <w:pPr>
        <w:spacing w:before="0" w:after="0"/>
        <w:jc w:val="both"/>
        <w:rPr>
          <w:rFonts w:ascii="Calibri" w:hAnsi="Calibri"/>
          <w:sz w:val="24"/>
          <w:szCs w:val="24"/>
        </w:rPr>
      </w:pPr>
    </w:p>
    <w:p w14:paraId="5629482C" w14:textId="6A8AC1A2" w:rsidR="00FB633E" w:rsidRPr="00486013" w:rsidRDefault="00FB633E" w:rsidP="00E07D7E">
      <w:pPr>
        <w:pStyle w:val="Heading3"/>
        <w:numPr>
          <w:ilvl w:val="2"/>
          <w:numId w:val="37"/>
        </w:numPr>
        <w:jc w:val="both"/>
        <w:rPr>
          <w:rFonts w:cs="Calibri"/>
          <w:i w:val="0"/>
          <w:iCs/>
        </w:rPr>
      </w:pPr>
      <w:bookmarkStart w:id="188" w:name="_Toc154150902"/>
      <w:r w:rsidRPr="00486013">
        <w:rPr>
          <w:rFonts w:cs="Calibri"/>
          <w:i w:val="0"/>
          <w:iCs/>
        </w:rPr>
        <w:t>Decizia de acordare/respingere a finanțării</w:t>
      </w:r>
      <w:bookmarkEnd w:id="188"/>
    </w:p>
    <w:p w14:paraId="3D21A634" w14:textId="77777777" w:rsidR="001B3A91" w:rsidRPr="00486013" w:rsidRDefault="001B3A91" w:rsidP="001C7874">
      <w:pPr>
        <w:jc w:val="both"/>
        <w:rPr>
          <w:rFonts w:ascii="Calibri" w:hAnsi="Calibri"/>
          <w:sz w:val="24"/>
          <w:szCs w:val="24"/>
          <w:lang w:eastAsia="ro-RO"/>
        </w:rPr>
      </w:pPr>
      <w:r w:rsidRPr="00486013">
        <w:rPr>
          <w:rFonts w:ascii="Calibri" w:hAnsi="Calibr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7B134311" w:rsidR="001B3A91" w:rsidRPr="00486013" w:rsidRDefault="001B3A91" w:rsidP="001C7874">
      <w:pPr>
        <w:jc w:val="both"/>
        <w:rPr>
          <w:rFonts w:ascii="Calibri" w:hAnsi="Calibri"/>
          <w:sz w:val="24"/>
          <w:szCs w:val="24"/>
        </w:rPr>
      </w:pPr>
      <w:r w:rsidRPr="00486013">
        <w:rPr>
          <w:rFonts w:ascii="Calibri" w:hAnsi="Calibri"/>
          <w:sz w:val="24"/>
          <w:szCs w:val="24"/>
          <w:lang w:eastAsia="ro-RO"/>
        </w:rPr>
        <w:t>Pentru proiectele selectate, în baza deciziei de aprobare a finanțării autoritatea de management va proceda la încheierea contractului de finanțare</w:t>
      </w:r>
      <w:r w:rsidR="00565A84" w:rsidRPr="00486013">
        <w:rPr>
          <w:rFonts w:ascii="Calibri" w:hAnsi="Calibri"/>
          <w:sz w:val="24"/>
          <w:szCs w:val="24"/>
          <w:lang w:eastAsia="ro-RO"/>
        </w:rPr>
        <w:t>.</w:t>
      </w:r>
    </w:p>
    <w:p w14:paraId="302102FE" w14:textId="77777777" w:rsidR="00FB633E" w:rsidRPr="00486013" w:rsidRDefault="00FB633E" w:rsidP="001C7874">
      <w:pPr>
        <w:jc w:val="both"/>
        <w:rPr>
          <w:rFonts w:ascii="Calibri" w:hAnsi="Calibri"/>
          <w:sz w:val="24"/>
          <w:szCs w:val="24"/>
        </w:rPr>
      </w:pPr>
    </w:p>
    <w:p w14:paraId="7764C9B9" w14:textId="47BCB56F" w:rsidR="00DF51AC" w:rsidRPr="00486013" w:rsidRDefault="00FB633E" w:rsidP="00E07D7E">
      <w:pPr>
        <w:pStyle w:val="Heading3"/>
        <w:numPr>
          <w:ilvl w:val="2"/>
          <w:numId w:val="37"/>
        </w:numPr>
        <w:rPr>
          <w:rFonts w:cs="Calibri"/>
          <w:i w:val="0"/>
          <w:iCs/>
        </w:rPr>
      </w:pPr>
      <w:bookmarkStart w:id="189" w:name="_Toc154150903"/>
      <w:r w:rsidRPr="00486013">
        <w:rPr>
          <w:rFonts w:cs="Calibri"/>
          <w:i w:val="0"/>
          <w:iCs/>
        </w:rPr>
        <w:t xml:space="preserve">Definitivarea </w:t>
      </w:r>
      <w:r w:rsidR="00181E8F" w:rsidRPr="00486013">
        <w:rPr>
          <w:rFonts w:cs="Calibri"/>
          <w:i w:val="0"/>
          <w:iCs/>
        </w:rPr>
        <w:t xml:space="preserve"> planului de monitorizare al proiectului</w:t>
      </w:r>
      <w:bookmarkEnd w:id="189"/>
      <w:r w:rsidR="00181E8F" w:rsidRPr="00486013">
        <w:rPr>
          <w:rFonts w:cs="Calibri"/>
          <w:i w:val="0"/>
          <w:iCs/>
        </w:rPr>
        <w:t xml:space="preserve"> </w:t>
      </w:r>
    </w:p>
    <w:p w14:paraId="484006B8" w14:textId="2D3D607B" w:rsidR="00820727" w:rsidRPr="00486013" w:rsidRDefault="00820727" w:rsidP="00F136CA">
      <w:pPr>
        <w:jc w:val="both"/>
        <w:rPr>
          <w:rFonts w:ascii="Calibri" w:hAnsi="Calibri"/>
          <w:b/>
          <w:sz w:val="24"/>
          <w:szCs w:val="24"/>
        </w:rPr>
      </w:pPr>
      <w:r w:rsidRPr="00486013">
        <w:rPr>
          <w:rFonts w:ascii="Calibri" w:hAnsi="Calibri"/>
          <w:sz w:val="24"/>
          <w:szCs w:val="24"/>
        </w:rPr>
        <w:t xml:space="preserve">Planul </w:t>
      </w:r>
      <w:r w:rsidR="002F2B96" w:rsidRPr="00486013">
        <w:rPr>
          <w:rFonts w:ascii="Calibri" w:hAnsi="Calibri"/>
          <w:sz w:val="24"/>
          <w:szCs w:val="24"/>
        </w:rPr>
        <w:t>de monitorizare a proiectului, A</w:t>
      </w:r>
      <w:r w:rsidRPr="00486013">
        <w:rPr>
          <w:rFonts w:ascii="Calibri" w:hAnsi="Calibr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486013" w:rsidRDefault="00820727" w:rsidP="00F136CA">
      <w:pPr>
        <w:jc w:val="both"/>
        <w:rPr>
          <w:rFonts w:ascii="Calibri" w:hAnsi="Calibri"/>
          <w:b/>
          <w:sz w:val="24"/>
          <w:szCs w:val="24"/>
        </w:rPr>
      </w:pPr>
      <w:r w:rsidRPr="00486013">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486013" w:rsidRDefault="00820727" w:rsidP="00F136CA">
      <w:pPr>
        <w:jc w:val="both"/>
        <w:rPr>
          <w:rFonts w:ascii="Calibri" w:hAnsi="Calibri"/>
          <w:b/>
          <w:sz w:val="24"/>
          <w:szCs w:val="24"/>
        </w:rPr>
      </w:pPr>
      <w:r w:rsidRPr="00486013">
        <w:rPr>
          <w:rFonts w:ascii="Calibri" w:hAnsi="Calibr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486013" w:rsidRDefault="00820727" w:rsidP="00F136CA">
      <w:pPr>
        <w:jc w:val="both"/>
        <w:rPr>
          <w:rFonts w:ascii="Calibri" w:hAnsi="Calibri"/>
          <w:b/>
          <w:sz w:val="24"/>
          <w:szCs w:val="24"/>
        </w:rPr>
      </w:pPr>
      <w:r w:rsidRPr="00486013">
        <w:rPr>
          <w:rFonts w:ascii="Calibri" w:hAnsi="Calibr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486013" w:rsidRDefault="00820727" w:rsidP="00F136CA">
      <w:pPr>
        <w:jc w:val="both"/>
        <w:rPr>
          <w:rFonts w:ascii="Calibri" w:hAnsi="Calibri"/>
          <w:b/>
          <w:sz w:val="24"/>
          <w:szCs w:val="24"/>
        </w:rPr>
      </w:pPr>
      <w:r w:rsidRPr="00486013">
        <w:rPr>
          <w:rFonts w:ascii="Calibri" w:hAnsi="Calibri"/>
          <w:sz w:val="24"/>
          <w:szCs w:val="24"/>
        </w:rPr>
        <w:lastRenderedPageBreak/>
        <w:t>Prin excepție, dacă data de începere a implementării proiectului este anterioară datei de semnare a contractului de finanțare, primul indicator de etapă va fi raportat la data semnării contractului de finanțare.</w:t>
      </w:r>
    </w:p>
    <w:p w14:paraId="10B43136" w14:textId="2EF1D257" w:rsidR="00820727" w:rsidRPr="00486013" w:rsidRDefault="00820727" w:rsidP="001C7874">
      <w:pPr>
        <w:spacing w:before="0" w:after="0"/>
        <w:jc w:val="both"/>
        <w:rPr>
          <w:rFonts w:asciiTheme="minorHAnsi" w:hAnsiTheme="minorHAnsi" w:cstheme="minorHAnsi"/>
          <w:sz w:val="24"/>
          <w:szCs w:val="24"/>
        </w:rPr>
      </w:pPr>
      <w:r w:rsidRPr="00486013">
        <w:rPr>
          <w:rFonts w:ascii="Calibri" w:hAnsi="Calibr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În intervalul dintre doi indicatori de etapă consecutivi, </w:t>
      </w:r>
      <w:r w:rsidR="001C7874" w:rsidRPr="00486013">
        <w:rPr>
          <w:rFonts w:asciiTheme="minorHAnsi" w:hAnsiTheme="minorHAnsi" w:cstheme="minorHAnsi"/>
          <w:sz w:val="24"/>
          <w:szCs w:val="24"/>
        </w:rPr>
        <w:t xml:space="preserve">AM va monitoriza proiectul în cauză pe baza rapoartelor de progres și a vizitelor de monitorizare, putând utiliza, astfel încat să permită evaluarea permanentă a evoluției progresului implementării proiectului și posibile abateri de la graficul de implementare sau de natură să afecteze atingerea indicatorilor de realizare și de rezultat. </w:t>
      </w:r>
    </w:p>
    <w:p w14:paraId="6BD0A2E1" w14:textId="77777777" w:rsidR="00820727" w:rsidRPr="00486013" w:rsidRDefault="00820727" w:rsidP="00F136CA">
      <w:pPr>
        <w:jc w:val="both"/>
        <w:rPr>
          <w:rFonts w:ascii="Calibri" w:hAnsi="Calibri"/>
          <w:b/>
          <w:sz w:val="24"/>
          <w:szCs w:val="24"/>
        </w:rPr>
      </w:pPr>
      <w:r w:rsidRPr="00486013">
        <w:rPr>
          <w:rFonts w:ascii="Calibri" w:hAnsi="Calibr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Pr="00486013" w:rsidRDefault="00820727" w:rsidP="00F136CA">
      <w:pPr>
        <w:jc w:val="both"/>
        <w:rPr>
          <w:rFonts w:ascii="Calibri" w:hAnsi="Calibri"/>
          <w:sz w:val="24"/>
          <w:szCs w:val="24"/>
        </w:rPr>
      </w:pPr>
      <w:r w:rsidRPr="00486013">
        <w:rPr>
          <w:rFonts w:ascii="Calibri" w:hAnsi="Calibri"/>
          <w:sz w:val="24"/>
          <w:szCs w:val="24"/>
        </w:rPr>
        <w:t>Planul de monitorizare al proiectului poate face obiectul unor modificări prin act adițional la contractul/decizia de finanțare.</w:t>
      </w:r>
    </w:p>
    <w:p w14:paraId="5B9F174F" w14:textId="77777777" w:rsidR="005A50E3" w:rsidRPr="00486013" w:rsidRDefault="005A50E3" w:rsidP="00F136CA">
      <w:pPr>
        <w:jc w:val="both"/>
        <w:rPr>
          <w:rFonts w:ascii="Calibri" w:hAnsi="Calibri"/>
          <w:b/>
          <w:sz w:val="24"/>
          <w:szCs w:val="24"/>
        </w:rPr>
      </w:pPr>
    </w:p>
    <w:p w14:paraId="6F70AD17" w14:textId="37BF7710" w:rsidR="00181E8F" w:rsidRPr="00486013" w:rsidRDefault="00181E8F" w:rsidP="00E07D7E">
      <w:pPr>
        <w:pStyle w:val="Heading3"/>
        <w:numPr>
          <w:ilvl w:val="2"/>
          <w:numId w:val="37"/>
        </w:numPr>
        <w:jc w:val="both"/>
        <w:rPr>
          <w:rFonts w:cs="Calibri"/>
          <w:i w:val="0"/>
        </w:rPr>
      </w:pPr>
      <w:bookmarkStart w:id="190" w:name="_Toc154150904"/>
      <w:r w:rsidRPr="00486013">
        <w:rPr>
          <w:rFonts w:cs="Calibri"/>
          <w:i w:val="0"/>
        </w:rPr>
        <w:t>Semnarea contractului de finanțare</w:t>
      </w:r>
      <w:bookmarkEnd w:id="190"/>
      <w:r w:rsidR="00FB633E" w:rsidRPr="00486013">
        <w:rPr>
          <w:rFonts w:cs="Calibri"/>
          <w:i w:val="0"/>
        </w:rPr>
        <w:t xml:space="preserve"> </w:t>
      </w:r>
    </w:p>
    <w:p w14:paraId="50AD4A35" w14:textId="6E4E76B3" w:rsidR="00181E8F" w:rsidRPr="00486013" w:rsidRDefault="00181E8F" w:rsidP="00F136CA">
      <w:pPr>
        <w:spacing w:before="0" w:after="0"/>
        <w:jc w:val="both"/>
        <w:rPr>
          <w:rFonts w:ascii="Calibri" w:hAnsi="Calibri"/>
          <w:sz w:val="24"/>
          <w:szCs w:val="24"/>
        </w:rPr>
      </w:pPr>
      <w:r w:rsidRPr="00486013">
        <w:rPr>
          <w:rFonts w:ascii="Calibri" w:hAnsi="Calibri"/>
          <w:sz w:val="24"/>
          <w:szCs w:val="24"/>
        </w:rPr>
        <w:t>Contractul de finanțare se generează</w:t>
      </w:r>
      <w:r w:rsidR="00037104" w:rsidRPr="00486013">
        <w:rPr>
          <w:rFonts w:ascii="Calibri" w:hAnsi="Calibri"/>
          <w:sz w:val="24"/>
          <w:szCs w:val="24"/>
        </w:rPr>
        <w:t>/incarca</w:t>
      </w:r>
      <w:r w:rsidR="005A1D1D" w:rsidRPr="00486013">
        <w:rPr>
          <w:rFonts w:ascii="Calibri" w:hAnsi="Calibri"/>
          <w:sz w:val="24"/>
          <w:szCs w:val="24"/>
        </w:rPr>
        <w:t xml:space="preserve"> in</w:t>
      </w:r>
      <w:r w:rsidRPr="00486013">
        <w:rPr>
          <w:rFonts w:ascii="Calibri" w:hAnsi="Calibri"/>
          <w:sz w:val="24"/>
          <w:szCs w:val="24"/>
        </w:rPr>
        <w:t xml:space="preserv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486013" w:rsidRDefault="00181E8F" w:rsidP="00F136CA">
      <w:pPr>
        <w:pStyle w:val="ListParagraph"/>
        <w:spacing w:before="0" w:after="0"/>
        <w:ind w:left="0"/>
        <w:jc w:val="both"/>
        <w:rPr>
          <w:rFonts w:ascii="Calibri" w:hAnsi="Calibri"/>
          <w:sz w:val="24"/>
          <w:szCs w:val="24"/>
        </w:rPr>
      </w:pPr>
      <w:r w:rsidRPr="00486013">
        <w:rPr>
          <w:rFonts w:ascii="Calibri" w:hAnsi="Calibri"/>
          <w:sz w:val="24"/>
          <w:szCs w:val="24"/>
        </w:rPr>
        <w:t>Data contractului reprezintă data ultimei semnături.</w:t>
      </w:r>
    </w:p>
    <w:p w14:paraId="086DE0FE" w14:textId="77777777" w:rsidR="00181E8F" w:rsidRPr="00486013" w:rsidRDefault="00181E8F" w:rsidP="00F136CA">
      <w:pPr>
        <w:spacing w:before="0" w:after="0"/>
        <w:jc w:val="both"/>
        <w:rPr>
          <w:rFonts w:ascii="Calibri" w:hAnsi="Calibri"/>
          <w:sz w:val="24"/>
          <w:szCs w:val="24"/>
        </w:rPr>
      </w:pPr>
    </w:p>
    <w:p w14:paraId="7A5D33A1" w14:textId="77777777" w:rsidR="00181E8F" w:rsidRPr="00486013" w:rsidRDefault="00181E8F" w:rsidP="00F136CA">
      <w:pPr>
        <w:spacing w:before="0" w:after="0"/>
        <w:jc w:val="both"/>
        <w:rPr>
          <w:rFonts w:ascii="Calibri" w:hAnsi="Calibri"/>
          <w:sz w:val="24"/>
          <w:szCs w:val="24"/>
        </w:rPr>
      </w:pPr>
      <w:r w:rsidRPr="00486013">
        <w:rPr>
          <w:rFonts w:ascii="Calibri" w:hAnsi="Calibri"/>
          <w:sz w:val="24"/>
          <w:szCs w:val="24"/>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7777777" w:rsidR="00181E8F" w:rsidRPr="00486013" w:rsidRDefault="00181E8F" w:rsidP="00F136CA">
      <w:pPr>
        <w:pStyle w:val="ListParagraph"/>
        <w:spacing w:before="0" w:after="0"/>
        <w:ind w:left="0"/>
        <w:jc w:val="both"/>
        <w:rPr>
          <w:rFonts w:ascii="Calibri" w:hAnsi="Calibri"/>
          <w:sz w:val="24"/>
          <w:szCs w:val="24"/>
        </w:rPr>
      </w:pPr>
      <w:r w:rsidRPr="00486013">
        <w:rPr>
          <w:rFonts w:ascii="Calibri" w:hAnsi="Calibri"/>
          <w:sz w:val="24"/>
          <w:szCs w:val="24"/>
        </w:rPr>
        <w:t>Formularul cererii de finanțare, Anexa 1 la prezentul ghid,  completat și anexele la aceasta vor face parte integrantă din contractul de finanțare ca anexe la acesta.</w:t>
      </w:r>
    </w:p>
    <w:p w14:paraId="317FEC9B" w14:textId="77777777" w:rsidR="00181E8F" w:rsidRPr="00486013" w:rsidRDefault="00181E8F" w:rsidP="00181E8F">
      <w:pPr>
        <w:spacing w:before="0" w:after="0"/>
        <w:jc w:val="both"/>
        <w:rPr>
          <w:rFonts w:ascii="Calibri" w:hAnsi="Calibri"/>
          <w:sz w:val="24"/>
          <w:szCs w:val="24"/>
        </w:rPr>
      </w:pPr>
      <w:bookmarkStart w:id="191" w:name="_Toc90891339"/>
      <w:bookmarkStart w:id="192" w:name="_Hlk100136778"/>
      <w:bookmarkEnd w:id="173"/>
    </w:p>
    <w:p w14:paraId="13A4D612"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Solicitantul va semna contractul de finanțare în termen de 5 zile lucrătoare de la data notificării acestuia de către AM.</w:t>
      </w:r>
    </w:p>
    <w:p w14:paraId="19FDE6C2" w14:textId="77777777" w:rsidR="00804662" w:rsidRPr="00486013" w:rsidRDefault="00181E8F" w:rsidP="00FB633E">
      <w:pPr>
        <w:spacing w:before="0" w:after="0"/>
        <w:jc w:val="both"/>
        <w:rPr>
          <w:rFonts w:ascii="Calibri" w:hAnsi="Calibri"/>
          <w:sz w:val="24"/>
          <w:szCs w:val="24"/>
        </w:rPr>
      </w:pPr>
      <w:r w:rsidRPr="00486013">
        <w:rPr>
          <w:rFonts w:ascii="Calibri" w:hAnsi="Calibr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486013">
        <w:rPr>
          <w:rFonts w:ascii="Calibri" w:hAnsi="Calibri"/>
          <w:sz w:val="24"/>
          <w:szCs w:val="24"/>
        </w:rPr>
        <w:t>să din procesul de contractare.</w:t>
      </w:r>
    </w:p>
    <w:p w14:paraId="259A9D16" w14:textId="77777777" w:rsidR="00804662" w:rsidRPr="00486013" w:rsidRDefault="00804662" w:rsidP="00FB633E">
      <w:pPr>
        <w:spacing w:before="0" w:after="0"/>
        <w:jc w:val="both"/>
        <w:rPr>
          <w:rFonts w:ascii="Calibri" w:hAnsi="Calibri"/>
          <w:sz w:val="24"/>
          <w:szCs w:val="24"/>
        </w:rPr>
      </w:pPr>
    </w:p>
    <w:p w14:paraId="1B4A941A" w14:textId="77777777" w:rsidR="001C7874" w:rsidRPr="00486013" w:rsidRDefault="001C7874" w:rsidP="001C7874">
      <w:pPr>
        <w:spacing w:before="0" w:after="0"/>
        <w:jc w:val="both"/>
        <w:rPr>
          <w:rFonts w:asciiTheme="minorHAnsi" w:hAnsiTheme="minorHAnsi" w:cstheme="minorHAnsi"/>
          <w:b/>
          <w:bCs/>
          <w:sz w:val="24"/>
          <w:szCs w:val="24"/>
        </w:rPr>
      </w:pPr>
      <w:r w:rsidRPr="00486013">
        <w:rPr>
          <w:rFonts w:asciiTheme="minorHAnsi" w:hAnsiTheme="minorHAnsi" w:cstheme="minorHAnsi"/>
          <w:b/>
          <w:bCs/>
          <w:sz w:val="24"/>
          <w:szCs w:val="24"/>
        </w:rPr>
        <w:t>Principale prevederi ale contractelor de finanțare</w:t>
      </w:r>
    </w:p>
    <w:p w14:paraId="17206098" w14:textId="77777777" w:rsidR="001C7874" w:rsidRPr="00486013" w:rsidRDefault="001C7874" w:rsidP="001C7874">
      <w:pPr>
        <w:spacing w:before="0" w:after="0"/>
        <w:jc w:val="both"/>
        <w:rPr>
          <w:rFonts w:asciiTheme="minorHAnsi" w:hAnsiTheme="minorHAnsi" w:cstheme="minorHAnsi"/>
          <w:sz w:val="24"/>
          <w:szCs w:val="24"/>
        </w:rPr>
      </w:pPr>
    </w:p>
    <w:p w14:paraId="50267512"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lastRenderedPageBreak/>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E6602D0" w14:textId="77777777" w:rsidR="001C7874" w:rsidRPr="00486013" w:rsidRDefault="001C7874" w:rsidP="001C7874">
      <w:pPr>
        <w:spacing w:before="0" w:after="0"/>
        <w:jc w:val="both"/>
        <w:rPr>
          <w:rFonts w:asciiTheme="minorHAnsi" w:hAnsiTheme="minorHAnsi" w:cstheme="minorHAnsi"/>
          <w:sz w:val="24"/>
          <w:szCs w:val="24"/>
        </w:rPr>
      </w:pPr>
    </w:p>
    <w:p w14:paraId="5A86C625"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7F6C5886" w14:textId="77777777" w:rsidR="001C7874" w:rsidRPr="00486013" w:rsidRDefault="001C7874" w:rsidP="001C7874">
      <w:pPr>
        <w:spacing w:before="0" w:after="0"/>
        <w:jc w:val="both"/>
        <w:rPr>
          <w:rFonts w:asciiTheme="minorHAnsi" w:hAnsiTheme="minorHAnsi" w:cstheme="minorHAnsi"/>
          <w:sz w:val="24"/>
          <w:szCs w:val="24"/>
        </w:rPr>
      </w:pPr>
    </w:p>
    <w:p w14:paraId="7A8CF9C6"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D570CC1" w14:textId="77777777" w:rsidR="001C7874" w:rsidRPr="00486013" w:rsidRDefault="001C7874" w:rsidP="001C7874">
      <w:pPr>
        <w:spacing w:before="0" w:after="0"/>
        <w:jc w:val="both"/>
        <w:rPr>
          <w:rFonts w:asciiTheme="minorHAnsi" w:hAnsiTheme="minorHAnsi" w:cstheme="minorHAnsi"/>
          <w:sz w:val="24"/>
          <w:szCs w:val="24"/>
        </w:rPr>
      </w:pPr>
    </w:p>
    <w:p w14:paraId="5F910A46"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A44082E" w14:textId="77777777" w:rsidR="001C7874" w:rsidRPr="00486013" w:rsidRDefault="001C7874" w:rsidP="001C7874">
      <w:pPr>
        <w:spacing w:before="0" w:after="0"/>
        <w:jc w:val="both"/>
        <w:rPr>
          <w:rFonts w:asciiTheme="minorHAnsi" w:hAnsiTheme="minorHAnsi" w:cstheme="minorHAnsi"/>
          <w:sz w:val="24"/>
          <w:szCs w:val="24"/>
        </w:rPr>
      </w:pPr>
    </w:p>
    <w:p w14:paraId="7EFAA400"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072854A" w14:textId="77777777" w:rsidR="001C7874" w:rsidRPr="00486013" w:rsidRDefault="001C7874" w:rsidP="001C7874">
      <w:pPr>
        <w:spacing w:before="0" w:after="0"/>
        <w:jc w:val="both"/>
        <w:rPr>
          <w:rFonts w:asciiTheme="minorHAnsi" w:hAnsiTheme="minorHAnsi" w:cstheme="minorHAnsi"/>
          <w:sz w:val="24"/>
          <w:szCs w:val="24"/>
        </w:rPr>
      </w:pPr>
    </w:p>
    <w:p w14:paraId="74705A4C" w14:textId="77777777" w:rsidR="001C7874" w:rsidRPr="00486013" w:rsidRDefault="001C7874" w:rsidP="001C7874">
      <w:pPr>
        <w:spacing w:before="0" w:after="0"/>
        <w:jc w:val="both"/>
        <w:rPr>
          <w:rFonts w:asciiTheme="minorHAnsi" w:hAnsiTheme="minorHAnsi" w:cstheme="minorHAnsi"/>
          <w:sz w:val="24"/>
          <w:szCs w:val="24"/>
        </w:rPr>
      </w:pPr>
      <w:r w:rsidRPr="00486013">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DF4B8EA" w14:textId="77777777" w:rsidR="00181E8F" w:rsidRPr="00486013" w:rsidRDefault="00181E8F" w:rsidP="00181E8F">
      <w:pPr>
        <w:spacing w:before="0" w:after="0"/>
        <w:jc w:val="both"/>
        <w:rPr>
          <w:rFonts w:ascii="Calibri" w:hAnsi="Calibri"/>
          <w:iCs/>
          <w:sz w:val="24"/>
          <w:szCs w:val="24"/>
        </w:rPr>
      </w:pPr>
    </w:p>
    <w:p w14:paraId="2066B2F7" w14:textId="77777777" w:rsidR="00181E8F" w:rsidRPr="00486013" w:rsidRDefault="00181E8F" w:rsidP="002F7A99">
      <w:pPr>
        <w:pStyle w:val="5Normal"/>
        <w:rPr>
          <w:rFonts w:ascii="Calibri" w:hAnsi="Calibri"/>
          <w:b/>
          <w:sz w:val="24"/>
        </w:rPr>
      </w:pPr>
      <w:bookmarkStart w:id="193" w:name="_Hlk134627473"/>
      <w:r w:rsidRPr="00486013">
        <w:rPr>
          <w:rFonts w:ascii="Calibri" w:hAnsi="Calibri"/>
          <w:b/>
          <w:sz w:val="24"/>
        </w:rPr>
        <w:t>Verificarea proiectului tehnic după semnarea contractului de finanțare</w:t>
      </w:r>
    </w:p>
    <w:p w14:paraId="1EEC6BEC" w14:textId="0FC927C9" w:rsidR="00181E8F" w:rsidRPr="00486013" w:rsidRDefault="00181E8F" w:rsidP="00181E8F">
      <w:pPr>
        <w:pStyle w:val="BodyText"/>
        <w:jc w:val="both"/>
        <w:rPr>
          <w:rFonts w:ascii="Calibri" w:hAnsi="Calibri" w:cs="Calibri"/>
        </w:rPr>
      </w:pPr>
      <w:r w:rsidRPr="00486013">
        <w:rPr>
          <w:rFonts w:ascii="Calibri" w:hAnsi="Calibri" w:cs="Calibri"/>
          <w:b w:val="0"/>
          <w:bCs w:val="0"/>
        </w:rPr>
        <w:t xml:space="preserve">În cazul în care contractul de finanțare este semnat în baza unei documentații tehnico-economice nivel SF/DALI, </w:t>
      </w:r>
      <w:r w:rsidRPr="00486013">
        <w:rPr>
          <w:rFonts w:ascii="Calibri" w:hAnsi="Calibri" w:cs="Calibri"/>
        </w:rPr>
        <w:t xml:space="preserve">beneficiarii finanțării au obligația depunerii proiectului tehnic inclusiv  autorizația de construire în termenul asumat </w:t>
      </w:r>
      <w:r w:rsidR="00643608" w:rsidRPr="00486013">
        <w:rPr>
          <w:rFonts w:ascii="Calibri" w:hAnsi="Calibri" w:cs="Calibri"/>
        </w:rPr>
        <w:t>î</w:t>
      </w:r>
      <w:r w:rsidRPr="00486013">
        <w:rPr>
          <w:rFonts w:ascii="Calibri" w:hAnsi="Calibri" w:cs="Calibri"/>
        </w:rPr>
        <w:t>n Planul de monitorizare al proiectului.</w:t>
      </w:r>
    </w:p>
    <w:p w14:paraId="6EF50D6E" w14:textId="77777777" w:rsidR="00181E8F" w:rsidRPr="00486013" w:rsidRDefault="00181E8F" w:rsidP="00181E8F">
      <w:pPr>
        <w:pStyle w:val="BodyText"/>
        <w:jc w:val="both"/>
        <w:rPr>
          <w:rFonts w:ascii="Calibri" w:hAnsi="Calibri" w:cs="Calibri"/>
          <w:b w:val="0"/>
          <w:bCs w:val="0"/>
        </w:rPr>
      </w:pPr>
    </w:p>
    <w:p w14:paraId="4A1126DA" w14:textId="1083497C" w:rsidR="00181E8F" w:rsidRPr="00486013" w:rsidRDefault="00181E8F" w:rsidP="00181E8F">
      <w:pPr>
        <w:pStyle w:val="BodyText"/>
        <w:jc w:val="both"/>
        <w:rPr>
          <w:rFonts w:ascii="Calibri" w:hAnsi="Calibri" w:cs="Calibri"/>
          <w:b w:val="0"/>
          <w:bCs w:val="0"/>
        </w:rPr>
      </w:pPr>
      <w:r w:rsidRPr="00486013">
        <w:rPr>
          <w:rFonts w:ascii="Calibri" w:hAnsi="Calibri" w:cs="Calibri"/>
          <w:b w:val="0"/>
          <w:bCs w:val="0"/>
        </w:rPr>
        <w:t xml:space="preserve">Verificarea conformității administrative a PT, după semnarea contractului de finanțare, se va realiza într-o etapă de verificare distinctă derulată în etapa de implementare a proiectului şi va </w:t>
      </w:r>
      <w:r w:rsidRPr="00486013">
        <w:rPr>
          <w:rFonts w:ascii="Calibri" w:hAnsi="Calibri" w:cs="Calibri"/>
          <w:b w:val="0"/>
          <w:bCs w:val="0"/>
        </w:rPr>
        <w:lastRenderedPageBreak/>
        <w:t>fi  finalizată printr-un aviz de conformitate/neconformitate asupra documentației tehnice, emis de către AM PR și com</w:t>
      </w:r>
      <w:r w:rsidR="00222664" w:rsidRPr="00486013">
        <w:rPr>
          <w:rFonts w:ascii="Calibri" w:hAnsi="Calibri" w:cs="Calibri"/>
          <w:b w:val="0"/>
          <w:bCs w:val="0"/>
        </w:rPr>
        <w:t>declaratia unica</w:t>
      </w:r>
      <w:r w:rsidRPr="00486013">
        <w:rPr>
          <w:rFonts w:ascii="Calibri" w:hAnsi="Calibri" w:cs="Calibri"/>
          <w:b w:val="0"/>
          <w:bCs w:val="0"/>
        </w:rPr>
        <w:t>t beneficiarului.</w:t>
      </w:r>
    </w:p>
    <w:p w14:paraId="0F0C56A2" w14:textId="77777777" w:rsidR="00181E8F" w:rsidRPr="00486013" w:rsidRDefault="00181E8F" w:rsidP="00181E8F">
      <w:pPr>
        <w:pStyle w:val="BodyText"/>
        <w:jc w:val="both"/>
        <w:rPr>
          <w:rFonts w:ascii="Calibri" w:hAnsi="Calibri" w:cs="Calibri"/>
          <w:b w:val="0"/>
          <w:bCs w:val="0"/>
        </w:rPr>
      </w:pPr>
    </w:p>
    <w:p w14:paraId="67644BBB" w14:textId="77777777" w:rsidR="00181E8F" w:rsidRPr="00486013" w:rsidRDefault="00181E8F" w:rsidP="00181E8F">
      <w:pPr>
        <w:pStyle w:val="BodyText"/>
        <w:jc w:val="both"/>
        <w:rPr>
          <w:rFonts w:ascii="Calibri" w:hAnsi="Calibri" w:cs="Calibri"/>
          <w:b w:val="0"/>
          <w:bCs w:val="0"/>
        </w:rPr>
      </w:pPr>
      <w:r w:rsidRPr="00486013">
        <w:rPr>
          <w:rFonts w:ascii="Calibri" w:hAnsi="Calibri" w:cs="Calibri"/>
          <w:b w:val="0"/>
          <w:bCs w:val="0"/>
        </w:rPr>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DBA3EB2" w14:textId="77777777" w:rsidR="00181E8F" w:rsidRPr="00486013" w:rsidRDefault="00181E8F" w:rsidP="00181E8F">
      <w:pPr>
        <w:spacing w:before="0" w:after="0"/>
        <w:jc w:val="both"/>
        <w:rPr>
          <w:rFonts w:ascii="Calibri" w:hAnsi="Calibri"/>
          <w:sz w:val="24"/>
          <w:szCs w:val="24"/>
        </w:rPr>
      </w:pPr>
    </w:p>
    <w:p w14:paraId="3D03EC82"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486013" w:rsidRDefault="00181E8F" w:rsidP="00181E8F">
      <w:pPr>
        <w:spacing w:before="0" w:after="0"/>
        <w:jc w:val="both"/>
        <w:rPr>
          <w:rFonts w:ascii="Calibri" w:hAnsi="Calibri"/>
          <w:sz w:val="24"/>
          <w:szCs w:val="24"/>
        </w:rPr>
      </w:pPr>
    </w:p>
    <w:p w14:paraId="2509FBD9"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486013" w:rsidRDefault="00181E8F" w:rsidP="00181E8F">
      <w:pPr>
        <w:spacing w:before="0" w:after="0"/>
        <w:jc w:val="both"/>
        <w:rPr>
          <w:rFonts w:ascii="Calibri" w:hAnsi="Calibri"/>
          <w:sz w:val="24"/>
          <w:szCs w:val="24"/>
        </w:rPr>
      </w:pPr>
    </w:p>
    <w:p w14:paraId="6C033073"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486013" w:rsidRDefault="00181E8F" w:rsidP="00181E8F">
      <w:pPr>
        <w:spacing w:before="0" w:after="0"/>
        <w:jc w:val="both"/>
        <w:rPr>
          <w:rFonts w:ascii="Calibri" w:hAnsi="Calibri"/>
          <w:sz w:val="24"/>
          <w:szCs w:val="24"/>
        </w:rPr>
      </w:pPr>
    </w:p>
    <w:p w14:paraId="6AC98EF6"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486013" w:rsidRDefault="00181E8F" w:rsidP="00181E8F">
      <w:pPr>
        <w:spacing w:before="0" w:after="0"/>
        <w:jc w:val="both"/>
        <w:rPr>
          <w:rFonts w:ascii="Calibri" w:hAnsi="Calibri"/>
          <w:sz w:val="24"/>
          <w:szCs w:val="24"/>
        </w:rPr>
      </w:pPr>
      <w:r w:rsidRPr="00486013">
        <w:rPr>
          <w:rFonts w:ascii="Calibri" w:hAnsi="Calibr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33C6A77F" w:rsidR="00181E8F" w:rsidRPr="00486013" w:rsidRDefault="00181E8F" w:rsidP="00005EF3">
      <w:pPr>
        <w:autoSpaceDE w:val="0"/>
        <w:autoSpaceDN w:val="0"/>
        <w:adjustRightInd w:val="0"/>
        <w:spacing w:before="0" w:after="0"/>
        <w:jc w:val="both"/>
        <w:rPr>
          <w:rFonts w:ascii="Calibri" w:hAnsi="Calibri"/>
          <w:sz w:val="24"/>
          <w:szCs w:val="24"/>
        </w:rPr>
      </w:pPr>
      <w:r w:rsidRPr="00486013">
        <w:rPr>
          <w:rFonts w:ascii="Calibri" w:hAnsi="Calibr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191"/>
      <w:bookmarkEnd w:id="192"/>
      <w:bookmarkEnd w:id="193"/>
    </w:p>
    <w:p w14:paraId="7DCC520A" w14:textId="74655416" w:rsidR="00FB633E" w:rsidRPr="00486013" w:rsidRDefault="00FB633E" w:rsidP="00E07D7E">
      <w:pPr>
        <w:pStyle w:val="Heading1"/>
        <w:numPr>
          <w:ilvl w:val="0"/>
          <w:numId w:val="37"/>
        </w:numPr>
        <w:rPr>
          <w:rFonts w:ascii="Calibri" w:hAnsi="Calibri" w:cs="Calibri"/>
        </w:rPr>
      </w:pPr>
      <w:bookmarkStart w:id="194" w:name="_Toc154150905"/>
      <w:r w:rsidRPr="00486013">
        <w:rPr>
          <w:rFonts w:ascii="Calibri" w:hAnsi="Calibri" w:cs="Calibri"/>
        </w:rPr>
        <w:t>ASPECTE PRIVIND CONFLICTUL DE INTERESE</w:t>
      </w:r>
      <w:bookmarkEnd w:id="194"/>
    </w:p>
    <w:p w14:paraId="02513492" w14:textId="3AE01628" w:rsidR="000E681F" w:rsidRPr="00486013" w:rsidRDefault="000E681F" w:rsidP="006C4D83">
      <w:pPr>
        <w:rPr>
          <w:rFonts w:ascii="Calibri" w:hAnsi="Calibri"/>
          <w:b/>
          <w:sz w:val="24"/>
          <w:szCs w:val="24"/>
          <w:u w:val="single"/>
        </w:rPr>
      </w:pPr>
      <w:r w:rsidRPr="00486013">
        <w:rPr>
          <w:rFonts w:ascii="Calibri" w:hAnsi="Calibri"/>
          <w:b/>
          <w:sz w:val="24"/>
          <w:szCs w:val="24"/>
          <w:u w:val="single"/>
        </w:rPr>
        <w:t>Conflictul de interese in implementarea contractelor de finantare</w:t>
      </w:r>
    </w:p>
    <w:p w14:paraId="005A6C61" w14:textId="77777777" w:rsidR="000E681F" w:rsidRPr="00486013" w:rsidRDefault="000E681F" w:rsidP="006C4D83">
      <w:pPr>
        <w:jc w:val="both"/>
        <w:rPr>
          <w:rFonts w:ascii="Calibri" w:hAnsi="Calibri"/>
          <w:sz w:val="24"/>
          <w:szCs w:val="24"/>
        </w:rPr>
      </w:pPr>
      <w:r w:rsidRPr="00486013">
        <w:rPr>
          <w:rFonts w:ascii="Calibri" w:hAnsi="Calibri"/>
          <w:sz w:val="24"/>
          <w:szCs w:val="24"/>
        </w:rPr>
        <w:lastRenderedPageBreak/>
        <w:t xml:space="preserve">Conflictul de interese reprezintă orice situaţie definită ca atare în legislaţia naţională/comunitară. </w:t>
      </w:r>
    </w:p>
    <w:p w14:paraId="780C3700" w14:textId="5DB0A378" w:rsidR="000E681F" w:rsidRPr="00486013" w:rsidRDefault="000E681F" w:rsidP="006C4D83">
      <w:pPr>
        <w:jc w:val="both"/>
        <w:rPr>
          <w:rFonts w:ascii="Calibri" w:hAnsi="Calibri"/>
          <w:i/>
          <w:sz w:val="24"/>
          <w:szCs w:val="24"/>
        </w:rPr>
      </w:pPr>
      <w:r w:rsidRPr="00486013">
        <w:rPr>
          <w:rFonts w:ascii="Calibri" w:hAnsi="Calibri"/>
          <w:sz w:val="24"/>
          <w:szCs w:val="24"/>
        </w:rPr>
        <w:t xml:space="preserve">Beneficiarul are obligatia de a întreprinde toate diligenţele necesare pentru a evita orice conflict de interese pe perioada implementarii contractului de finantare şi de a informa </w:t>
      </w:r>
      <w:r w:rsidR="00A6742D" w:rsidRPr="00486013">
        <w:rPr>
          <w:rFonts w:ascii="Calibri" w:hAnsi="Calibri"/>
          <w:sz w:val="24"/>
          <w:szCs w:val="24"/>
        </w:rPr>
        <w:t>î</w:t>
      </w:r>
      <w:r w:rsidR="00133B78" w:rsidRPr="00486013">
        <w:rPr>
          <w:rFonts w:ascii="Calibri" w:hAnsi="Calibri"/>
          <w:sz w:val="24"/>
          <w:szCs w:val="24"/>
        </w:rPr>
        <w:t xml:space="preserve">n scris </w:t>
      </w:r>
      <w:r w:rsidRPr="00486013">
        <w:rPr>
          <w:rFonts w:ascii="Calibri" w:hAnsi="Calibri"/>
          <w:sz w:val="24"/>
          <w:szCs w:val="24"/>
        </w:rPr>
        <w:t>AM PR în legătură cu orice situaţie care dă naştere sau este posibil să dea naştere unui astfel de conflict</w:t>
      </w:r>
      <w:r w:rsidR="00A6742D" w:rsidRPr="00486013">
        <w:rPr>
          <w:rFonts w:ascii="Calibri" w:hAnsi="Calibri"/>
          <w:sz w:val="24"/>
          <w:szCs w:val="24"/>
        </w:rPr>
        <w:t>, de îndată</w:t>
      </w:r>
      <w:r w:rsidR="00133B78" w:rsidRPr="00486013">
        <w:rPr>
          <w:rFonts w:ascii="Calibri" w:hAnsi="Calibri"/>
          <w:sz w:val="24"/>
          <w:szCs w:val="24"/>
        </w:rPr>
        <w:t xml:space="preserve"> ce a luat la cunostin</w:t>
      </w:r>
      <w:r w:rsidR="00A6742D" w:rsidRPr="00486013">
        <w:rPr>
          <w:rFonts w:ascii="Calibri" w:hAnsi="Calibri"/>
          <w:sz w:val="24"/>
          <w:szCs w:val="24"/>
        </w:rPr>
        <w:t>ţă</w:t>
      </w:r>
      <w:r w:rsidR="00133B78" w:rsidRPr="00486013">
        <w:rPr>
          <w:rFonts w:ascii="Calibri" w:hAnsi="Calibri"/>
          <w:sz w:val="24"/>
          <w:szCs w:val="24"/>
        </w:rPr>
        <w:t>.</w:t>
      </w:r>
      <w:r w:rsidRPr="00486013">
        <w:rPr>
          <w:rFonts w:ascii="Calibri" w:hAnsi="Calibri"/>
          <w:i/>
          <w:sz w:val="24"/>
          <w:szCs w:val="24"/>
        </w:rPr>
        <w:t xml:space="preserve"> </w:t>
      </w:r>
      <w:r w:rsidRPr="00486013">
        <w:rPr>
          <w:rFonts w:ascii="Calibri" w:hAnsi="Calibri"/>
          <w:iCs/>
          <w:sz w:val="24"/>
          <w:szCs w:val="24"/>
        </w:rPr>
        <w:t>AM PR îşi rezervă dreptul de a verifica aceste situaţii şi de a lua măsurile necesare, dacă este cazul.</w:t>
      </w:r>
      <w:r w:rsidRPr="00486013">
        <w:rPr>
          <w:rFonts w:ascii="Calibri" w:hAnsi="Calibri"/>
          <w:i/>
          <w:sz w:val="24"/>
          <w:szCs w:val="24"/>
        </w:rPr>
        <w:t> </w:t>
      </w:r>
    </w:p>
    <w:p w14:paraId="07A6FF67" w14:textId="381A289D" w:rsidR="000E681F" w:rsidRPr="00486013" w:rsidRDefault="00A6742D" w:rsidP="006C4D83">
      <w:pPr>
        <w:jc w:val="both"/>
        <w:rPr>
          <w:rFonts w:ascii="Calibri" w:hAnsi="Calibri"/>
          <w:bCs/>
          <w:sz w:val="24"/>
          <w:szCs w:val="24"/>
        </w:rPr>
      </w:pPr>
      <w:r w:rsidRPr="00486013">
        <w:rPr>
          <w:rFonts w:ascii="Calibri" w:hAnsi="Calibri"/>
          <w:sz w:val="24"/>
          <w:szCs w:val="24"/>
        </w:rPr>
        <w:t>Î</w:t>
      </w:r>
      <w:r w:rsidR="000E681F" w:rsidRPr="00486013">
        <w:rPr>
          <w:rFonts w:ascii="Calibri" w:hAnsi="Calibr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486013" w:rsidRDefault="000E681F" w:rsidP="006C4D83">
      <w:pPr>
        <w:jc w:val="both"/>
        <w:rPr>
          <w:rFonts w:ascii="Calibri" w:hAnsi="Calibri"/>
          <w:sz w:val="24"/>
          <w:szCs w:val="24"/>
        </w:rPr>
      </w:pPr>
      <w:r w:rsidRPr="00486013">
        <w:rPr>
          <w:rFonts w:ascii="Calibri" w:hAnsi="Calibr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61C42E46" w14:textId="551C6BBD" w:rsidR="000E681F" w:rsidRPr="00486013" w:rsidRDefault="000E681F" w:rsidP="006C4D83">
      <w:pPr>
        <w:jc w:val="both"/>
        <w:rPr>
          <w:rFonts w:ascii="Calibri" w:hAnsi="Calibri"/>
          <w:bCs/>
          <w:sz w:val="24"/>
          <w:szCs w:val="24"/>
          <w:u w:val="single"/>
        </w:rPr>
      </w:pPr>
      <w:r w:rsidRPr="00486013">
        <w:rPr>
          <w:rFonts w:ascii="Calibri" w:hAnsi="Calibri"/>
          <w:b/>
          <w:sz w:val="24"/>
          <w:szCs w:val="24"/>
          <w:u w:val="single"/>
        </w:rPr>
        <w:t>Conflictul de interese la at</w:t>
      </w:r>
      <w:r w:rsidR="00A6742D" w:rsidRPr="00486013">
        <w:rPr>
          <w:rFonts w:ascii="Calibri" w:hAnsi="Calibri"/>
          <w:b/>
          <w:sz w:val="24"/>
          <w:szCs w:val="24"/>
          <w:u w:val="single"/>
        </w:rPr>
        <w:t>ribuirea contractelor de achiziţ</w:t>
      </w:r>
      <w:r w:rsidRPr="00486013">
        <w:rPr>
          <w:rFonts w:ascii="Calibri" w:hAnsi="Calibri"/>
          <w:b/>
          <w:sz w:val="24"/>
          <w:szCs w:val="24"/>
          <w:u w:val="single"/>
        </w:rPr>
        <w:t>ie:</w:t>
      </w:r>
    </w:p>
    <w:p w14:paraId="3E301BE1" w14:textId="77777777" w:rsidR="000E681F" w:rsidRPr="00486013" w:rsidRDefault="000E681F" w:rsidP="006C4D83">
      <w:pPr>
        <w:jc w:val="both"/>
        <w:rPr>
          <w:rFonts w:ascii="Calibri" w:hAnsi="Calibri"/>
          <w:sz w:val="24"/>
          <w:szCs w:val="24"/>
        </w:rPr>
      </w:pPr>
      <w:r w:rsidRPr="00486013">
        <w:rPr>
          <w:rFonts w:ascii="Calibri" w:hAnsi="Calibr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486013" w:rsidRDefault="000E681F" w:rsidP="006C4D83">
      <w:pPr>
        <w:jc w:val="both"/>
        <w:rPr>
          <w:rFonts w:ascii="Calibri" w:hAnsi="Calibri"/>
          <w:sz w:val="24"/>
          <w:szCs w:val="24"/>
        </w:rPr>
      </w:pPr>
      <w:r w:rsidRPr="00486013">
        <w:rPr>
          <w:rFonts w:ascii="Calibri" w:hAnsi="Calibr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486013">
        <w:rPr>
          <w:rFonts w:ascii="Calibri" w:hAnsi="Calibri"/>
          <w:sz w:val="24"/>
          <w:szCs w:val="24"/>
        </w:rPr>
        <w:t>a</w:t>
      </w:r>
      <w:r w:rsidRPr="00486013">
        <w:rPr>
          <w:rFonts w:ascii="Calibri" w:hAnsi="Calibri"/>
          <w:sz w:val="24"/>
          <w:szCs w:val="24"/>
        </w:rPr>
        <w:t xml:space="preserve"> fi considerat</w:t>
      </w:r>
      <w:r w:rsidR="00133B78" w:rsidRPr="00486013">
        <w:rPr>
          <w:rFonts w:ascii="Calibri" w:hAnsi="Calibri"/>
          <w:sz w:val="24"/>
          <w:szCs w:val="24"/>
        </w:rPr>
        <w:t>a</w:t>
      </w:r>
      <w:r w:rsidRPr="00486013">
        <w:rPr>
          <w:rFonts w:ascii="Calibri" w:hAnsi="Calibri"/>
          <w:sz w:val="24"/>
          <w:szCs w:val="24"/>
        </w:rPr>
        <w:t xml:space="preserve"> neeligibil</w:t>
      </w:r>
      <w:r w:rsidR="00A6742D" w:rsidRPr="00486013">
        <w:rPr>
          <w:rFonts w:ascii="Calibri" w:hAnsi="Calibri"/>
          <w:sz w:val="24"/>
          <w:szCs w:val="24"/>
        </w:rPr>
        <w:t>ă</w:t>
      </w:r>
      <w:r w:rsidRPr="00486013">
        <w:rPr>
          <w:rFonts w:ascii="Calibri" w:hAnsi="Calibri"/>
          <w:sz w:val="24"/>
          <w:szCs w:val="24"/>
        </w:rPr>
        <w:t xml:space="preserve"> şi nu v</w:t>
      </w:r>
      <w:r w:rsidR="00133B78" w:rsidRPr="00486013">
        <w:rPr>
          <w:rFonts w:ascii="Calibri" w:hAnsi="Calibri"/>
          <w:sz w:val="24"/>
          <w:szCs w:val="24"/>
        </w:rPr>
        <w:t>a</w:t>
      </w:r>
      <w:r w:rsidRPr="00486013">
        <w:rPr>
          <w:rFonts w:ascii="Calibri" w:hAnsi="Calibri"/>
          <w:sz w:val="24"/>
          <w:szCs w:val="24"/>
        </w:rPr>
        <w:t xml:space="preserve"> fi rambursat</w:t>
      </w:r>
      <w:r w:rsidR="00A6742D" w:rsidRPr="00486013">
        <w:rPr>
          <w:rFonts w:ascii="Calibri" w:hAnsi="Calibri"/>
          <w:sz w:val="24"/>
          <w:szCs w:val="24"/>
        </w:rPr>
        <w:t>ă</w:t>
      </w:r>
      <w:r w:rsidRPr="00486013">
        <w:rPr>
          <w:rFonts w:ascii="Calibri" w:hAnsi="Calibri"/>
          <w:sz w:val="24"/>
          <w:szCs w:val="24"/>
        </w:rPr>
        <w:t>/plătit</w:t>
      </w:r>
      <w:r w:rsidR="00A6742D" w:rsidRPr="00486013">
        <w:rPr>
          <w:rFonts w:ascii="Calibri" w:hAnsi="Calibri"/>
          <w:sz w:val="24"/>
          <w:szCs w:val="24"/>
        </w:rPr>
        <w:t>ă</w:t>
      </w:r>
      <w:r w:rsidRPr="00486013">
        <w:rPr>
          <w:rFonts w:ascii="Calibri" w:hAnsi="Calibri"/>
          <w:sz w:val="24"/>
          <w:szCs w:val="24"/>
        </w:rPr>
        <w:t>.</w:t>
      </w:r>
    </w:p>
    <w:p w14:paraId="0A89F3FD" w14:textId="77777777" w:rsidR="000E681F" w:rsidRPr="00486013" w:rsidRDefault="000E681F" w:rsidP="006C4D83">
      <w:pPr>
        <w:jc w:val="both"/>
        <w:rPr>
          <w:rFonts w:ascii="Calibri" w:hAnsi="Calibri"/>
          <w:b/>
          <w:bCs/>
          <w:sz w:val="24"/>
          <w:szCs w:val="24"/>
        </w:rPr>
      </w:pPr>
      <w:r w:rsidRPr="00486013">
        <w:rPr>
          <w:rFonts w:ascii="Calibri" w:hAnsi="Calibri"/>
          <w:b/>
          <w:sz w:val="24"/>
          <w:szCs w:val="24"/>
          <w:u w:val="single"/>
        </w:rPr>
        <w:t>Conflictul de interese in implementarea contractelor de achizitie</w:t>
      </w:r>
      <w:r w:rsidRPr="00486013">
        <w:rPr>
          <w:rFonts w:ascii="Calibri" w:hAnsi="Calibri"/>
          <w:b/>
          <w:sz w:val="24"/>
          <w:szCs w:val="24"/>
        </w:rPr>
        <w:t xml:space="preserve">: </w:t>
      </w:r>
    </w:p>
    <w:p w14:paraId="60075B5D" w14:textId="422ADBAB" w:rsidR="004521DB" w:rsidRPr="00486013" w:rsidRDefault="000E681F" w:rsidP="006C4D83">
      <w:pPr>
        <w:jc w:val="both"/>
        <w:rPr>
          <w:rFonts w:ascii="Calibri" w:hAnsi="Calibri"/>
          <w:sz w:val="24"/>
          <w:szCs w:val="24"/>
        </w:rPr>
      </w:pPr>
      <w:r w:rsidRPr="00486013">
        <w:rPr>
          <w:rFonts w:ascii="Calibri" w:hAnsi="Calibr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486013">
        <w:rPr>
          <w:rFonts w:ascii="Calibri" w:hAnsi="Calibri"/>
          <w:sz w:val="24"/>
          <w:szCs w:val="24"/>
        </w:rPr>
        <w:t xml:space="preserve">in scris </w:t>
      </w:r>
      <w:r w:rsidRPr="00486013">
        <w:rPr>
          <w:rFonts w:ascii="Calibri" w:hAnsi="Calibri"/>
          <w:sz w:val="24"/>
          <w:szCs w:val="24"/>
        </w:rPr>
        <w:t xml:space="preserve">AM PR SE </w:t>
      </w:r>
      <w:r w:rsidR="00133B78" w:rsidRPr="00486013">
        <w:rPr>
          <w:rFonts w:ascii="Calibri" w:hAnsi="Calibri"/>
          <w:sz w:val="24"/>
          <w:szCs w:val="24"/>
        </w:rPr>
        <w:t>a</w:t>
      </w:r>
      <w:r w:rsidRPr="00486013">
        <w:rPr>
          <w:rFonts w:ascii="Calibri" w:hAnsi="Calibri"/>
          <w:sz w:val="24"/>
          <w:szCs w:val="24"/>
        </w:rPr>
        <w:t xml:space="preserve"> situaţiil</w:t>
      </w:r>
      <w:r w:rsidR="00133B78" w:rsidRPr="00486013">
        <w:rPr>
          <w:rFonts w:ascii="Calibri" w:hAnsi="Calibri"/>
          <w:sz w:val="24"/>
          <w:szCs w:val="24"/>
        </w:rPr>
        <w:t>or</w:t>
      </w:r>
      <w:r w:rsidRPr="00486013">
        <w:rPr>
          <w:rFonts w:ascii="Calibri" w:hAnsi="Calibri"/>
          <w:sz w:val="24"/>
          <w:szCs w:val="24"/>
        </w:rPr>
        <w:t xml:space="preserve"> în care apar modificări.</w:t>
      </w:r>
      <w:r w:rsidRPr="00486013">
        <w:rPr>
          <w:rFonts w:ascii="Calibri" w:hAnsi="Calibri"/>
          <w:iCs/>
          <w:sz w:val="24"/>
          <w:szCs w:val="24"/>
        </w:rPr>
        <w:t xml:space="preserve"> AM PR va verifica aceste situaţii </w:t>
      </w:r>
      <w:r w:rsidR="00A6742D" w:rsidRPr="00486013">
        <w:rPr>
          <w:rFonts w:ascii="Calibri" w:hAnsi="Calibri"/>
          <w:iCs/>
          <w:sz w:val="24"/>
          <w:szCs w:val="24"/>
        </w:rPr>
        <w:t>ş</w:t>
      </w:r>
      <w:r w:rsidR="00994FA0" w:rsidRPr="00486013">
        <w:rPr>
          <w:rFonts w:ascii="Calibri" w:hAnsi="Calibri"/>
          <w:iCs/>
          <w:sz w:val="24"/>
          <w:szCs w:val="24"/>
        </w:rPr>
        <w:t xml:space="preserve">i </w:t>
      </w:r>
      <w:r w:rsidRPr="00486013">
        <w:rPr>
          <w:rFonts w:ascii="Calibri" w:hAnsi="Calibri"/>
          <w:iCs/>
          <w:sz w:val="24"/>
          <w:szCs w:val="24"/>
        </w:rPr>
        <w:t>va lua măsurile necesare, dacă este cazul.</w:t>
      </w:r>
      <w:r w:rsidRPr="00486013">
        <w:rPr>
          <w:rFonts w:ascii="Calibri" w:hAnsi="Calibri"/>
          <w:i/>
          <w:sz w:val="24"/>
          <w:szCs w:val="24"/>
        </w:rPr>
        <w:t> </w:t>
      </w:r>
    </w:p>
    <w:p w14:paraId="00E4E422" w14:textId="4C368ABC" w:rsidR="00FB633E" w:rsidRPr="00486013" w:rsidRDefault="00FB633E" w:rsidP="00E07D7E">
      <w:pPr>
        <w:pStyle w:val="Heading1"/>
        <w:numPr>
          <w:ilvl w:val="0"/>
          <w:numId w:val="37"/>
        </w:numPr>
        <w:rPr>
          <w:rFonts w:ascii="Calibri" w:hAnsi="Calibri" w:cs="Calibri"/>
        </w:rPr>
      </w:pPr>
      <w:bookmarkStart w:id="195" w:name="_Toc154150906"/>
      <w:r w:rsidRPr="00486013">
        <w:rPr>
          <w:rFonts w:ascii="Calibri" w:hAnsi="Calibri" w:cs="Calibri"/>
        </w:rPr>
        <w:t>ASPECTE PRIVIND PRELUCRAREA DATELOR CU CARACTER PERSONAL</w:t>
      </w:r>
      <w:bookmarkEnd w:id="195"/>
    </w:p>
    <w:p w14:paraId="6EC5094A" w14:textId="5898786A" w:rsidR="003A4083" w:rsidRPr="00486013" w:rsidRDefault="003A4083" w:rsidP="003A4083">
      <w:pPr>
        <w:jc w:val="both"/>
        <w:rPr>
          <w:rFonts w:ascii="Calibri" w:hAnsi="Calibri"/>
          <w:sz w:val="24"/>
          <w:szCs w:val="24"/>
        </w:rPr>
      </w:pPr>
      <w:r w:rsidRPr="00486013">
        <w:rPr>
          <w:rFonts w:ascii="Calibri" w:hAnsi="Calibri"/>
          <w:sz w:val="24"/>
          <w:szCs w:val="24"/>
        </w:rPr>
        <w:t xml:space="preserve">Referitor la Regulamentul General privind Protecția Datelor cu Caracter Personal (GDPR), reprezentantul legal al instituției solicitante (inclusiv reprezentantul legal al partenerilor) vor completa </w:t>
      </w:r>
      <w:r w:rsidR="00AB0442" w:rsidRPr="00486013">
        <w:rPr>
          <w:rFonts w:ascii="Calibri" w:hAnsi="Calibri"/>
          <w:sz w:val="24"/>
          <w:szCs w:val="24"/>
        </w:rPr>
        <w:t>Declaratia unica</w:t>
      </w:r>
      <w:r w:rsidRPr="00486013">
        <w:rPr>
          <w:rFonts w:ascii="Calibri" w:hAnsi="Calibri"/>
          <w:sz w:val="24"/>
          <w:szCs w:val="24"/>
        </w:rPr>
        <w:t xml:space="preserve">.  </w:t>
      </w:r>
    </w:p>
    <w:p w14:paraId="4DFBC97B" w14:textId="520AC71A" w:rsidR="00FB633E" w:rsidRPr="00486013" w:rsidRDefault="00FB633E" w:rsidP="00E07D7E">
      <w:pPr>
        <w:pStyle w:val="Heading1"/>
        <w:numPr>
          <w:ilvl w:val="0"/>
          <w:numId w:val="37"/>
        </w:numPr>
        <w:rPr>
          <w:rFonts w:ascii="Calibri" w:hAnsi="Calibri" w:cs="Calibri"/>
        </w:rPr>
      </w:pPr>
      <w:bookmarkStart w:id="196" w:name="_Toc154150907"/>
      <w:r w:rsidRPr="00486013">
        <w:rPr>
          <w:rFonts w:ascii="Calibri" w:hAnsi="Calibri" w:cs="Calibri"/>
        </w:rPr>
        <w:t>ASPECTE PRIVIND MONITORIZAREA TEHNICĂ ȘI RAPOARTELE DE PROGRES</w:t>
      </w:r>
      <w:bookmarkEnd w:id="196"/>
    </w:p>
    <w:p w14:paraId="02521A67" w14:textId="493243D5" w:rsidR="00FB633E" w:rsidRPr="00486013" w:rsidRDefault="00FB633E" w:rsidP="00E07D7E">
      <w:pPr>
        <w:pStyle w:val="Heading2"/>
        <w:numPr>
          <w:ilvl w:val="1"/>
          <w:numId w:val="39"/>
        </w:numPr>
        <w:rPr>
          <w:rFonts w:ascii="Calibri" w:hAnsi="Calibri" w:cs="Calibri"/>
        </w:rPr>
      </w:pPr>
      <w:bookmarkStart w:id="197" w:name="_Toc154150908"/>
      <w:r w:rsidRPr="00486013">
        <w:rPr>
          <w:rFonts w:ascii="Calibri" w:hAnsi="Calibri" w:cs="Calibri"/>
        </w:rPr>
        <w:t>Rapoarte de progres</w:t>
      </w:r>
      <w:bookmarkEnd w:id="197"/>
    </w:p>
    <w:p w14:paraId="1D7A5092" w14:textId="71F18453" w:rsidR="00694905" w:rsidRPr="00486013" w:rsidRDefault="00694905" w:rsidP="00694905">
      <w:pPr>
        <w:jc w:val="both"/>
        <w:rPr>
          <w:rFonts w:ascii="Calibri" w:hAnsi="Calibri"/>
          <w:sz w:val="24"/>
          <w:szCs w:val="24"/>
        </w:rPr>
      </w:pPr>
      <w:r w:rsidRPr="00486013">
        <w:rPr>
          <w:rFonts w:ascii="Calibri" w:hAnsi="Calibri"/>
          <w:sz w:val="24"/>
          <w:szCs w:val="24"/>
        </w:rPr>
        <w:t>Procesul</w:t>
      </w:r>
      <w:r w:rsidR="004521DB" w:rsidRPr="00486013">
        <w:rPr>
          <w:rFonts w:ascii="Calibri" w:hAnsi="Calibri"/>
          <w:sz w:val="24"/>
          <w:szCs w:val="24"/>
        </w:rPr>
        <w:t xml:space="preserve"> </w:t>
      </w:r>
      <w:r w:rsidRPr="00486013">
        <w:rPr>
          <w:rFonts w:ascii="Calibri" w:hAnsi="Calibri"/>
          <w:sz w:val="24"/>
          <w:szCs w:val="24"/>
        </w:rPr>
        <w:t>de monitorizare a proiectelor de către autoritatea de management se realizează prin:</w:t>
      </w:r>
    </w:p>
    <w:p w14:paraId="7871AD0E" w14:textId="3E8A0767" w:rsidR="00694905" w:rsidRPr="00486013" w:rsidRDefault="00694905" w:rsidP="00A32811">
      <w:pPr>
        <w:jc w:val="both"/>
        <w:rPr>
          <w:rFonts w:ascii="Calibri" w:hAnsi="Calibri"/>
          <w:sz w:val="24"/>
          <w:szCs w:val="24"/>
        </w:rPr>
      </w:pPr>
      <w:r w:rsidRPr="00486013">
        <w:rPr>
          <w:rFonts w:ascii="Calibri" w:hAnsi="Calibri"/>
          <w:sz w:val="24"/>
          <w:szCs w:val="24"/>
        </w:rPr>
        <w:lastRenderedPageBreak/>
        <w:t>a)</w:t>
      </w:r>
      <w:r w:rsidR="00A32811" w:rsidRPr="00486013">
        <w:rPr>
          <w:rFonts w:ascii="Calibri" w:hAnsi="Calibri"/>
          <w:sz w:val="24"/>
          <w:szCs w:val="24"/>
        </w:rPr>
        <w:t xml:space="preserve"> </w:t>
      </w:r>
      <w:r w:rsidRPr="00486013">
        <w:rPr>
          <w:rFonts w:ascii="Calibri" w:hAnsi="Calibr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486013" w:rsidRDefault="00694905" w:rsidP="00A32811">
      <w:pPr>
        <w:jc w:val="both"/>
        <w:rPr>
          <w:rFonts w:ascii="Calibri" w:hAnsi="Calibri"/>
          <w:sz w:val="24"/>
          <w:szCs w:val="24"/>
        </w:rPr>
      </w:pPr>
      <w:r w:rsidRPr="00486013">
        <w:rPr>
          <w:rFonts w:ascii="Calibri" w:hAnsi="Calibri"/>
          <w:sz w:val="24"/>
          <w:szCs w:val="24"/>
        </w:rPr>
        <w:t xml:space="preserve">b) </w:t>
      </w:r>
      <w:r w:rsidR="00A32811" w:rsidRPr="00486013">
        <w:rPr>
          <w:rFonts w:ascii="Calibri" w:hAnsi="Calibri"/>
          <w:sz w:val="24"/>
          <w:szCs w:val="24"/>
        </w:rPr>
        <w:t xml:space="preserve">  </w:t>
      </w:r>
      <w:r w:rsidRPr="00486013">
        <w:rPr>
          <w:rFonts w:ascii="Calibri" w:hAnsi="Calibri"/>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486013" w:rsidRDefault="00694905" w:rsidP="00A32811">
      <w:pPr>
        <w:jc w:val="both"/>
        <w:rPr>
          <w:rFonts w:ascii="Calibri" w:hAnsi="Calibri"/>
          <w:sz w:val="24"/>
          <w:szCs w:val="24"/>
        </w:rPr>
      </w:pPr>
      <w:r w:rsidRPr="00486013">
        <w:rPr>
          <w:rFonts w:ascii="Calibri" w:hAnsi="Calibri"/>
          <w:sz w:val="24"/>
          <w:szCs w:val="24"/>
        </w:rPr>
        <w:t xml:space="preserve">c) </w:t>
      </w:r>
      <w:r w:rsidR="00A32811" w:rsidRPr="00486013">
        <w:rPr>
          <w:rFonts w:ascii="Calibri" w:hAnsi="Calibri"/>
          <w:sz w:val="24"/>
          <w:szCs w:val="24"/>
        </w:rPr>
        <w:t xml:space="preserve"> </w:t>
      </w:r>
      <w:r w:rsidRPr="00486013">
        <w:rPr>
          <w:rFonts w:ascii="Calibri" w:hAnsi="Calibr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D8B209F" w:rsidR="00694905" w:rsidRPr="00486013" w:rsidRDefault="00694905" w:rsidP="00A32811">
      <w:pPr>
        <w:jc w:val="both"/>
        <w:rPr>
          <w:rFonts w:ascii="Calibri" w:hAnsi="Calibri"/>
          <w:sz w:val="24"/>
          <w:szCs w:val="24"/>
        </w:rPr>
      </w:pPr>
      <w:r w:rsidRPr="00486013">
        <w:rPr>
          <w:rFonts w:ascii="Calibri" w:hAnsi="Calibri"/>
          <w:sz w:val="24"/>
          <w:szCs w:val="24"/>
        </w:rPr>
        <w:t xml:space="preserve">d) </w:t>
      </w:r>
      <w:r w:rsidR="00A32811" w:rsidRPr="00486013">
        <w:rPr>
          <w:rFonts w:ascii="Calibri" w:hAnsi="Calibri"/>
          <w:sz w:val="24"/>
          <w:szCs w:val="24"/>
        </w:rPr>
        <w:t xml:space="preserve">  </w:t>
      </w:r>
      <w:r w:rsidRPr="00486013">
        <w:rPr>
          <w:rFonts w:ascii="Calibri" w:hAnsi="Calibri"/>
          <w:sz w:val="24"/>
          <w:szCs w:val="24"/>
        </w:rPr>
        <w:t>analizarea stadiului implementării proiectelor în vederea modificării, suspendării, rezilierii, rezoluțiunii contractului de finanțare, conform prevederilor contractuale.</w:t>
      </w:r>
    </w:p>
    <w:p w14:paraId="598A10CD" w14:textId="77777777" w:rsidR="00694905" w:rsidRPr="00486013" w:rsidRDefault="00694905" w:rsidP="00694905">
      <w:pPr>
        <w:jc w:val="both"/>
        <w:rPr>
          <w:rFonts w:ascii="Calibri" w:hAnsi="Calibri"/>
          <w:sz w:val="24"/>
          <w:szCs w:val="24"/>
        </w:rPr>
      </w:pPr>
      <w:r w:rsidRPr="00486013">
        <w:rPr>
          <w:rFonts w:ascii="Calibri" w:hAnsi="Calibr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EA3F2AE" w:rsidR="004521DB" w:rsidRPr="00486013" w:rsidRDefault="004521DB" w:rsidP="00694905">
      <w:pPr>
        <w:jc w:val="both"/>
        <w:rPr>
          <w:rFonts w:ascii="Calibri" w:hAnsi="Calibri"/>
          <w:sz w:val="24"/>
          <w:szCs w:val="24"/>
        </w:rPr>
      </w:pPr>
      <w:r w:rsidRPr="00486013">
        <w:rPr>
          <w:rFonts w:ascii="Calibri" w:hAnsi="Calibri"/>
          <w:sz w:val="24"/>
          <w:szCs w:val="24"/>
        </w:rPr>
        <w:t xml:space="preserve">În procesul de monitorizare a proiectelor, se elaborează Raportul de progres al cărui conținut cadru este anexat prezentului ghid. (Anexa </w:t>
      </w:r>
      <w:r w:rsidR="00473DF8" w:rsidRPr="00486013">
        <w:rPr>
          <w:rFonts w:ascii="Calibri" w:hAnsi="Calibri"/>
          <w:sz w:val="24"/>
          <w:szCs w:val="24"/>
        </w:rPr>
        <w:t>1</w:t>
      </w:r>
      <w:r w:rsidR="00630A13" w:rsidRPr="00486013">
        <w:rPr>
          <w:rFonts w:ascii="Calibri" w:hAnsi="Calibri"/>
          <w:sz w:val="24"/>
          <w:szCs w:val="24"/>
        </w:rPr>
        <w:t>5</w:t>
      </w:r>
      <w:r w:rsidRPr="00486013">
        <w:rPr>
          <w:rFonts w:ascii="Calibri" w:hAnsi="Calibri"/>
          <w:sz w:val="24"/>
          <w:szCs w:val="24"/>
        </w:rPr>
        <w:t xml:space="preserve"> – Formular Raport de progres). </w:t>
      </w:r>
    </w:p>
    <w:p w14:paraId="06FA5786" w14:textId="77777777" w:rsidR="004521DB" w:rsidRPr="00486013" w:rsidRDefault="004521DB" w:rsidP="001A7C79">
      <w:pPr>
        <w:jc w:val="both"/>
        <w:rPr>
          <w:rFonts w:ascii="Calibri" w:hAnsi="Calibri"/>
          <w:sz w:val="24"/>
          <w:szCs w:val="24"/>
        </w:rPr>
      </w:pPr>
      <w:r w:rsidRPr="00486013">
        <w:rPr>
          <w:rFonts w:ascii="Calibri" w:hAnsi="Calibr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486013" w:rsidRDefault="004521DB" w:rsidP="00A32811">
      <w:pPr>
        <w:jc w:val="both"/>
        <w:rPr>
          <w:rFonts w:ascii="Calibri" w:hAnsi="Calibri"/>
          <w:sz w:val="24"/>
          <w:szCs w:val="24"/>
        </w:rPr>
      </w:pPr>
      <w:r w:rsidRPr="00486013">
        <w:rPr>
          <w:rFonts w:ascii="Calibri" w:hAnsi="Calibr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486013" w:rsidRDefault="004521DB" w:rsidP="00A32811">
      <w:pPr>
        <w:jc w:val="both"/>
        <w:rPr>
          <w:rFonts w:ascii="Calibri" w:hAnsi="Calibri"/>
          <w:sz w:val="24"/>
          <w:szCs w:val="24"/>
        </w:rPr>
      </w:pPr>
      <w:r w:rsidRPr="00486013">
        <w:rPr>
          <w:rFonts w:ascii="Calibri" w:hAnsi="Calibri"/>
          <w:sz w:val="24"/>
          <w:szCs w:val="24"/>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4D9E8D7" w:rsidR="004521DB" w:rsidRPr="00486013" w:rsidRDefault="004521DB" w:rsidP="00A32811">
      <w:pPr>
        <w:jc w:val="both"/>
        <w:rPr>
          <w:rFonts w:ascii="Calibri" w:hAnsi="Calibri"/>
          <w:sz w:val="24"/>
          <w:szCs w:val="24"/>
        </w:rPr>
      </w:pPr>
      <w:r w:rsidRPr="00486013">
        <w:rPr>
          <w:rFonts w:ascii="Calibri" w:hAnsi="Calibri"/>
          <w:sz w:val="24"/>
          <w:szCs w:val="24"/>
        </w:rPr>
        <w:lastRenderedPageBreak/>
        <w:t>Contractul de finanțare îşi păstrează valabilitatea 5 ani calculată de la data efectuării plăţii finale  în cadrul Proiectului</w:t>
      </w:r>
      <w:r w:rsidR="00892F35" w:rsidRPr="00486013">
        <w:rPr>
          <w:rFonts w:ascii="Calibri" w:hAnsi="Calibri"/>
          <w:sz w:val="24"/>
          <w:szCs w:val="24"/>
        </w:rPr>
        <w:t>.</w:t>
      </w:r>
    </w:p>
    <w:p w14:paraId="3CD9751D" w14:textId="77777777" w:rsidR="004521DB" w:rsidRPr="00486013" w:rsidRDefault="004521DB" w:rsidP="00A32811">
      <w:pPr>
        <w:jc w:val="both"/>
        <w:rPr>
          <w:rFonts w:ascii="Calibri" w:hAnsi="Calibri"/>
          <w:sz w:val="24"/>
          <w:szCs w:val="24"/>
        </w:rPr>
      </w:pPr>
      <w:r w:rsidRPr="00486013">
        <w:rPr>
          <w:rFonts w:ascii="Calibri" w:hAnsi="Calibr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486013" w:rsidRDefault="004521DB" w:rsidP="00A32811">
      <w:pPr>
        <w:jc w:val="both"/>
        <w:rPr>
          <w:rFonts w:ascii="Calibri" w:hAnsi="Calibri"/>
          <w:sz w:val="24"/>
          <w:szCs w:val="24"/>
        </w:rPr>
      </w:pPr>
      <w:r w:rsidRPr="00486013">
        <w:rPr>
          <w:rFonts w:ascii="Calibri" w:hAnsi="Calibr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486013" w:rsidRDefault="004521DB" w:rsidP="00A32811">
      <w:pPr>
        <w:jc w:val="both"/>
        <w:rPr>
          <w:rFonts w:ascii="Calibri" w:hAnsi="Calibri"/>
          <w:sz w:val="24"/>
          <w:szCs w:val="24"/>
        </w:rPr>
      </w:pPr>
      <w:r w:rsidRPr="00486013">
        <w:rPr>
          <w:rFonts w:ascii="Calibri" w:hAnsi="Calibri"/>
          <w:sz w:val="24"/>
          <w:szCs w:val="24"/>
        </w:rPr>
        <w:t xml:space="preserve">AM PR SE poate solicita beneficiarilor să transmită rapoarte de progres, ori de câte ori consideră necesar. </w:t>
      </w:r>
    </w:p>
    <w:p w14:paraId="38B53EB7" w14:textId="77777777" w:rsidR="004521DB" w:rsidRPr="00486013" w:rsidRDefault="004521DB" w:rsidP="00A32811">
      <w:pPr>
        <w:jc w:val="both"/>
        <w:rPr>
          <w:rFonts w:ascii="Calibri" w:hAnsi="Calibri"/>
          <w:sz w:val="24"/>
          <w:szCs w:val="24"/>
        </w:rPr>
      </w:pPr>
      <w:r w:rsidRPr="00486013">
        <w:rPr>
          <w:rFonts w:ascii="Calibri" w:hAnsi="Calibr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7146652C" w14:textId="5ED66A2A" w:rsidR="004521DB" w:rsidRPr="00486013" w:rsidRDefault="00531665" w:rsidP="00A32811">
      <w:pPr>
        <w:jc w:val="both"/>
        <w:rPr>
          <w:rFonts w:ascii="Calibri" w:hAnsi="Calibri"/>
          <w:sz w:val="24"/>
          <w:szCs w:val="24"/>
        </w:rPr>
      </w:pPr>
      <w:r w:rsidRPr="00486013">
        <w:rPr>
          <w:rFonts w:ascii="Calibri" w:hAnsi="Calibri"/>
          <w:sz w:val="24"/>
          <w:szCs w:val="24"/>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47398DF2" w14:textId="77777777" w:rsidR="004521DB" w:rsidRPr="00486013" w:rsidRDefault="004521DB" w:rsidP="00A32811">
      <w:pPr>
        <w:jc w:val="both"/>
        <w:rPr>
          <w:rFonts w:ascii="Calibri" w:hAnsi="Calibri"/>
          <w:sz w:val="24"/>
          <w:szCs w:val="24"/>
        </w:rPr>
      </w:pPr>
    </w:p>
    <w:p w14:paraId="0E64CE45" w14:textId="352371B7" w:rsidR="00FB633E" w:rsidRPr="00486013" w:rsidRDefault="00FB633E" w:rsidP="00E07D7E">
      <w:pPr>
        <w:pStyle w:val="Heading2"/>
        <w:numPr>
          <w:ilvl w:val="1"/>
          <w:numId w:val="39"/>
        </w:numPr>
        <w:rPr>
          <w:rFonts w:ascii="Calibri" w:hAnsi="Calibri" w:cs="Calibri"/>
        </w:rPr>
      </w:pPr>
      <w:bookmarkStart w:id="198" w:name="_Toc154150909"/>
      <w:r w:rsidRPr="00486013">
        <w:rPr>
          <w:rFonts w:ascii="Calibri" w:hAnsi="Calibri" w:cs="Calibri"/>
        </w:rPr>
        <w:t>Vizitele de monitorizare</w:t>
      </w:r>
      <w:bookmarkEnd w:id="198"/>
    </w:p>
    <w:p w14:paraId="2778D811" w14:textId="77777777" w:rsidR="00723EE4" w:rsidRPr="00486013" w:rsidRDefault="00723EE4" w:rsidP="00A32811">
      <w:pPr>
        <w:spacing w:line="259" w:lineRule="auto"/>
        <w:jc w:val="both"/>
        <w:rPr>
          <w:rFonts w:ascii="Calibri" w:eastAsiaTheme="minorHAnsi" w:hAnsi="Calibri"/>
          <w:sz w:val="24"/>
          <w:szCs w:val="24"/>
        </w:rPr>
      </w:pPr>
      <w:r w:rsidRPr="00486013">
        <w:rPr>
          <w:rFonts w:ascii="Calibri" w:eastAsiaTheme="minorHAnsi" w:hAnsi="Calibri"/>
          <w:sz w:val="24"/>
          <w:szCs w:val="24"/>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Tipuri de vizite la fața locului: </w:t>
      </w:r>
    </w:p>
    <w:p w14:paraId="12D8D705"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t>a) Vizite la fața locului pe parcursul implementării;</w:t>
      </w:r>
    </w:p>
    <w:p w14:paraId="23BDA00D"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b) Vizită finală la fața locului; </w:t>
      </w:r>
    </w:p>
    <w:p w14:paraId="3CB1E645"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lastRenderedPageBreak/>
        <w:t>c) Vizite la fața locului ex-post;</w:t>
      </w:r>
    </w:p>
    <w:p w14:paraId="0FDBACDA"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t>d) Vizite la fața locului speciale (ad-hoc).</w:t>
      </w:r>
    </w:p>
    <w:p w14:paraId="7982DB1E"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
          <w:sz w:val="24"/>
          <w:szCs w:val="24"/>
        </w:rPr>
        <w:t>Vizite la fața locului pe parcursul implementării</w:t>
      </w:r>
      <w:r w:rsidRPr="00486013">
        <w:rPr>
          <w:rFonts w:ascii="Calibri" w:eastAsiaTheme="minorHAnsi" w:hAnsi="Calibri"/>
          <w:iCs/>
          <w:sz w:val="24"/>
          <w:szCs w:val="24"/>
        </w:rPr>
        <w:t>;</w:t>
      </w:r>
    </w:p>
    <w:p w14:paraId="2C1D0962" w14:textId="77777777" w:rsidR="00723EE4" w:rsidRPr="00486013" w:rsidRDefault="00723EE4" w:rsidP="00A32811">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70FDB543" w14:textId="77777777"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În cazul beneficiarilor încadrați în categoria IMM se efectuează o singură vizită pe an pe parcursul implementării proiectului. </w:t>
      </w:r>
    </w:p>
    <w:p w14:paraId="501FC22D" w14:textId="77777777" w:rsidR="00723EE4" w:rsidRPr="00486013" w:rsidRDefault="00723EE4" w:rsidP="00723EE4">
      <w:pPr>
        <w:spacing w:line="259" w:lineRule="auto"/>
        <w:jc w:val="both"/>
        <w:rPr>
          <w:rFonts w:ascii="Calibri" w:eastAsiaTheme="minorHAnsi" w:hAnsi="Calibri"/>
          <w:i/>
          <w:sz w:val="24"/>
          <w:szCs w:val="24"/>
        </w:rPr>
      </w:pPr>
      <w:r w:rsidRPr="00486013">
        <w:rPr>
          <w:rFonts w:ascii="Calibri" w:eastAsiaTheme="minorHAnsi" w:hAnsi="Calibri"/>
          <w:i/>
          <w:sz w:val="24"/>
          <w:szCs w:val="24"/>
        </w:rPr>
        <w:t>Vizită finală la fața locului;</w:t>
      </w:r>
    </w:p>
    <w:p w14:paraId="6D69157B" w14:textId="77777777"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486013" w:rsidRDefault="00723EE4" w:rsidP="00FA32EE">
      <w:pPr>
        <w:jc w:val="both"/>
        <w:rPr>
          <w:rFonts w:ascii="Calibri" w:eastAsiaTheme="minorHAnsi" w:hAnsi="Calibri"/>
          <w:iCs/>
          <w:sz w:val="24"/>
          <w:szCs w:val="24"/>
          <w:lang w:bidi="ro-RO"/>
        </w:rPr>
      </w:pPr>
      <w:r w:rsidRPr="00486013">
        <w:rPr>
          <w:rFonts w:ascii="Calibri" w:eastAsiaTheme="minorHAnsi" w:hAnsi="Calibri"/>
          <w:iCs/>
          <w:sz w:val="24"/>
          <w:szCs w:val="24"/>
          <w:lang w:bidi="ro-RO"/>
        </w:rPr>
        <w:t>Vizita de monitorizare finală are ca scop:</w:t>
      </w:r>
    </w:p>
    <w:p w14:paraId="45AB77E6"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eligibilității cheltuielilor, în conformitate cu prevederile legale privind eligibilitatea;</w:t>
      </w:r>
    </w:p>
    <w:p w14:paraId="5E239F46"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plății efective de către Beneficiar a sumelor incluse în cererile de rambursare;</w:t>
      </w:r>
    </w:p>
    <w:p w14:paraId="17A22FC7"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păstrării tuturor documentelor originale legate de proiect;</w:t>
      </w:r>
    </w:p>
    <w:p w14:paraId="24EBD4AC"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dosarelor de achiziție realizate în cadrul proiectului;</w:t>
      </w:r>
    </w:p>
    <w:p w14:paraId="064A9125" w14:textId="77777777" w:rsidR="00723EE4" w:rsidRPr="00486013"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bunurilor/serviciilor/lucrărilor dacă au fost livrate/prestate în conformitate cu contractele de achiziții;</w:t>
      </w:r>
    </w:p>
    <w:p w14:paraId="75AEF6EE" w14:textId="77777777" w:rsidR="00723EE4" w:rsidRPr="00486013" w:rsidRDefault="00723EE4" w:rsidP="00E07D7E">
      <w:pPr>
        <w:numPr>
          <w:ilvl w:val="0"/>
          <w:numId w:val="18"/>
        </w:numPr>
        <w:spacing w:before="0" w:after="0"/>
        <w:ind w:left="714" w:hanging="709"/>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cerințelor schemei de ajutor de stat/minimis aplicabile cheltuielilor rambursate și modalitatea de înregistrare în contabilitate, în cazul proiectelor implementate de către beneficiari IMM;</w:t>
      </w:r>
    </w:p>
    <w:p w14:paraId="5443F508" w14:textId="77777777" w:rsidR="00723EE4" w:rsidRPr="00486013" w:rsidRDefault="00723EE4" w:rsidP="00E07D7E">
      <w:pPr>
        <w:numPr>
          <w:ilvl w:val="0"/>
          <w:numId w:val="18"/>
        </w:numPr>
        <w:spacing w:before="0" w:after="0"/>
        <w:ind w:hanging="709"/>
        <w:jc w:val="both"/>
        <w:rPr>
          <w:rFonts w:ascii="Calibri" w:eastAsiaTheme="minorHAnsi" w:hAnsi="Calibri"/>
          <w:iCs/>
          <w:sz w:val="24"/>
          <w:szCs w:val="24"/>
          <w:lang w:bidi="ro-RO"/>
        </w:rPr>
      </w:pPr>
      <w:r w:rsidRPr="00486013">
        <w:rPr>
          <w:rFonts w:ascii="Calibri" w:eastAsiaTheme="minorHAnsi" w:hAnsi="Calibri"/>
          <w:iCs/>
          <w:sz w:val="24"/>
          <w:szCs w:val="24"/>
          <w:lang w:bidi="ro-RO"/>
        </w:rPr>
        <w:t>Verificarea utilizării de către beneficiar a conturilor contabile analitice (cu codificarea proiectului);</w:t>
      </w:r>
    </w:p>
    <w:p w14:paraId="4E1C1563" w14:textId="77777777" w:rsidR="00723EE4" w:rsidRPr="00486013" w:rsidRDefault="00723EE4" w:rsidP="00E07D7E">
      <w:pPr>
        <w:numPr>
          <w:ilvl w:val="0"/>
          <w:numId w:val="19"/>
        </w:numPr>
        <w:spacing w:before="0" w:after="0"/>
        <w:ind w:left="714" w:hanging="709"/>
        <w:jc w:val="both"/>
        <w:rPr>
          <w:rFonts w:ascii="Calibri" w:eastAsiaTheme="minorHAnsi" w:hAnsi="Calibri"/>
          <w:iCs/>
          <w:sz w:val="24"/>
          <w:szCs w:val="24"/>
        </w:rPr>
      </w:pPr>
      <w:r w:rsidRPr="00486013">
        <w:rPr>
          <w:rFonts w:ascii="Calibri" w:eastAsiaTheme="minorHAnsi" w:hAnsi="Calibri"/>
          <w:iCs/>
          <w:sz w:val="24"/>
          <w:szCs w:val="24"/>
        </w:rPr>
        <w:t xml:space="preserve">Verificarea finalizării tuturor activităților proiectului, </w:t>
      </w:r>
    </w:p>
    <w:p w14:paraId="266D5CDF" w14:textId="77777777" w:rsidR="00723EE4" w:rsidRPr="00486013" w:rsidRDefault="00723EE4" w:rsidP="00E07D7E">
      <w:pPr>
        <w:numPr>
          <w:ilvl w:val="0"/>
          <w:numId w:val="19"/>
        </w:numPr>
        <w:spacing w:before="0" w:after="0"/>
        <w:ind w:left="714" w:hanging="709"/>
        <w:jc w:val="both"/>
        <w:rPr>
          <w:rFonts w:ascii="Calibri" w:eastAsiaTheme="minorHAnsi" w:hAnsi="Calibri"/>
          <w:iCs/>
          <w:sz w:val="24"/>
          <w:szCs w:val="24"/>
        </w:rPr>
      </w:pPr>
      <w:r w:rsidRPr="00486013">
        <w:rPr>
          <w:rFonts w:ascii="Calibri" w:eastAsiaTheme="minorHAnsi" w:hAnsi="Calibri"/>
          <w:iCs/>
          <w:sz w:val="24"/>
          <w:szCs w:val="24"/>
        </w:rPr>
        <w:t>Verificarea atingerii țintelor indicatorilor în conformitate cu valorile asumate prin contractul de finanțare (cu modificările ulterioare, dacă este cazul);</w:t>
      </w:r>
    </w:p>
    <w:p w14:paraId="4C908BB0" w14:textId="77777777" w:rsidR="00723EE4" w:rsidRPr="00486013" w:rsidRDefault="00723EE4" w:rsidP="00E07D7E">
      <w:pPr>
        <w:numPr>
          <w:ilvl w:val="0"/>
          <w:numId w:val="19"/>
        </w:numPr>
        <w:spacing w:before="0" w:after="0"/>
        <w:ind w:left="714" w:hanging="709"/>
        <w:jc w:val="both"/>
        <w:rPr>
          <w:rFonts w:ascii="Calibri" w:eastAsiaTheme="minorHAnsi" w:hAnsi="Calibri"/>
          <w:iCs/>
          <w:sz w:val="24"/>
          <w:szCs w:val="24"/>
        </w:rPr>
      </w:pPr>
      <w:r w:rsidRPr="00486013">
        <w:rPr>
          <w:rFonts w:ascii="Calibri" w:eastAsiaTheme="minorHAnsi" w:hAnsi="Calibri"/>
          <w:iCs/>
          <w:sz w:val="24"/>
          <w:szCs w:val="24"/>
        </w:rPr>
        <w:t>Verificarea atingerii rezultatelor și obiectivelor asumate prin proiect;</w:t>
      </w:r>
    </w:p>
    <w:p w14:paraId="604BAD03" w14:textId="77777777" w:rsidR="00723EE4" w:rsidRPr="00486013" w:rsidRDefault="00723EE4" w:rsidP="00E07D7E">
      <w:pPr>
        <w:numPr>
          <w:ilvl w:val="0"/>
          <w:numId w:val="19"/>
        </w:numPr>
        <w:spacing w:before="0" w:after="0"/>
        <w:ind w:left="714" w:hanging="709"/>
        <w:jc w:val="both"/>
        <w:rPr>
          <w:rFonts w:ascii="Calibri" w:eastAsiaTheme="minorHAnsi" w:hAnsi="Calibri"/>
          <w:iCs/>
          <w:sz w:val="24"/>
          <w:szCs w:val="24"/>
        </w:rPr>
      </w:pPr>
      <w:r w:rsidRPr="00486013">
        <w:rPr>
          <w:rFonts w:ascii="Calibri" w:eastAsiaTheme="minorHAnsi" w:hAnsi="Calibri"/>
          <w:iCs/>
          <w:sz w:val="24"/>
          <w:szCs w:val="24"/>
        </w:rPr>
        <w:t xml:space="preserve">Verificarea operaționalizării investiției. </w:t>
      </w:r>
    </w:p>
    <w:p w14:paraId="0E86DFFC" w14:textId="77777777" w:rsidR="00FA32EE" w:rsidRPr="00486013" w:rsidRDefault="00FA32EE" w:rsidP="00723EE4">
      <w:pPr>
        <w:spacing w:line="259" w:lineRule="auto"/>
        <w:jc w:val="both"/>
        <w:rPr>
          <w:rFonts w:ascii="Calibri" w:eastAsiaTheme="minorHAnsi" w:hAnsi="Calibri"/>
          <w:i/>
          <w:sz w:val="24"/>
          <w:szCs w:val="24"/>
        </w:rPr>
      </w:pPr>
    </w:p>
    <w:p w14:paraId="52393045" w14:textId="15202DB9" w:rsidR="00723EE4" w:rsidRPr="00486013" w:rsidRDefault="00723EE4" w:rsidP="00723EE4">
      <w:pPr>
        <w:spacing w:line="259" w:lineRule="auto"/>
        <w:jc w:val="both"/>
        <w:rPr>
          <w:rFonts w:ascii="Calibri" w:eastAsiaTheme="minorHAnsi" w:hAnsi="Calibri"/>
          <w:i/>
          <w:sz w:val="24"/>
          <w:szCs w:val="24"/>
        </w:rPr>
      </w:pPr>
      <w:r w:rsidRPr="00486013">
        <w:rPr>
          <w:rFonts w:ascii="Calibri" w:eastAsiaTheme="minorHAnsi" w:hAnsi="Calibri"/>
          <w:i/>
          <w:sz w:val="24"/>
          <w:szCs w:val="24"/>
        </w:rPr>
        <w:t>Vizite la fața locului ex-post</w:t>
      </w:r>
    </w:p>
    <w:p w14:paraId="76FD9B48" w14:textId="13F4CA75"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lastRenderedPageBreak/>
        <w:t xml:space="preserve">AM PR SE efectuează vizite la fata locului după finalizarea implementării proiectului, respectiv în perioada de durabilitate, 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486013" w:rsidRDefault="00723EE4" w:rsidP="00723EE4">
      <w:pPr>
        <w:spacing w:line="259" w:lineRule="auto"/>
        <w:jc w:val="both"/>
        <w:rPr>
          <w:rFonts w:ascii="Calibri" w:eastAsiaTheme="minorHAnsi" w:hAnsi="Calibri"/>
          <w:i/>
          <w:sz w:val="24"/>
          <w:szCs w:val="24"/>
        </w:rPr>
      </w:pPr>
      <w:r w:rsidRPr="00486013">
        <w:rPr>
          <w:rFonts w:ascii="Calibri" w:eastAsiaTheme="minorHAnsi" w:hAnsi="Calibri"/>
          <w:i/>
          <w:sz w:val="24"/>
          <w:szCs w:val="24"/>
        </w:rPr>
        <w:t>Vizite la fața locului speciale (ad-hoc)</w:t>
      </w:r>
    </w:p>
    <w:p w14:paraId="1F4C3531" w14:textId="77777777" w:rsidR="00723EE4" w:rsidRPr="00486013" w:rsidRDefault="00723EE4"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Fără a acoperi toate situațiile posibile, AM PR Sud-Est efectuează vizite la fața locului, pe parcursul implementării și/sau în perioada ex-post, dacă:</w:t>
      </w:r>
    </w:p>
    <w:p w14:paraId="49A16BE5" w14:textId="77777777" w:rsidR="00723EE4" w:rsidRPr="00486013" w:rsidRDefault="00723EE4" w:rsidP="00E07D7E">
      <w:pPr>
        <w:numPr>
          <w:ilvl w:val="0"/>
          <w:numId w:val="17"/>
        </w:numPr>
        <w:spacing w:before="0" w:after="160" w:line="259" w:lineRule="auto"/>
        <w:contextualSpacing/>
        <w:rPr>
          <w:rFonts w:ascii="Calibri" w:eastAsiaTheme="minorHAnsi" w:hAnsi="Calibri"/>
          <w:iCs/>
          <w:sz w:val="24"/>
          <w:szCs w:val="24"/>
        </w:rPr>
      </w:pPr>
      <w:r w:rsidRPr="00486013">
        <w:rPr>
          <w:rFonts w:ascii="Calibri" w:eastAsiaTheme="minorHAnsi" w:hAnsi="Calibri"/>
          <w:iCs/>
          <w:sz w:val="24"/>
          <w:szCs w:val="24"/>
        </w:rPr>
        <w:t xml:space="preserve">o vizită intermediară realizată prin echipe mixte (monitorizare și verificare plăți);  </w:t>
      </w:r>
    </w:p>
    <w:p w14:paraId="50B51AE3" w14:textId="77777777" w:rsidR="00723EE4" w:rsidRPr="00486013"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486013">
        <w:rPr>
          <w:rFonts w:ascii="Calibri" w:eastAsiaTheme="minorHAnsi" w:hAnsi="Calibri"/>
          <w:iCs/>
          <w:sz w:val="24"/>
          <w:szCs w:val="24"/>
        </w:rPr>
        <w:t>există o solicitare în acest sens din partea șefului AM PR Sud-Est;</w:t>
      </w:r>
    </w:p>
    <w:p w14:paraId="4ED5697B" w14:textId="77777777" w:rsidR="00723EE4" w:rsidRPr="00486013"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486013">
        <w:rPr>
          <w:rFonts w:ascii="Calibri" w:eastAsiaTheme="minorHAnsi" w:hAnsi="Calibri"/>
          <w:iCs/>
          <w:sz w:val="24"/>
          <w:szCs w:val="24"/>
        </w:rPr>
        <w:t>dacă beneficiarul nu a depus raport de progres trimestrial/de durabilitate, în termenul stabilit prin contract sau în cel solicitat de AM PR Sud-Est;</w:t>
      </w:r>
    </w:p>
    <w:p w14:paraId="6C3C668D" w14:textId="77777777" w:rsidR="00723EE4" w:rsidRPr="00486013"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486013">
        <w:rPr>
          <w:rFonts w:ascii="Calibri" w:eastAsiaTheme="minorHAnsi" w:hAnsi="Calibr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486013"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486013">
        <w:rPr>
          <w:rFonts w:ascii="Calibri" w:eastAsiaTheme="minorHAnsi" w:hAnsi="Calibri"/>
          <w:iCs/>
          <w:sz w:val="24"/>
          <w:szCs w:val="24"/>
        </w:rPr>
        <w:t>se solicită/notifică de către Beneficiar modificarea locației de implementare a proiectului;</w:t>
      </w:r>
    </w:p>
    <w:p w14:paraId="33880154" w14:textId="77777777" w:rsidR="00723EE4" w:rsidRPr="00486013"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486013">
        <w:rPr>
          <w:rFonts w:ascii="Calibri" w:eastAsiaTheme="minorHAnsi" w:hAnsi="Calibr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486013" w:rsidRDefault="006567AC" w:rsidP="00723EE4">
      <w:pPr>
        <w:spacing w:line="259" w:lineRule="auto"/>
        <w:jc w:val="both"/>
        <w:rPr>
          <w:rFonts w:ascii="Calibri" w:eastAsiaTheme="minorHAnsi" w:hAnsi="Calibri"/>
          <w:iCs/>
          <w:sz w:val="24"/>
          <w:szCs w:val="24"/>
        </w:rPr>
      </w:pPr>
      <w:r w:rsidRPr="00486013">
        <w:rPr>
          <w:rFonts w:ascii="Calibri" w:eastAsiaTheme="minorHAnsi" w:hAnsi="Calibri"/>
          <w:iCs/>
          <w:sz w:val="24"/>
          <w:szCs w:val="24"/>
        </w:rPr>
        <w:t>Raportul de vizită se</w:t>
      </w:r>
      <w:r w:rsidR="00723EE4" w:rsidRPr="00486013">
        <w:rPr>
          <w:rFonts w:ascii="Calibri" w:eastAsiaTheme="minorHAnsi" w:hAnsi="Calibri"/>
          <w:iCs/>
          <w:sz w:val="24"/>
          <w:szCs w:val="24"/>
        </w:rPr>
        <w:t xml:space="preserve"> elaborează </w:t>
      </w:r>
      <w:r w:rsidRPr="00486013">
        <w:rPr>
          <w:rFonts w:ascii="Calibri" w:eastAsiaTheme="minorHAnsi" w:hAnsi="Calibri"/>
          <w:iCs/>
          <w:sz w:val="24"/>
          <w:szCs w:val="24"/>
        </w:rPr>
        <w:t>de autoritatea de management, prin sistemul informatic MySMIS2021/SMIS2021, in conformitate cu prevederile procedurilor operationale si se genereaza in termen de 10 zile lucratoare de la data vizitei efectuata la fata locului</w:t>
      </w:r>
      <w:r w:rsidR="00723EE4" w:rsidRPr="00486013">
        <w:rPr>
          <w:rFonts w:ascii="Calibri" w:eastAsiaTheme="minorHAnsi" w:hAnsi="Calibr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486013" w:rsidRDefault="00723EE4" w:rsidP="00723EE4">
      <w:pPr>
        <w:spacing w:before="0" w:after="160" w:line="259" w:lineRule="auto"/>
        <w:rPr>
          <w:rFonts w:ascii="Calibri" w:eastAsiaTheme="minorHAnsi" w:hAnsi="Calibri"/>
          <w:sz w:val="24"/>
          <w:szCs w:val="24"/>
        </w:rPr>
      </w:pPr>
      <w:r w:rsidRPr="00486013">
        <w:rPr>
          <w:rFonts w:ascii="Calibri" w:eastAsiaTheme="minorHAnsi" w:hAnsi="Calibri"/>
          <w:iCs/>
          <w:sz w:val="24"/>
          <w:szCs w:val="24"/>
        </w:rPr>
        <w:t>În procesul de monitorizare a proiectelor AM va urmări implementarea recomandărilor și acțiunilor corective, pe baza rapoartelor prezentate de beneficiar și/sau a vizitelor la fața locului, după caz.</w:t>
      </w:r>
    </w:p>
    <w:p w14:paraId="2BCE3CC5" w14:textId="2E63E2CF" w:rsidR="00FB633E" w:rsidRPr="00486013" w:rsidRDefault="00FB633E" w:rsidP="00E07D7E">
      <w:pPr>
        <w:pStyle w:val="Heading2"/>
        <w:numPr>
          <w:ilvl w:val="1"/>
          <w:numId w:val="39"/>
        </w:numPr>
        <w:rPr>
          <w:rFonts w:ascii="Calibri" w:hAnsi="Calibri" w:cs="Calibri"/>
        </w:rPr>
      </w:pPr>
      <w:bookmarkStart w:id="199" w:name="_Toc154150910"/>
      <w:r w:rsidRPr="00486013">
        <w:rPr>
          <w:rFonts w:ascii="Calibri" w:hAnsi="Calibri" w:cs="Calibri"/>
        </w:rPr>
        <w:lastRenderedPageBreak/>
        <w:t>Mecanismul specific indicatorilor de etapă. Planul de monitorizare</w:t>
      </w:r>
      <w:bookmarkEnd w:id="199"/>
    </w:p>
    <w:p w14:paraId="49A8B823" w14:textId="59DDBC67" w:rsidR="00562373" w:rsidRPr="00486013" w:rsidRDefault="00562373" w:rsidP="00A32811">
      <w:pPr>
        <w:jc w:val="both"/>
        <w:rPr>
          <w:rFonts w:ascii="Calibri" w:hAnsi="Calibri"/>
          <w:sz w:val="24"/>
          <w:szCs w:val="24"/>
        </w:rPr>
      </w:pPr>
      <w:r w:rsidRPr="00486013">
        <w:rPr>
          <w:rFonts w:ascii="Calibri" w:hAnsi="Calibri"/>
          <w:sz w:val="24"/>
          <w:szCs w:val="24"/>
        </w:rPr>
        <w:t>În procesul de monitorizare a proiectelor, AM PR SE va verifica și confirma îndeplinirea indicatorilor de etapă, în conformitate cu prevederile Planului de moni</w:t>
      </w:r>
      <w:r w:rsidR="002F2B96" w:rsidRPr="00486013">
        <w:rPr>
          <w:rFonts w:ascii="Calibri" w:hAnsi="Calibri"/>
          <w:sz w:val="24"/>
          <w:szCs w:val="24"/>
        </w:rPr>
        <w:t>torizare a proiectului, A</w:t>
      </w:r>
      <w:r w:rsidRPr="00486013">
        <w:rPr>
          <w:rFonts w:ascii="Calibri" w:hAnsi="Calibri"/>
          <w:sz w:val="24"/>
          <w:szCs w:val="24"/>
        </w:rPr>
        <w:t xml:space="preserve">nexa 2 la contractul de finanțare. </w:t>
      </w:r>
    </w:p>
    <w:p w14:paraId="68ACE34A" w14:textId="5D6F60B5" w:rsidR="00562373" w:rsidRPr="00486013" w:rsidRDefault="00562373" w:rsidP="00A32811">
      <w:pPr>
        <w:jc w:val="both"/>
        <w:rPr>
          <w:rFonts w:ascii="Calibri" w:hAnsi="Calibri"/>
          <w:sz w:val="24"/>
          <w:szCs w:val="24"/>
        </w:rPr>
      </w:pPr>
      <w:r w:rsidRPr="00486013">
        <w:rPr>
          <w:rFonts w:ascii="Calibri" w:hAnsi="Calibr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486013" w:rsidRDefault="00562373" w:rsidP="00A32811">
      <w:pPr>
        <w:jc w:val="both"/>
        <w:rPr>
          <w:rFonts w:ascii="Calibri" w:hAnsi="Calibri"/>
          <w:sz w:val="24"/>
          <w:szCs w:val="24"/>
        </w:rPr>
      </w:pPr>
      <w:r w:rsidRPr="00486013">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486013" w:rsidRDefault="00562373" w:rsidP="00A32811">
      <w:pPr>
        <w:jc w:val="both"/>
        <w:rPr>
          <w:rFonts w:ascii="Calibri" w:hAnsi="Calibri"/>
          <w:sz w:val="24"/>
          <w:szCs w:val="24"/>
        </w:rPr>
      </w:pPr>
      <w:r w:rsidRPr="00486013">
        <w:rPr>
          <w:rFonts w:ascii="Calibri" w:hAnsi="Calibr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77777777" w:rsidR="00562373" w:rsidRPr="00486013" w:rsidRDefault="00562373" w:rsidP="00A32811">
      <w:pPr>
        <w:jc w:val="both"/>
        <w:rPr>
          <w:rFonts w:ascii="Calibri" w:hAnsi="Calibri"/>
          <w:sz w:val="24"/>
          <w:szCs w:val="24"/>
        </w:rPr>
      </w:pPr>
      <w:r w:rsidRPr="00486013">
        <w:rPr>
          <w:rFonts w:ascii="Calibri" w:hAnsi="Calibri"/>
          <w:sz w:val="24"/>
          <w:szCs w:val="24"/>
        </w:rPr>
        <w:t>Autoritatea de management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486013" w:rsidRDefault="00562373" w:rsidP="00A32811">
      <w:pPr>
        <w:jc w:val="both"/>
        <w:rPr>
          <w:rFonts w:ascii="Calibri" w:hAnsi="Calibri"/>
          <w:sz w:val="24"/>
          <w:szCs w:val="24"/>
        </w:rPr>
      </w:pPr>
      <w:r w:rsidRPr="00486013">
        <w:rPr>
          <w:rFonts w:ascii="Calibri" w:hAnsi="Calibr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486013" w:rsidRDefault="00562373" w:rsidP="00A32811">
      <w:pPr>
        <w:jc w:val="both"/>
        <w:rPr>
          <w:rFonts w:ascii="Calibri" w:hAnsi="Calibri"/>
          <w:sz w:val="24"/>
          <w:szCs w:val="24"/>
        </w:rPr>
      </w:pPr>
      <w:r w:rsidRPr="00486013">
        <w:rPr>
          <w:rFonts w:ascii="Calibri" w:hAnsi="Calibr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486013" w:rsidRDefault="00562373" w:rsidP="00A32811">
      <w:pPr>
        <w:jc w:val="both"/>
        <w:rPr>
          <w:rFonts w:ascii="Calibri" w:hAnsi="Calibri"/>
          <w:sz w:val="24"/>
          <w:szCs w:val="24"/>
        </w:rPr>
      </w:pPr>
      <w:r w:rsidRPr="00486013">
        <w:rPr>
          <w:rFonts w:ascii="Calibri" w:hAnsi="Calibri"/>
          <w:sz w:val="24"/>
          <w:szCs w:val="24"/>
        </w:rPr>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486013" w:rsidRDefault="00562373" w:rsidP="00A32811">
      <w:pPr>
        <w:jc w:val="both"/>
        <w:rPr>
          <w:rFonts w:ascii="Calibri" w:hAnsi="Calibri"/>
          <w:sz w:val="24"/>
          <w:szCs w:val="24"/>
        </w:rPr>
      </w:pPr>
      <w:r w:rsidRPr="00486013">
        <w:rPr>
          <w:rFonts w:ascii="Calibri" w:hAnsi="Calibri"/>
          <w:sz w:val="24"/>
          <w:szCs w:val="24"/>
        </w:rPr>
        <w:lastRenderedPageBreak/>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486013" w:rsidRDefault="00562373" w:rsidP="00A32811">
      <w:pPr>
        <w:jc w:val="both"/>
        <w:rPr>
          <w:rFonts w:ascii="Calibri" w:hAnsi="Calibri"/>
          <w:sz w:val="24"/>
          <w:szCs w:val="24"/>
        </w:rPr>
      </w:pPr>
      <w:r w:rsidRPr="00486013">
        <w:rPr>
          <w:rFonts w:ascii="Calibri" w:hAnsi="Calibr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1101CD2" w14:textId="47F39181" w:rsidR="005307E2" w:rsidRPr="00486013" w:rsidRDefault="005307E2" w:rsidP="00A32811">
      <w:pPr>
        <w:jc w:val="both"/>
        <w:rPr>
          <w:rFonts w:ascii="Calibri" w:hAnsi="Calibri"/>
          <w:sz w:val="24"/>
          <w:szCs w:val="24"/>
        </w:rPr>
      </w:pPr>
      <w:r w:rsidRPr="00486013">
        <w:rPr>
          <w:rFonts w:ascii="Calibri" w:hAnsi="Calibri"/>
          <w:sz w:val="24"/>
          <w:szCs w:val="24"/>
        </w:rPr>
        <w:t>În cazul neîndeplinirii unui indicator de etapă, autoritatea de management sprijină beneficiarul pentru identificarea şi stabilirea de posibile măsuri de remediere şi urmăreşte atingerea indicatorilor de etapă.</w:t>
      </w:r>
    </w:p>
    <w:p w14:paraId="3DFAF647" w14:textId="4F42187B" w:rsidR="00A4651D" w:rsidRPr="00486013" w:rsidRDefault="00562373" w:rsidP="00A32811">
      <w:pPr>
        <w:jc w:val="both"/>
        <w:rPr>
          <w:rFonts w:ascii="Calibri" w:hAnsi="Calibri"/>
          <w:sz w:val="24"/>
          <w:szCs w:val="24"/>
        </w:rPr>
      </w:pPr>
      <w:r w:rsidRPr="00486013">
        <w:rPr>
          <w:rFonts w:ascii="Calibri" w:hAnsi="Calibr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89A41E7" w14:textId="46F7BC98" w:rsidR="00A4651D" w:rsidRPr="00486013" w:rsidRDefault="00A4651D" w:rsidP="00A32811">
      <w:pPr>
        <w:jc w:val="both"/>
        <w:rPr>
          <w:rFonts w:ascii="Calibri" w:hAnsi="Calibri"/>
          <w:sz w:val="24"/>
          <w:szCs w:val="24"/>
        </w:rPr>
      </w:pPr>
      <w:r w:rsidRPr="00486013">
        <w:rPr>
          <w:rFonts w:ascii="Calibri" w:hAnsi="Calibr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0BDE107" w14:textId="5C19D47D" w:rsidR="00A4651D" w:rsidRPr="00486013" w:rsidRDefault="00A4651D" w:rsidP="00A32811">
      <w:pPr>
        <w:jc w:val="both"/>
        <w:rPr>
          <w:rFonts w:ascii="Calibri" w:hAnsi="Calibri"/>
          <w:sz w:val="24"/>
          <w:szCs w:val="24"/>
        </w:rPr>
      </w:pPr>
      <w:r w:rsidRPr="00486013">
        <w:rPr>
          <w:rFonts w:ascii="Calibri" w:hAnsi="Calibr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02BB1CCC" w14:textId="77777777" w:rsidR="00562373" w:rsidRPr="00486013" w:rsidRDefault="00562373" w:rsidP="00A32811">
      <w:pPr>
        <w:jc w:val="both"/>
        <w:rPr>
          <w:rFonts w:ascii="Calibri" w:hAnsi="Calibri"/>
          <w:sz w:val="24"/>
          <w:szCs w:val="24"/>
        </w:rPr>
      </w:pPr>
      <w:r w:rsidRPr="00486013">
        <w:rPr>
          <w:rFonts w:ascii="Calibri" w:hAnsi="Calibr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486013" w:rsidRDefault="00562373" w:rsidP="00A32811">
      <w:pPr>
        <w:jc w:val="both"/>
        <w:rPr>
          <w:rFonts w:ascii="Calibri" w:hAnsi="Calibri"/>
          <w:sz w:val="24"/>
          <w:szCs w:val="24"/>
        </w:rPr>
      </w:pPr>
      <w:r w:rsidRPr="00486013">
        <w:rPr>
          <w:rFonts w:ascii="Calibri" w:hAnsi="Calibr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486013" w:rsidRDefault="00562373" w:rsidP="00A32811">
      <w:pPr>
        <w:jc w:val="both"/>
        <w:rPr>
          <w:rFonts w:ascii="Calibri" w:hAnsi="Calibri"/>
          <w:sz w:val="24"/>
          <w:szCs w:val="24"/>
        </w:rPr>
      </w:pPr>
      <w:r w:rsidRPr="00486013">
        <w:rPr>
          <w:rFonts w:ascii="Calibri" w:hAnsi="Calibri"/>
          <w:sz w:val="24"/>
          <w:szCs w:val="24"/>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486013" w:rsidRDefault="00562373" w:rsidP="00A32811">
      <w:pPr>
        <w:jc w:val="both"/>
        <w:rPr>
          <w:rFonts w:ascii="Calibri" w:hAnsi="Calibri"/>
          <w:sz w:val="24"/>
          <w:szCs w:val="24"/>
        </w:rPr>
      </w:pPr>
      <w:r w:rsidRPr="00486013">
        <w:rPr>
          <w:rFonts w:ascii="Calibri" w:hAnsi="Calibri"/>
          <w:sz w:val="24"/>
          <w:szCs w:val="24"/>
        </w:rPr>
        <w:t xml:space="preserve">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w:t>
      </w:r>
      <w:r w:rsidRPr="00486013">
        <w:rPr>
          <w:rFonts w:ascii="Calibri" w:hAnsi="Calibri"/>
          <w:sz w:val="24"/>
          <w:szCs w:val="24"/>
        </w:rPr>
        <w:lastRenderedPageBreak/>
        <w:t>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486013" w:rsidRDefault="00562373" w:rsidP="00A32811">
      <w:pPr>
        <w:jc w:val="both"/>
        <w:rPr>
          <w:rFonts w:ascii="Calibri" w:hAnsi="Calibri"/>
          <w:sz w:val="24"/>
          <w:szCs w:val="24"/>
        </w:rPr>
      </w:pPr>
      <w:r w:rsidRPr="00486013">
        <w:rPr>
          <w:rFonts w:ascii="Calibri" w:hAnsi="Calibri"/>
          <w:sz w:val="24"/>
          <w:szCs w:val="24"/>
        </w:rPr>
        <w:t>d) suspendarea implementării proiectului, până la încetarea cauzelor obiective care afectează derularea activităților și atingerea indicatorilor de etapă;</w:t>
      </w:r>
    </w:p>
    <w:p w14:paraId="6EAC883C" w14:textId="77777777" w:rsidR="00562373" w:rsidRPr="00486013" w:rsidRDefault="00562373" w:rsidP="00A32811">
      <w:pPr>
        <w:jc w:val="both"/>
        <w:rPr>
          <w:rFonts w:ascii="Calibri" w:hAnsi="Calibri"/>
          <w:sz w:val="24"/>
          <w:szCs w:val="24"/>
        </w:rPr>
      </w:pPr>
      <w:r w:rsidRPr="00486013">
        <w:rPr>
          <w:rFonts w:ascii="Calibri" w:hAnsi="Calibri"/>
          <w:sz w:val="24"/>
          <w:szCs w:val="24"/>
        </w:rPr>
        <w:t>e) rezilierea contractului de către autoritatea de management în situația neîndeplinirii indicatorilor de etapă prevăzuți;</w:t>
      </w:r>
    </w:p>
    <w:p w14:paraId="6BF353CA" w14:textId="77777777" w:rsidR="00562373" w:rsidRPr="00486013" w:rsidRDefault="00562373" w:rsidP="00A32811">
      <w:pPr>
        <w:jc w:val="both"/>
        <w:rPr>
          <w:rFonts w:ascii="Calibri" w:hAnsi="Calibri"/>
          <w:sz w:val="24"/>
          <w:szCs w:val="24"/>
        </w:rPr>
      </w:pPr>
      <w:r w:rsidRPr="00486013">
        <w:rPr>
          <w:rFonts w:ascii="Calibri" w:hAnsi="Calibri"/>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52DDB40F" w14:textId="2EB52F8E" w:rsidR="00FB633E" w:rsidRPr="00486013" w:rsidRDefault="00562373" w:rsidP="005F2B4F">
      <w:pPr>
        <w:jc w:val="both"/>
        <w:rPr>
          <w:rFonts w:ascii="Calibri" w:hAnsi="Calibri"/>
          <w:sz w:val="24"/>
          <w:szCs w:val="24"/>
        </w:rPr>
      </w:pPr>
      <w:r w:rsidRPr="00486013">
        <w:rPr>
          <w:rFonts w:ascii="Calibri" w:hAnsi="Calibri"/>
          <w:sz w:val="24"/>
          <w:szCs w:val="24"/>
        </w:rPr>
        <w:t>Măsurile pentru neîndeplinirea indicatorilor de etapă se vor aplica gradual.</w:t>
      </w:r>
    </w:p>
    <w:p w14:paraId="670BDDA5" w14:textId="482566DC" w:rsidR="00FB633E" w:rsidRPr="00486013" w:rsidRDefault="00FB633E" w:rsidP="00E07D7E">
      <w:pPr>
        <w:pStyle w:val="Heading1"/>
        <w:numPr>
          <w:ilvl w:val="0"/>
          <w:numId w:val="39"/>
        </w:numPr>
        <w:rPr>
          <w:rFonts w:ascii="Calibri" w:hAnsi="Calibri" w:cs="Calibri"/>
        </w:rPr>
      </w:pPr>
      <w:bookmarkStart w:id="200" w:name="_Toc154150911"/>
      <w:r w:rsidRPr="00486013">
        <w:rPr>
          <w:rFonts w:ascii="Calibri" w:hAnsi="Calibri" w:cs="Calibri"/>
        </w:rPr>
        <w:t>ASPECTE PRIVIND MANAGEMENTUL FINANCIAR</w:t>
      </w:r>
      <w:bookmarkEnd w:id="200"/>
    </w:p>
    <w:p w14:paraId="1A89A21F" w14:textId="54F05DE1" w:rsidR="00FB633E" w:rsidRPr="00486013" w:rsidRDefault="00FB633E" w:rsidP="00E07D7E">
      <w:pPr>
        <w:pStyle w:val="Heading2"/>
        <w:numPr>
          <w:ilvl w:val="1"/>
          <w:numId w:val="39"/>
        </w:numPr>
        <w:rPr>
          <w:rFonts w:ascii="Calibri" w:hAnsi="Calibri" w:cs="Calibri"/>
        </w:rPr>
      </w:pPr>
      <w:bookmarkStart w:id="201" w:name="_Hlk131881881"/>
      <w:bookmarkStart w:id="202" w:name="_Toc154150912"/>
      <w:r w:rsidRPr="00486013">
        <w:rPr>
          <w:rFonts w:ascii="Calibri" w:hAnsi="Calibri" w:cs="Calibri"/>
        </w:rPr>
        <w:t>Mecanismul cererilor de prefinanțare</w:t>
      </w:r>
      <w:bookmarkEnd w:id="201"/>
      <w:bookmarkEnd w:id="202"/>
    </w:p>
    <w:p w14:paraId="1109912B" w14:textId="4C05F40D"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Se poate acorda prefinanţare în tranşe de maximum 10% din valoarea eligibilă a contractului de finanţare, fără depăşirea valorii totale eligibile a acestuia</w:t>
      </w:r>
      <w:r w:rsidR="00F136CA" w:rsidRPr="00486013">
        <w:rPr>
          <w:rFonts w:ascii="Calibri" w:hAnsi="Calibri"/>
          <w:iCs/>
          <w:sz w:val="24"/>
          <w:szCs w:val="24"/>
        </w:rPr>
        <w:t>.</w:t>
      </w:r>
    </w:p>
    <w:p w14:paraId="517BE4D3" w14:textId="1A04B64F" w:rsidR="00C472F0" w:rsidRPr="00486013" w:rsidRDefault="00C472F0" w:rsidP="00C472F0">
      <w:pPr>
        <w:jc w:val="both"/>
        <w:rPr>
          <w:rFonts w:ascii="Calibri" w:hAnsi="Calibri"/>
          <w:iCs/>
          <w:sz w:val="24"/>
          <w:szCs w:val="24"/>
        </w:rPr>
      </w:pPr>
      <w:r w:rsidRPr="00486013">
        <w:rPr>
          <w:rFonts w:ascii="Calibri" w:hAnsi="Calibr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E17CB5" w:rsidRPr="00486013">
        <w:rPr>
          <w:rFonts w:ascii="Calibri" w:hAnsi="Calibri"/>
          <w:iCs/>
          <w:sz w:val="24"/>
          <w:szCs w:val="24"/>
        </w:rPr>
        <w:t>.</w:t>
      </w:r>
    </w:p>
    <w:p w14:paraId="222A0A04"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Cu excepţia primei tranşe de prefinanţare acordate, următoarele tranşe de prefinanţare se acordă cu deducerea sumelor nejustificate din tranşa anterior acordată.</w:t>
      </w:r>
    </w:p>
    <w:p w14:paraId="3D6E5294"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16A1B484"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 xml:space="preserve">Pentru prefinantarea nerecuperata, Autorităţile de management notifică beneficiarii/liderii de parteneriat/partenerii cu privire la obligaţia restituirii sumelor. În cazul în care beneficiarii/liderii de parteneriat/partenerii nu restituie autorităţilor de management sumele </w:t>
      </w:r>
      <w:r w:rsidRPr="00486013">
        <w:rPr>
          <w:rFonts w:ascii="Calibri" w:hAnsi="Calibri"/>
          <w:iCs/>
          <w:sz w:val="24"/>
          <w:szCs w:val="24"/>
        </w:rPr>
        <w:lastRenderedPageBreak/>
        <w:t>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7BC6207" w14:textId="77777777" w:rsidR="00C472F0" w:rsidRPr="00486013" w:rsidRDefault="00C472F0" w:rsidP="00C472F0">
      <w:pPr>
        <w:rPr>
          <w:rFonts w:ascii="Calibri" w:hAnsi="Calibri"/>
          <w:sz w:val="24"/>
          <w:szCs w:val="24"/>
        </w:rPr>
      </w:pPr>
    </w:p>
    <w:p w14:paraId="07F8A42D" w14:textId="386B0243" w:rsidR="00C472F0" w:rsidRPr="00486013" w:rsidRDefault="00FB633E" w:rsidP="00E07D7E">
      <w:pPr>
        <w:pStyle w:val="Heading2"/>
        <w:numPr>
          <w:ilvl w:val="1"/>
          <w:numId w:val="39"/>
        </w:numPr>
        <w:rPr>
          <w:rFonts w:ascii="Calibri" w:hAnsi="Calibri" w:cs="Calibri"/>
        </w:rPr>
      </w:pPr>
      <w:bookmarkStart w:id="203" w:name="_Toc154150913"/>
      <w:r w:rsidRPr="00486013">
        <w:rPr>
          <w:rFonts w:ascii="Calibri" w:hAnsi="Calibri" w:cs="Calibri"/>
        </w:rPr>
        <w:t>Mecanismul cererilor de plată</w:t>
      </w:r>
      <w:bookmarkEnd w:id="203"/>
    </w:p>
    <w:p w14:paraId="40CCF4E3"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 xml:space="preserve">Mecanismul decontării cererilor de plată se aplică tuturor categoriilor de beneficiari. </w:t>
      </w:r>
    </w:p>
    <w:p w14:paraId="51BB4A87" w14:textId="1DF15443"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 xml:space="preserve">Cererile de plată conțin doar facturi neplătite de beneficiar. </w:t>
      </w:r>
    </w:p>
    <w:p w14:paraId="72A0934C" w14:textId="77777777" w:rsidR="00C472F0" w:rsidRPr="00486013" w:rsidRDefault="00C472F0" w:rsidP="00C472F0">
      <w:pPr>
        <w:spacing w:after="0"/>
        <w:jc w:val="both"/>
        <w:rPr>
          <w:rFonts w:ascii="Calibri" w:hAnsi="Calibri"/>
          <w:i/>
          <w:sz w:val="24"/>
          <w:szCs w:val="24"/>
        </w:rPr>
      </w:pPr>
      <w:r w:rsidRPr="00486013">
        <w:rPr>
          <w:rFonts w:ascii="Calibri" w:hAnsi="Calibr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După efectuarea verificărilor conform procedurilor de lucru, Autoritatea de management comunică beneficiarului prin aplicația informatică MySMIS2021/SMIS2021 autorizarea de cheltuieli printr-o notificare care cuprinde:</w:t>
      </w:r>
    </w:p>
    <w:p w14:paraId="34A18DEC"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a) suma autorizată la plată;</w:t>
      </w:r>
    </w:p>
    <w:p w14:paraId="6B3AF1AE" w14:textId="2F76D882"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b) sume care au făcut obiectul reducerilor procentuale/corecțiilor financiare/deducerilor financiare/reținerilor după caz.</w:t>
      </w:r>
    </w:p>
    <w:p w14:paraId="4F56959F" w14:textId="7D5CC113"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AM virează beneficiarului valoarea cheltuielilor eligibile într-un cont distinct de disponibil deschis pe  numele beneficiarului, la unitățile teritoriale ale Trezoreriei Statului.</w:t>
      </w:r>
    </w:p>
    <w:p w14:paraId="4EC411B7"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486013" w:rsidRDefault="00C472F0" w:rsidP="00C472F0">
      <w:pPr>
        <w:spacing w:after="0"/>
        <w:jc w:val="both"/>
        <w:rPr>
          <w:rFonts w:ascii="Calibri" w:hAnsi="Calibri"/>
          <w:iCs/>
          <w:sz w:val="24"/>
          <w:szCs w:val="24"/>
        </w:rPr>
      </w:pPr>
      <w:r w:rsidRPr="00486013">
        <w:rPr>
          <w:rFonts w:ascii="Calibri" w:hAnsi="Calibri"/>
          <w:iCs/>
          <w:sz w:val="24"/>
          <w:szCs w:val="24"/>
        </w:rPr>
        <w:t xml:space="preserve">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w:t>
      </w:r>
      <w:r w:rsidRPr="00486013">
        <w:rPr>
          <w:rFonts w:ascii="Calibri" w:hAnsi="Calibri"/>
          <w:iCs/>
          <w:sz w:val="24"/>
          <w:szCs w:val="24"/>
        </w:rPr>
        <w:lastRenderedPageBreak/>
        <w:t>depune o cerere de rambursare centralizată la nivel de proiect, în care sunt incluse sumele din documentele decontate prin cererea de plată, atât liderului, cât şi partenerului/partenerilor.</w:t>
      </w:r>
    </w:p>
    <w:p w14:paraId="296AFF43" w14:textId="77777777" w:rsidR="00C472F0" w:rsidRPr="00486013" w:rsidRDefault="00C472F0" w:rsidP="00C472F0">
      <w:pPr>
        <w:spacing w:after="0"/>
        <w:jc w:val="both"/>
        <w:rPr>
          <w:rFonts w:ascii="Calibri" w:eastAsia="Times New Roman" w:hAnsi="Calibri"/>
          <w:iCs/>
          <w:sz w:val="24"/>
          <w:szCs w:val="24"/>
          <w:shd w:val="clear" w:color="auto" w:fill="FFFFFF"/>
        </w:rPr>
      </w:pPr>
      <w:r w:rsidRPr="00486013">
        <w:rPr>
          <w:rStyle w:val="salnbdy"/>
          <w:rFonts w:ascii="Calibri" w:eastAsia="Times New Roman" w:hAnsi="Calibr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486013" w:rsidRDefault="00C472F0" w:rsidP="00C472F0">
      <w:pPr>
        <w:rPr>
          <w:rFonts w:ascii="Calibri" w:hAnsi="Calibri"/>
          <w:sz w:val="24"/>
          <w:szCs w:val="24"/>
        </w:rPr>
      </w:pPr>
    </w:p>
    <w:p w14:paraId="34E6267A" w14:textId="66761AAC" w:rsidR="00FB633E" w:rsidRPr="00486013" w:rsidRDefault="00FB633E" w:rsidP="00E07D7E">
      <w:pPr>
        <w:pStyle w:val="Heading2"/>
        <w:numPr>
          <w:ilvl w:val="1"/>
          <w:numId w:val="39"/>
        </w:numPr>
        <w:rPr>
          <w:rFonts w:ascii="Calibri" w:hAnsi="Calibri" w:cs="Calibri"/>
        </w:rPr>
      </w:pPr>
      <w:bookmarkStart w:id="204" w:name="_Toc154150914"/>
      <w:r w:rsidRPr="00486013">
        <w:rPr>
          <w:rFonts w:ascii="Calibri" w:hAnsi="Calibri" w:cs="Calibri"/>
        </w:rPr>
        <w:t>Mecanismul cererilor de rambursare</w:t>
      </w:r>
      <w:bookmarkEnd w:id="204"/>
    </w:p>
    <w:p w14:paraId="0C1B191F" w14:textId="77777777" w:rsidR="00C472F0" w:rsidRPr="00486013" w:rsidRDefault="00C472F0" w:rsidP="00C472F0">
      <w:pPr>
        <w:jc w:val="both"/>
        <w:rPr>
          <w:rFonts w:ascii="Calibri" w:hAnsi="Calibri"/>
          <w:iCs/>
          <w:sz w:val="24"/>
          <w:szCs w:val="24"/>
        </w:rPr>
      </w:pPr>
      <w:r w:rsidRPr="00486013">
        <w:rPr>
          <w:rFonts w:ascii="Calibri" w:hAnsi="Calibri"/>
          <w:iCs/>
          <w:sz w:val="24"/>
          <w:szCs w:val="24"/>
        </w:rPr>
        <w:t>Beneficiarii/Liderii de parteneriat au obligaţia de a depune cereri de rambursare pentru cheltuielile efectuate.</w:t>
      </w:r>
    </w:p>
    <w:p w14:paraId="069F74EF" w14:textId="77777777" w:rsidR="00C472F0" w:rsidRPr="00486013" w:rsidRDefault="00C472F0" w:rsidP="00C472F0">
      <w:pPr>
        <w:jc w:val="both"/>
        <w:rPr>
          <w:rFonts w:ascii="Calibri" w:eastAsia="Times New Roman" w:hAnsi="Calibri"/>
          <w:sz w:val="24"/>
          <w:szCs w:val="24"/>
          <w:shd w:val="clear" w:color="auto" w:fill="FFFFFF"/>
        </w:rPr>
      </w:pPr>
      <w:r w:rsidRPr="00486013">
        <w:rPr>
          <w:rStyle w:val="salnbdy"/>
          <w:rFonts w:ascii="Calibri" w:eastAsia="Times New Roman" w:hAnsi="Calibri"/>
          <w:color w:val="auto"/>
          <w:sz w:val="24"/>
          <w:szCs w:val="24"/>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486013" w:rsidRDefault="00C472F0" w:rsidP="00C472F0">
      <w:pPr>
        <w:jc w:val="both"/>
        <w:rPr>
          <w:rFonts w:ascii="Calibri" w:hAnsi="Calibri"/>
          <w:sz w:val="24"/>
          <w:szCs w:val="24"/>
        </w:rPr>
      </w:pPr>
      <w:r w:rsidRPr="00486013">
        <w:rPr>
          <w:rFonts w:ascii="Calibri" w:hAnsi="Calibr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Pr="00486013" w:rsidRDefault="00FB633E" w:rsidP="00E07D7E">
      <w:pPr>
        <w:pStyle w:val="Heading2"/>
        <w:numPr>
          <w:ilvl w:val="1"/>
          <w:numId w:val="39"/>
        </w:numPr>
        <w:rPr>
          <w:rFonts w:ascii="Calibri" w:hAnsi="Calibri" w:cs="Calibri"/>
          <w:lang w:val="en-US"/>
        </w:rPr>
      </w:pPr>
      <w:bookmarkStart w:id="205" w:name="_Toc154150915"/>
      <w:r w:rsidRPr="00486013">
        <w:rPr>
          <w:rFonts w:ascii="Calibri" w:hAnsi="Calibri" w:cs="Calibri"/>
        </w:rPr>
        <w:t>Graficul cererilor de prefinanţare</w:t>
      </w:r>
      <w:r w:rsidRPr="00486013">
        <w:rPr>
          <w:rFonts w:ascii="Calibri" w:hAnsi="Calibri" w:cs="Calibri"/>
          <w:lang w:val="en-US"/>
        </w:rPr>
        <w:t>/plat</w:t>
      </w:r>
      <w:r w:rsidRPr="00486013">
        <w:rPr>
          <w:rFonts w:ascii="Calibri" w:hAnsi="Calibri" w:cs="Calibri"/>
        </w:rPr>
        <w:t>ă</w:t>
      </w:r>
      <w:r w:rsidRPr="00486013">
        <w:rPr>
          <w:rFonts w:ascii="Calibri" w:hAnsi="Calibri" w:cs="Calibri"/>
          <w:lang w:val="en-US"/>
        </w:rPr>
        <w:t>/</w:t>
      </w:r>
      <w:proofErr w:type="spellStart"/>
      <w:r w:rsidRPr="00486013">
        <w:rPr>
          <w:rFonts w:ascii="Calibri" w:hAnsi="Calibri" w:cs="Calibri"/>
          <w:lang w:val="en-US"/>
        </w:rPr>
        <w:t>rambursare</w:t>
      </w:r>
      <w:bookmarkEnd w:id="205"/>
      <w:proofErr w:type="spellEnd"/>
    </w:p>
    <w:p w14:paraId="2F106B7A" w14:textId="77777777" w:rsidR="00C472F0" w:rsidRPr="00486013" w:rsidRDefault="00C472F0" w:rsidP="00C472F0">
      <w:pPr>
        <w:jc w:val="both"/>
        <w:rPr>
          <w:rFonts w:ascii="Calibri" w:hAnsi="Calibri"/>
          <w:iCs/>
          <w:sz w:val="24"/>
          <w:szCs w:val="24"/>
        </w:rPr>
      </w:pPr>
      <w:r w:rsidRPr="00486013">
        <w:rPr>
          <w:rFonts w:ascii="Calibri" w:hAnsi="Calibr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Pr="00486013" w:rsidRDefault="00C472F0" w:rsidP="00C472F0">
      <w:pPr>
        <w:jc w:val="both"/>
        <w:rPr>
          <w:rFonts w:ascii="Calibri" w:hAnsi="Calibri"/>
          <w:iCs/>
          <w:sz w:val="24"/>
          <w:szCs w:val="24"/>
        </w:rPr>
      </w:pPr>
      <w:r w:rsidRPr="00486013">
        <w:rPr>
          <w:rFonts w:ascii="Calibri" w:hAnsi="Calibri"/>
          <w:iCs/>
          <w:sz w:val="24"/>
          <w:szCs w:val="24"/>
        </w:rPr>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Pr="00486013" w:rsidRDefault="002D02BB" w:rsidP="00E07D7E">
      <w:pPr>
        <w:pStyle w:val="Heading2"/>
        <w:numPr>
          <w:ilvl w:val="1"/>
          <w:numId w:val="39"/>
        </w:numPr>
        <w:rPr>
          <w:rFonts w:ascii="Calibri" w:hAnsi="Calibri" w:cs="Calibri"/>
        </w:rPr>
      </w:pPr>
      <w:bookmarkStart w:id="206" w:name="_Toc154150916"/>
      <w:proofErr w:type="spellStart"/>
      <w:r w:rsidRPr="00486013">
        <w:rPr>
          <w:rFonts w:ascii="Calibri" w:hAnsi="Calibri" w:cs="Calibri"/>
          <w:lang w:val="en-US"/>
        </w:rPr>
        <w:t>Vizitele</w:t>
      </w:r>
      <w:proofErr w:type="spellEnd"/>
      <w:r w:rsidRPr="00486013">
        <w:rPr>
          <w:rFonts w:ascii="Calibri" w:hAnsi="Calibri" w:cs="Calibri"/>
          <w:lang w:val="en-US"/>
        </w:rPr>
        <w:t xml:space="preserve"> la fa</w:t>
      </w:r>
      <w:r w:rsidRPr="00486013">
        <w:rPr>
          <w:rFonts w:ascii="Calibri" w:hAnsi="Calibri" w:cs="Calibri"/>
        </w:rPr>
        <w:t>ţa locului</w:t>
      </w:r>
      <w:bookmarkEnd w:id="206"/>
      <w:r w:rsidRPr="00486013">
        <w:rPr>
          <w:rFonts w:ascii="Calibri" w:hAnsi="Calibri" w:cs="Calibri"/>
        </w:rPr>
        <w:t xml:space="preserve"> </w:t>
      </w:r>
    </w:p>
    <w:p w14:paraId="61A98196" w14:textId="6E73AC38" w:rsidR="00C472F0" w:rsidRPr="00486013" w:rsidRDefault="00CF5C69" w:rsidP="00C472F0">
      <w:pPr>
        <w:jc w:val="both"/>
        <w:rPr>
          <w:rFonts w:ascii="Calibri" w:hAnsi="Calibri"/>
          <w:iCs/>
          <w:sz w:val="24"/>
          <w:szCs w:val="24"/>
        </w:rPr>
      </w:pPr>
      <w:r w:rsidRPr="00486013">
        <w:rPr>
          <w:rFonts w:ascii="Calibri" w:hAnsi="Calibri"/>
          <w:iCs/>
          <w:sz w:val="24"/>
          <w:szCs w:val="24"/>
        </w:rPr>
        <w:t>AM PR SE</w:t>
      </w:r>
      <w:r w:rsidR="00C472F0" w:rsidRPr="00486013">
        <w:rPr>
          <w:rFonts w:ascii="Calibri" w:hAnsi="Calibri"/>
          <w:iCs/>
          <w:sz w:val="24"/>
          <w:szCs w:val="24"/>
        </w:rPr>
        <w:t xml:space="preserve"> efectueaza vizite </w:t>
      </w:r>
      <w:r w:rsidR="00F136CA" w:rsidRPr="00486013">
        <w:rPr>
          <w:rFonts w:ascii="Calibri" w:hAnsi="Calibri"/>
          <w:iCs/>
          <w:sz w:val="24"/>
          <w:szCs w:val="24"/>
        </w:rPr>
        <w:t>în</w:t>
      </w:r>
      <w:r w:rsidR="00C472F0" w:rsidRPr="00486013">
        <w:rPr>
          <w:rFonts w:ascii="Calibri" w:hAnsi="Calibri"/>
          <w:iCs/>
          <w:sz w:val="24"/>
          <w:szCs w:val="24"/>
        </w:rPr>
        <w:t xml:space="preserve"> teren pentru verificarea </w:t>
      </w:r>
      <w:r w:rsidR="00F136CA" w:rsidRPr="00486013">
        <w:rPr>
          <w:rFonts w:ascii="Calibri" w:hAnsi="Calibri"/>
          <w:iCs/>
          <w:sz w:val="24"/>
          <w:szCs w:val="24"/>
        </w:rPr>
        <w:t>realitatii</w:t>
      </w:r>
      <w:r w:rsidR="00C472F0" w:rsidRPr="00486013">
        <w:rPr>
          <w:rFonts w:ascii="Calibri" w:hAnsi="Calibri"/>
          <w:iCs/>
          <w:sz w:val="24"/>
          <w:szCs w:val="24"/>
        </w:rPr>
        <w:t xml:space="preserve"> cheltuielilor solicitate/autorizate. In acest scop se vor identifica pe teren: </w:t>
      </w:r>
    </w:p>
    <w:p w14:paraId="3EDD53B9" w14:textId="0806B791"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t xml:space="preserve">documentele justificative originale aferente cheltuielilor eligibile ce au fost incluse spre decontare în cererile de rambursare; </w:t>
      </w:r>
    </w:p>
    <w:p w14:paraId="4BE1C031" w14:textId="04BCEB1B"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lastRenderedPageBreak/>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t>păstrărea tuturor documentelor originale legate de proiect, inclusiv existenţa pe facturile de plată originale a codului proiectului şi a sumelor decontate parţial;</w:t>
      </w:r>
    </w:p>
    <w:p w14:paraId="6DEC6754" w14:textId="708928A6"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t>bunurile/serviciile/lucrările dacă au fost livrate/prestate/executate în conformitate cu contractul de achiziții;</w:t>
      </w:r>
    </w:p>
    <w:p w14:paraId="2144EE77" w14:textId="58E966A2"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486013" w:rsidRDefault="00C472F0" w:rsidP="00E07D7E">
      <w:pPr>
        <w:pStyle w:val="ListParagraph"/>
        <w:numPr>
          <w:ilvl w:val="0"/>
          <w:numId w:val="15"/>
        </w:numPr>
        <w:jc w:val="both"/>
        <w:rPr>
          <w:rFonts w:ascii="Calibri" w:hAnsi="Calibri"/>
          <w:iCs/>
          <w:sz w:val="24"/>
          <w:szCs w:val="24"/>
        </w:rPr>
      </w:pPr>
      <w:r w:rsidRPr="00486013">
        <w:rPr>
          <w:rFonts w:ascii="Calibri" w:hAnsi="Calibri"/>
          <w:iCs/>
          <w:sz w:val="24"/>
          <w:szCs w:val="24"/>
        </w:rPr>
        <w:t>publicitatea proiectului;</w:t>
      </w:r>
    </w:p>
    <w:p w14:paraId="12E53030" w14:textId="451A704F" w:rsidR="00C472F0" w:rsidRPr="00486013" w:rsidRDefault="00F136CA" w:rsidP="00E07D7E">
      <w:pPr>
        <w:pStyle w:val="ListParagraph"/>
        <w:numPr>
          <w:ilvl w:val="0"/>
          <w:numId w:val="15"/>
        </w:numPr>
        <w:jc w:val="both"/>
        <w:rPr>
          <w:rFonts w:ascii="Calibri" w:hAnsi="Calibri"/>
          <w:iCs/>
          <w:sz w:val="24"/>
          <w:szCs w:val="24"/>
        </w:rPr>
      </w:pPr>
      <w:r w:rsidRPr="00486013">
        <w:rPr>
          <w:rFonts w:ascii="Calibri" w:hAnsi="Calibri"/>
          <w:iCs/>
          <w:sz w:val="24"/>
          <w:szCs w:val="24"/>
        </w:rPr>
        <w:t xml:space="preserve">indeplinirea </w:t>
      </w:r>
      <w:r w:rsidR="00C472F0" w:rsidRPr="00486013">
        <w:rPr>
          <w:rFonts w:ascii="Calibri" w:hAnsi="Calibri"/>
          <w:iCs/>
          <w:sz w:val="24"/>
          <w:szCs w:val="24"/>
        </w:rPr>
        <w:t xml:space="preserve">indicatorilor de rezultat </w:t>
      </w:r>
      <w:r w:rsidRPr="00486013">
        <w:rPr>
          <w:rFonts w:ascii="Calibri" w:hAnsi="Calibri"/>
          <w:iCs/>
          <w:sz w:val="24"/>
          <w:szCs w:val="24"/>
        </w:rPr>
        <w:t>si</w:t>
      </w:r>
      <w:ins w:id="207" w:author="Ginghina Anca Maria" w:date="2023-05-16T10:35:00Z">
        <w:r w:rsidR="00A90478" w:rsidRPr="00486013">
          <w:rPr>
            <w:rFonts w:ascii="Calibri" w:hAnsi="Calibri"/>
            <w:iCs/>
            <w:sz w:val="24"/>
            <w:szCs w:val="24"/>
          </w:rPr>
          <w:t xml:space="preserve"> </w:t>
        </w:r>
      </w:ins>
      <w:r w:rsidR="006D278E" w:rsidRPr="00486013">
        <w:rPr>
          <w:rFonts w:ascii="Calibri" w:hAnsi="Calibri"/>
          <w:iCs/>
          <w:sz w:val="24"/>
          <w:szCs w:val="24"/>
        </w:rPr>
        <w:t>realizare</w:t>
      </w:r>
      <w:r w:rsidRPr="00486013">
        <w:rPr>
          <w:rFonts w:ascii="Calibri" w:hAnsi="Calibri"/>
          <w:iCs/>
          <w:sz w:val="24"/>
          <w:szCs w:val="24"/>
        </w:rPr>
        <w:t xml:space="preserve"> </w:t>
      </w:r>
      <w:r w:rsidR="00C472F0" w:rsidRPr="00486013">
        <w:rPr>
          <w:rFonts w:ascii="Calibri" w:hAnsi="Calibri"/>
          <w:iCs/>
          <w:sz w:val="24"/>
          <w:szCs w:val="24"/>
        </w:rPr>
        <w:t xml:space="preserve">(se vor verifica datele din ultimul raport de progres depus de beneficiar </w:t>
      </w:r>
      <w:r w:rsidRPr="00486013">
        <w:rPr>
          <w:rFonts w:ascii="Calibri" w:hAnsi="Calibri"/>
          <w:iCs/>
          <w:sz w:val="24"/>
          <w:szCs w:val="24"/>
        </w:rPr>
        <w:t>in</w:t>
      </w:r>
      <w:r w:rsidR="00C472F0" w:rsidRPr="00486013">
        <w:rPr>
          <w:rFonts w:ascii="Calibri" w:hAnsi="Calibri"/>
          <w:iCs/>
          <w:sz w:val="24"/>
          <w:szCs w:val="24"/>
        </w:rPr>
        <w:t xml:space="preserve"> SMIS); </w:t>
      </w:r>
    </w:p>
    <w:p w14:paraId="5A142BCC" w14:textId="4C76FD0D" w:rsidR="00C472F0" w:rsidRPr="00486013" w:rsidRDefault="00F136CA" w:rsidP="00E07D7E">
      <w:pPr>
        <w:pStyle w:val="ListParagraph"/>
        <w:numPr>
          <w:ilvl w:val="0"/>
          <w:numId w:val="15"/>
        </w:numPr>
        <w:jc w:val="both"/>
        <w:rPr>
          <w:rFonts w:ascii="Calibri" w:hAnsi="Calibri"/>
          <w:sz w:val="24"/>
          <w:szCs w:val="24"/>
        </w:rPr>
      </w:pPr>
      <w:r w:rsidRPr="00486013">
        <w:rPr>
          <w:rFonts w:ascii="Calibri" w:hAnsi="Calibri"/>
          <w:iCs/>
          <w:sz w:val="24"/>
          <w:szCs w:val="24"/>
        </w:rPr>
        <w:t>indeplinirea conditiilor</w:t>
      </w:r>
      <w:r w:rsidR="00C472F0" w:rsidRPr="00486013">
        <w:rPr>
          <w:rFonts w:ascii="Calibri" w:hAnsi="Calibri"/>
          <w:iCs/>
          <w:sz w:val="24"/>
          <w:szCs w:val="24"/>
        </w:rPr>
        <w:t xml:space="preserve"> favorizante</w:t>
      </w:r>
      <w:r w:rsidRPr="00486013">
        <w:rPr>
          <w:rFonts w:ascii="Calibri" w:hAnsi="Calibri"/>
          <w:iCs/>
          <w:sz w:val="24"/>
          <w:szCs w:val="24"/>
        </w:rPr>
        <w:t>.</w:t>
      </w:r>
    </w:p>
    <w:p w14:paraId="17EC4968" w14:textId="77777777" w:rsidR="002D02BB" w:rsidRPr="00486013" w:rsidRDefault="002D02BB" w:rsidP="00E07D7E">
      <w:pPr>
        <w:pStyle w:val="Heading1"/>
        <w:numPr>
          <w:ilvl w:val="0"/>
          <w:numId w:val="39"/>
        </w:numPr>
        <w:rPr>
          <w:rFonts w:ascii="Calibri" w:hAnsi="Calibri" w:cs="Calibri"/>
        </w:rPr>
      </w:pPr>
      <w:bookmarkStart w:id="208" w:name="_Toc154150917"/>
      <w:r w:rsidRPr="00486013">
        <w:rPr>
          <w:rFonts w:ascii="Calibri" w:hAnsi="Calibri" w:cs="Calibri"/>
        </w:rPr>
        <w:t>MODIFICAREA GHIDULUI SOLICITANTULUI</w:t>
      </w:r>
      <w:bookmarkEnd w:id="208"/>
      <w:r w:rsidRPr="00486013">
        <w:rPr>
          <w:rFonts w:ascii="Calibri" w:hAnsi="Calibri" w:cs="Calibri"/>
        </w:rPr>
        <w:t xml:space="preserve"> </w:t>
      </w:r>
    </w:p>
    <w:p w14:paraId="5EC8C93C" w14:textId="7A02DF58" w:rsidR="002D02BB" w:rsidRPr="00486013" w:rsidRDefault="002D02BB" w:rsidP="00E07D7E">
      <w:pPr>
        <w:pStyle w:val="Heading2"/>
        <w:numPr>
          <w:ilvl w:val="1"/>
          <w:numId w:val="39"/>
        </w:numPr>
        <w:rPr>
          <w:rFonts w:ascii="Calibri" w:hAnsi="Calibri" w:cs="Calibri"/>
        </w:rPr>
      </w:pPr>
      <w:bookmarkStart w:id="209" w:name="_Toc154150918"/>
      <w:r w:rsidRPr="00486013">
        <w:rPr>
          <w:rFonts w:ascii="Calibri" w:hAnsi="Calibri" w:cs="Calibri"/>
        </w:rPr>
        <w:t>Aspectele care pot face obiectul modificărilor prevederilor ghidului solicitantului</w:t>
      </w:r>
      <w:bookmarkEnd w:id="209"/>
    </w:p>
    <w:p w14:paraId="57DCF450" w14:textId="77777777" w:rsidR="002D02BB" w:rsidRPr="00486013" w:rsidRDefault="002D02BB" w:rsidP="002D02BB">
      <w:pPr>
        <w:tabs>
          <w:tab w:val="left" w:pos="0"/>
        </w:tabs>
        <w:spacing w:before="0" w:after="0"/>
        <w:jc w:val="both"/>
        <w:rPr>
          <w:rFonts w:ascii="Calibri" w:hAnsi="Calibri"/>
          <w:iCs/>
          <w:sz w:val="24"/>
          <w:szCs w:val="24"/>
        </w:rPr>
      </w:pPr>
      <w:r w:rsidRPr="00486013">
        <w:rPr>
          <w:rFonts w:ascii="Calibri" w:hAnsi="Calibr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50F7F11" w14:textId="77777777" w:rsidR="00F136CA" w:rsidRPr="00486013" w:rsidRDefault="00F136CA" w:rsidP="00F136CA">
      <w:pPr>
        <w:tabs>
          <w:tab w:val="left" w:pos="0"/>
        </w:tabs>
        <w:spacing w:before="0" w:after="0"/>
        <w:jc w:val="both"/>
        <w:rPr>
          <w:rFonts w:ascii="Calibri" w:hAnsi="Calibri"/>
          <w:iCs/>
          <w:sz w:val="24"/>
          <w:szCs w:val="24"/>
        </w:rPr>
      </w:pPr>
      <w:bookmarkStart w:id="210" w:name="_Hlk136179121"/>
      <w:r w:rsidRPr="00486013">
        <w:rPr>
          <w:rFonts w:ascii="Calibri" w:hAnsi="Calibr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bookmarkEnd w:id="210"/>
    <w:p w14:paraId="4CA9D54E" w14:textId="77777777" w:rsidR="002D02BB" w:rsidRPr="00486013" w:rsidRDefault="002D02BB" w:rsidP="002D02BB">
      <w:pPr>
        <w:tabs>
          <w:tab w:val="left" w:pos="0"/>
        </w:tabs>
        <w:spacing w:before="0" w:after="0"/>
        <w:jc w:val="both"/>
        <w:rPr>
          <w:rFonts w:ascii="Calibri" w:hAnsi="Calibri"/>
          <w:iCs/>
          <w:sz w:val="24"/>
          <w:szCs w:val="24"/>
        </w:rPr>
      </w:pPr>
    </w:p>
    <w:p w14:paraId="2A68E2DC" w14:textId="77777777" w:rsidR="002D02BB" w:rsidRPr="00486013" w:rsidRDefault="002D02BB" w:rsidP="002D02BB">
      <w:pPr>
        <w:tabs>
          <w:tab w:val="left" w:pos="0"/>
        </w:tabs>
        <w:spacing w:before="0" w:after="0"/>
        <w:jc w:val="both"/>
        <w:rPr>
          <w:rFonts w:ascii="Calibri" w:hAnsi="Calibri"/>
          <w:iCs/>
          <w:sz w:val="24"/>
          <w:szCs w:val="24"/>
        </w:rPr>
      </w:pPr>
      <w:r w:rsidRPr="00486013">
        <w:rPr>
          <w:rFonts w:ascii="Calibri" w:hAnsi="Calibri"/>
          <w:iCs/>
          <w:sz w:val="24"/>
          <w:szCs w:val="24"/>
        </w:rPr>
        <w:t>Orice modificare a ghidului solicitantului se poate realiza în baza corrigendum-urilor/ instrucțiunilor de modificare/ completare emise de AM.</w:t>
      </w:r>
    </w:p>
    <w:p w14:paraId="14D3DD61" w14:textId="77777777" w:rsidR="002D02BB" w:rsidRPr="00486013" w:rsidRDefault="002D02BB" w:rsidP="002D02BB">
      <w:pPr>
        <w:tabs>
          <w:tab w:val="left" w:pos="0"/>
        </w:tabs>
        <w:spacing w:before="0" w:after="0"/>
        <w:jc w:val="both"/>
        <w:rPr>
          <w:rFonts w:ascii="Calibri" w:hAnsi="Calibri"/>
          <w:iCs/>
          <w:sz w:val="24"/>
          <w:szCs w:val="24"/>
        </w:rPr>
      </w:pPr>
      <w:r w:rsidRPr="00486013">
        <w:rPr>
          <w:rFonts w:ascii="Calibri" w:hAnsi="Calibri"/>
          <w:iCs/>
          <w:sz w:val="24"/>
          <w:szCs w:val="24"/>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486013" w:rsidRDefault="002D02BB" w:rsidP="002D02BB">
      <w:pPr>
        <w:tabs>
          <w:tab w:val="left" w:pos="0"/>
        </w:tabs>
        <w:spacing w:before="0" w:after="0"/>
        <w:jc w:val="both"/>
        <w:rPr>
          <w:rFonts w:ascii="Calibri" w:hAnsi="Calibri"/>
          <w:iCs/>
          <w:sz w:val="24"/>
          <w:szCs w:val="24"/>
        </w:rPr>
      </w:pPr>
    </w:p>
    <w:p w14:paraId="25F534F9" w14:textId="3C87F2A2" w:rsidR="002D02BB" w:rsidRPr="00486013" w:rsidRDefault="002D02BB" w:rsidP="00E07D7E">
      <w:pPr>
        <w:pStyle w:val="Heading2"/>
        <w:numPr>
          <w:ilvl w:val="1"/>
          <w:numId w:val="39"/>
        </w:numPr>
        <w:rPr>
          <w:rFonts w:ascii="Calibri" w:hAnsi="Calibri" w:cs="Calibri"/>
        </w:rPr>
      </w:pPr>
      <w:bookmarkStart w:id="211" w:name="_Toc154150919"/>
      <w:r w:rsidRPr="00486013">
        <w:rPr>
          <w:rFonts w:ascii="Calibri" w:hAnsi="Calibri" w:cs="Calibri"/>
        </w:rPr>
        <w:t>Condiții privind aplicarea modificărilor pentru cererile de finanțare aflate în procesul de selecție (condiții tranzitorii)</w:t>
      </w:r>
      <w:bookmarkEnd w:id="211"/>
    </w:p>
    <w:p w14:paraId="4AFE077A" w14:textId="225E73A3" w:rsidR="002D02BB" w:rsidRPr="00486013" w:rsidRDefault="002D02BB" w:rsidP="002D02BB">
      <w:pPr>
        <w:pStyle w:val="Default"/>
        <w:jc w:val="both"/>
        <w:rPr>
          <w:rFonts w:ascii="Calibri" w:hAnsi="Calibri" w:cs="Calibri"/>
          <w:color w:val="auto"/>
          <w:lang w:eastAsia="en-GB"/>
        </w:rPr>
      </w:pPr>
      <w:r w:rsidRPr="00486013">
        <w:rPr>
          <w:rFonts w:ascii="Calibri" w:hAnsi="Calibri" w:cs="Calibri"/>
          <w:color w:val="auto"/>
        </w:rPr>
        <w:t>Pentru aplicare</w:t>
      </w:r>
      <w:r w:rsidR="005953BC" w:rsidRPr="00486013">
        <w:rPr>
          <w:rFonts w:ascii="Calibri" w:hAnsi="Calibri" w:cs="Calibri"/>
          <w:color w:val="auto"/>
        </w:rPr>
        <w:t>a</w:t>
      </w:r>
      <w:r w:rsidRPr="00486013">
        <w:rPr>
          <w:rFonts w:ascii="Calibri" w:hAnsi="Calibri" w:cs="Calibri"/>
          <w:color w:val="auto"/>
        </w:rPr>
        <w:t xml:space="preserve"> celor menționate la </w:t>
      </w:r>
      <w:r w:rsidRPr="00486013">
        <w:rPr>
          <w:rFonts w:ascii="Calibri" w:hAnsi="Calibri" w:cs="Calibri"/>
          <w:b/>
          <w:bCs/>
          <w:color w:val="auto"/>
        </w:rPr>
        <w:t xml:space="preserve">secțiunea </w:t>
      </w:r>
      <w:r w:rsidR="001F6D1A" w:rsidRPr="00486013">
        <w:rPr>
          <w:rFonts w:ascii="Calibri" w:hAnsi="Calibri" w:cs="Calibri"/>
          <w:b/>
          <w:bCs/>
          <w:color w:val="auto"/>
        </w:rPr>
        <w:t>13</w:t>
      </w:r>
      <w:r w:rsidRPr="00486013">
        <w:rPr>
          <w:rFonts w:ascii="Calibri" w:hAnsi="Calibri" w:cs="Calibri"/>
          <w:b/>
          <w:bCs/>
          <w:color w:val="auto"/>
        </w:rPr>
        <w:t>.1</w:t>
      </w:r>
      <w:r w:rsidRPr="00486013">
        <w:rPr>
          <w:rFonts w:ascii="Calibri" w:hAnsi="Calibri" w:cs="Calibri"/>
          <w:color w:val="auto"/>
        </w:rPr>
        <w:t xml:space="preserve">, AM poate emite unul sau mai multe corrigenda sau instrucțiuni de modificare/completare a prevederilor prezentului ghid, cu obligația </w:t>
      </w:r>
      <w:r w:rsidRPr="00486013">
        <w:rPr>
          <w:rFonts w:ascii="Calibri" w:hAnsi="Calibri" w:cs="Calibr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486013" w:rsidRDefault="002D02BB" w:rsidP="002D02BB">
      <w:pPr>
        <w:pStyle w:val="Default"/>
        <w:jc w:val="both"/>
        <w:rPr>
          <w:rFonts w:ascii="Calibri" w:hAnsi="Calibri" w:cs="Calibri"/>
          <w:color w:val="auto"/>
          <w:lang w:eastAsia="en-GB"/>
        </w:rPr>
      </w:pPr>
    </w:p>
    <w:p w14:paraId="02D6A67E" w14:textId="5BC25307" w:rsidR="006C4D83" w:rsidRPr="00486013" w:rsidRDefault="002D02BB" w:rsidP="002D02BB">
      <w:pPr>
        <w:spacing w:before="0" w:after="0"/>
        <w:jc w:val="both"/>
        <w:rPr>
          <w:rFonts w:ascii="Calibri" w:hAnsi="Calibri"/>
          <w:sz w:val="24"/>
          <w:szCs w:val="24"/>
          <w:lang w:eastAsia="en-GB"/>
        </w:rPr>
      </w:pPr>
      <w:r w:rsidRPr="00486013">
        <w:rPr>
          <w:rFonts w:ascii="Calibri" w:hAnsi="Calibri"/>
          <w:sz w:val="24"/>
          <w:szCs w:val="24"/>
          <w:lang w:eastAsia="en-GB"/>
        </w:rPr>
        <w:lastRenderedPageBreak/>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486013" w:rsidRDefault="00C05BDB" w:rsidP="00E07D7E">
      <w:pPr>
        <w:pStyle w:val="Heading1"/>
        <w:numPr>
          <w:ilvl w:val="0"/>
          <w:numId w:val="39"/>
        </w:numPr>
        <w:rPr>
          <w:rFonts w:ascii="Calibri" w:hAnsi="Calibri" w:cs="Calibri"/>
        </w:rPr>
      </w:pPr>
      <w:bookmarkStart w:id="212" w:name="_Toc154150920"/>
      <w:r w:rsidRPr="00486013">
        <w:rPr>
          <w:rFonts w:ascii="Calibri" w:hAnsi="Calibri" w:cs="Calibri"/>
        </w:rPr>
        <w:t>A</w:t>
      </w:r>
      <w:r w:rsidR="002D02BB" w:rsidRPr="00486013">
        <w:rPr>
          <w:rFonts w:ascii="Calibri" w:hAnsi="Calibri" w:cs="Calibri"/>
        </w:rPr>
        <w:t>NEXE</w:t>
      </w:r>
      <w:bookmarkEnd w:id="212"/>
      <w:r w:rsidR="002D02BB" w:rsidRPr="00486013">
        <w:rPr>
          <w:rFonts w:ascii="Calibri" w:hAnsi="Calibri" w:cs="Calibri"/>
        </w:rPr>
        <w:tab/>
      </w:r>
    </w:p>
    <w:p w14:paraId="275BDF9D" w14:textId="1353CB9E" w:rsidR="002D02BB" w:rsidRPr="00486013" w:rsidRDefault="00005EF3"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w:t>
      </w:r>
      <w:r w:rsidR="002D02BB" w:rsidRPr="00486013">
        <w:rPr>
          <w:rFonts w:ascii="Calibri" w:eastAsia="Times New Roman" w:hAnsi="Calibri"/>
          <w:bCs/>
          <w:sz w:val="24"/>
          <w:szCs w:val="24"/>
        </w:rPr>
        <w:t xml:space="preserve"> 1</w:t>
      </w:r>
      <w:r w:rsidR="002D02BB" w:rsidRPr="00486013">
        <w:rPr>
          <w:rFonts w:ascii="Calibri" w:eastAsia="Times New Roman" w:hAnsi="Calibri"/>
          <w:bCs/>
          <w:sz w:val="24"/>
          <w:szCs w:val="24"/>
        </w:rPr>
        <w:tab/>
      </w:r>
      <w:r w:rsidR="005C5F4A" w:rsidRPr="00486013">
        <w:rPr>
          <w:rFonts w:ascii="Calibri" w:eastAsia="Times New Roman" w:hAnsi="Calibri"/>
          <w:bCs/>
          <w:sz w:val="24"/>
          <w:szCs w:val="24"/>
        </w:rPr>
        <w:t>Instructiuni de completare a cererii de finantare</w:t>
      </w:r>
    </w:p>
    <w:p w14:paraId="0A9E55A4" w14:textId="77777777"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2</w:t>
      </w:r>
      <w:r w:rsidRPr="00486013">
        <w:rPr>
          <w:rFonts w:ascii="Calibri" w:eastAsia="Times New Roman" w:hAnsi="Calibri"/>
          <w:bCs/>
          <w:sz w:val="24"/>
          <w:szCs w:val="24"/>
        </w:rPr>
        <w:tab/>
        <w:t>Plan de monitorizare</w:t>
      </w:r>
    </w:p>
    <w:p w14:paraId="7748329E" w14:textId="2BBC8AC1"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3</w:t>
      </w:r>
      <w:r w:rsidRPr="00486013">
        <w:rPr>
          <w:rFonts w:ascii="Calibri" w:eastAsia="Times New Roman" w:hAnsi="Calibri"/>
          <w:bCs/>
          <w:sz w:val="24"/>
          <w:szCs w:val="24"/>
        </w:rPr>
        <w:tab/>
      </w:r>
      <w:r w:rsidR="00351039" w:rsidRPr="00486013">
        <w:rPr>
          <w:rFonts w:ascii="Calibri" w:eastAsia="Times New Roman" w:hAnsi="Calibri"/>
          <w:bCs/>
          <w:sz w:val="24"/>
          <w:szCs w:val="24"/>
        </w:rPr>
        <w:t>Acordul de parteneriat</w:t>
      </w:r>
    </w:p>
    <w:p w14:paraId="27CAC086" w14:textId="77777777"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4</w:t>
      </w:r>
      <w:r w:rsidRPr="00486013">
        <w:rPr>
          <w:rFonts w:ascii="Calibri" w:eastAsia="Times New Roman" w:hAnsi="Calibri"/>
          <w:bCs/>
          <w:sz w:val="24"/>
          <w:szCs w:val="24"/>
        </w:rPr>
        <w:tab/>
        <w:t xml:space="preserve">Declaraţia unică </w:t>
      </w:r>
    </w:p>
    <w:p w14:paraId="2848A887" w14:textId="59FC1F82"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5</w:t>
      </w:r>
      <w:r w:rsidRPr="00486013">
        <w:rPr>
          <w:rFonts w:ascii="Calibri" w:eastAsia="Times New Roman" w:hAnsi="Calibri"/>
          <w:bCs/>
          <w:sz w:val="24"/>
          <w:szCs w:val="24"/>
        </w:rPr>
        <w:tab/>
        <w:t>Lista de cheltuieli eligibile</w:t>
      </w:r>
      <w:r w:rsidR="00351039" w:rsidRPr="00486013">
        <w:rPr>
          <w:rFonts w:ascii="Calibri" w:eastAsia="Times New Roman" w:hAnsi="Calibri"/>
          <w:bCs/>
          <w:sz w:val="24"/>
          <w:szCs w:val="24"/>
        </w:rPr>
        <w:t>/neeligibile</w:t>
      </w:r>
    </w:p>
    <w:p w14:paraId="06760057" w14:textId="77777777"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6            Grila de evaluare tehnică şi financiară clădire/ Grila de evaluare tehnică și</w:t>
      </w:r>
    </w:p>
    <w:p w14:paraId="77F7AD0B" w14:textId="77777777" w:rsidR="002D02BB" w:rsidRPr="00486013" w:rsidRDefault="002D02BB" w:rsidP="002D02BB">
      <w:pPr>
        <w:pStyle w:val="ListParagraph"/>
        <w:spacing w:before="0" w:after="0"/>
        <w:jc w:val="both"/>
        <w:rPr>
          <w:rFonts w:ascii="Calibri" w:eastAsia="Times New Roman" w:hAnsi="Calibri"/>
          <w:bCs/>
          <w:sz w:val="24"/>
          <w:szCs w:val="24"/>
        </w:rPr>
      </w:pPr>
      <w:r w:rsidRPr="00486013">
        <w:rPr>
          <w:rFonts w:ascii="Calibri" w:eastAsia="Times New Roman" w:hAnsi="Calibri"/>
          <w:bCs/>
          <w:sz w:val="24"/>
          <w:szCs w:val="24"/>
        </w:rPr>
        <w:t xml:space="preserve">             financiară cerere de finanţare (centralizată)</w:t>
      </w:r>
    </w:p>
    <w:p w14:paraId="3C7290D1" w14:textId="00657A89" w:rsidR="00DE62BD" w:rsidRPr="00486013" w:rsidRDefault="002D02BB"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7</w:t>
      </w:r>
      <w:r w:rsidRPr="00486013">
        <w:rPr>
          <w:rFonts w:ascii="Calibri" w:eastAsia="Times New Roman" w:hAnsi="Calibri"/>
          <w:bCs/>
          <w:sz w:val="24"/>
          <w:szCs w:val="24"/>
        </w:rPr>
        <w:tab/>
      </w:r>
      <w:r w:rsidR="00DE62BD" w:rsidRPr="00486013">
        <w:rPr>
          <w:rFonts w:ascii="Calibri" w:eastAsia="Times New Roman" w:hAnsi="Calibri"/>
          <w:bCs/>
          <w:sz w:val="24"/>
          <w:szCs w:val="24"/>
        </w:rPr>
        <w:t>Grila de analiza a conformitatii si calitatii Studiului de Fezabilitate</w:t>
      </w:r>
    </w:p>
    <w:p w14:paraId="73B67BF9" w14:textId="41EF081D" w:rsidR="002D02BB" w:rsidRPr="00486013" w:rsidRDefault="00DE62BD"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 xml:space="preserve">Anexa 8           </w:t>
      </w:r>
      <w:r w:rsidR="002D02BB" w:rsidRPr="00486013">
        <w:rPr>
          <w:rFonts w:ascii="Calibri" w:eastAsia="Times New Roman" w:hAnsi="Calibri"/>
          <w:bCs/>
          <w:sz w:val="24"/>
          <w:szCs w:val="24"/>
        </w:rPr>
        <w:t xml:space="preserve">Grila de analiză a conformității și calității Documentaţiei de Avizare a lucrărilor de intervenţie </w:t>
      </w:r>
    </w:p>
    <w:p w14:paraId="3ABEFEC3" w14:textId="5E65B08D"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 xml:space="preserve">Anexa </w:t>
      </w:r>
      <w:r w:rsidR="00F15871" w:rsidRPr="00486013">
        <w:rPr>
          <w:rFonts w:ascii="Calibri" w:eastAsia="Times New Roman" w:hAnsi="Calibri"/>
          <w:bCs/>
          <w:sz w:val="24"/>
          <w:szCs w:val="24"/>
        </w:rPr>
        <w:t>9</w:t>
      </w:r>
      <w:r w:rsidRPr="00486013">
        <w:rPr>
          <w:rFonts w:ascii="Calibri" w:eastAsia="Times New Roman" w:hAnsi="Calibri"/>
          <w:bCs/>
          <w:sz w:val="24"/>
          <w:szCs w:val="24"/>
        </w:rPr>
        <w:tab/>
        <w:t>Grila de verificare a conformităţii Proiectului Tehnic</w:t>
      </w:r>
    </w:p>
    <w:p w14:paraId="5957F6BF" w14:textId="77777777"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Anexa 10</w:t>
      </w:r>
      <w:r w:rsidRPr="00486013">
        <w:rPr>
          <w:rFonts w:ascii="Calibri" w:eastAsia="Times New Roman" w:hAnsi="Calibri"/>
          <w:bCs/>
          <w:sz w:val="24"/>
          <w:szCs w:val="24"/>
        </w:rPr>
        <w:tab/>
        <w:t>Contract de finanţare (model orientativ)</w:t>
      </w:r>
    </w:p>
    <w:p w14:paraId="1EA1E95C" w14:textId="77777777" w:rsidR="002D02BB" w:rsidRPr="00486013" w:rsidRDefault="002D02BB"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11</w:t>
      </w:r>
      <w:r w:rsidRPr="00486013">
        <w:rPr>
          <w:rFonts w:ascii="Calibri" w:eastAsia="Times New Roman" w:hAnsi="Calibri"/>
          <w:bCs/>
          <w:sz w:val="24"/>
          <w:szCs w:val="24"/>
        </w:rPr>
        <w:tab/>
        <w:t>Carta drepturilor fundamentale a Uniunii Europene, de principiul dezvoltării durabile și de politica Uniunii în domeniul mediului</w:t>
      </w:r>
    </w:p>
    <w:p w14:paraId="44823E72" w14:textId="7E32FA7E" w:rsidR="002D02BB" w:rsidRPr="00486013" w:rsidRDefault="002D02BB"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12</w:t>
      </w:r>
      <w:r w:rsidRPr="00486013">
        <w:rPr>
          <w:rFonts w:ascii="Calibri" w:eastAsia="Times New Roman" w:hAnsi="Calibri"/>
          <w:bCs/>
          <w:sz w:val="24"/>
          <w:szCs w:val="24"/>
        </w:rPr>
        <w:tab/>
        <w:t>Metodologia privind abordarea DNSH (principiul „a nu aduce prejudicii semnificative”) si imunizarea la schimbarile climatice in cadrul PR SE 2021-2027</w:t>
      </w:r>
    </w:p>
    <w:p w14:paraId="04C0BBD9" w14:textId="0EE92514" w:rsidR="00F15871" w:rsidRPr="00486013" w:rsidRDefault="00F15871"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13         Macheta privind analiza si previziunea financiara</w:t>
      </w:r>
    </w:p>
    <w:p w14:paraId="2140210C" w14:textId="69C2FE72" w:rsidR="00F15871" w:rsidRPr="00486013" w:rsidRDefault="00F15871"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14         Bugetul proiectului</w:t>
      </w:r>
    </w:p>
    <w:p w14:paraId="3FF52769" w14:textId="6DD54DCF" w:rsidR="00CD2E39" w:rsidRPr="00486013" w:rsidRDefault="00CD2E39"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w:t>
      </w:r>
      <w:r w:rsidR="00F15871" w:rsidRPr="00486013">
        <w:rPr>
          <w:rFonts w:ascii="Calibri" w:eastAsia="Times New Roman" w:hAnsi="Calibri"/>
          <w:bCs/>
          <w:sz w:val="24"/>
          <w:szCs w:val="24"/>
        </w:rPr>
        <w:t>5</w:t>
      </w:r>
      <w:r w:rsidRPr="00486013">
        <w:rPr>
          <w:rFonts w:ascii="Calibri" w:eastAsia="Times New Roman" w:hAnsi="Calibri"/>
          <w:bCs/>
          <w:sz w:val="24"/>
          <w:szCs w:val="24"/>
        </w:rPr>
        <w:t xml:space="preserve">         Raportul de progres</w:t>
      </w:r>
    </w:p>
    <w:p w14:paraId="53A274F4" w14:textId="539F8F54" w:rsidR="002D02BB" w:rsidRPr="00486013" w:rsidRDefault="00CD2E39"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w:t>
      </w:r>
      <w:r w:rsidR="00F15871" w:rsidRPr="00486013">
        <w:rPr>
          <w:rFonts w:ascii="Calibri" w:eastAsia="Times New Roman" w:hAnsi="Calibri"/>
          <w:bCs/>
          <w:sz w:val="24"/>
          <w:szCs w:val="24"/>
        </w:rPr>
        <w:t>6</w:t>
      </w:r>
      <w:r w:rsidRPr="00486013">
        <w:rPr>
          <w:rFonts w:ascii="Calibri" w:eastAsia="Times New Roman" w:hAnsi="Calibri"/>
          <w:bCs/>
          <w:sz w:val="24"/>
          <w:szCs w:val="24"/>
        </w:rPr>
        <w:t xml:space="preserve">         Raportul de vizita</w:t>
      </w:r>
    </w:p>
    <w:p w14:paraId="2B4A6382" w14:textId="450F68F0" w:rsidR="00A870F6" w:rsidRPr="00486013" w:rsidRDefault="00A870F6"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17         Declaratia TVA</w:t>
      </w:r>
    </w:p>
    <w:p w14:paraId="7049E490" w14:textId="6D40013C" w:rsidR="001A35D0" w:rsidRPr="00486013" w:rsidRDefault="001A35D0"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w:t>
      </w:r>
      <w:r w:rsidR="00A870F6" w:rsidRPr="00486013">
        <w:rPr>
          <w:rFonts w:ascii="Calibri" w:eastAsia="Times New Roman" w:hAnsi="Calibri"/>
          <w:bCs/>
          <w:sz w:val="24"/>
          <w:szCs w:val="24"/>
        </w:rPr>
        <w:t>8</w:t>
      </w:r>
      <w:r w:rsidRPr="00486013">
        <w:rPr>
          <w:rFonts w:ascii="Calibri" w:eastAsia="Times New Roman" w:hAnsi="Calibri"/>
          <w:bCs/>
          <w:sz w:val="24"/>
          <w:szCs w:val="24"/>
        </w:rPr>
        <w:t xml:space="preserve">         Lista de verificare a documentatiei de contractare si verificare eligibilitate</w:t>
      </w:r>
    </w:p>
    <w:p w14:paraId="2395909A" w14:textId="7D121CDD" w:rsidR="001A35D0" w:rsidRPr="00486013" w:rsidRDefault="001A35D0"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1</w:t>
      </w:r>
      <w:r w:rsidR="00A870F6" w:rsidRPr="00486013">
        <w:rPr>
          <w:rFonts w:ascii="Calibri" w:eastAsia="Times New Roman" w:hAnsi="Calibri"/>
          <w:bCs/>
          <w:sz w:val="24"/>
          <w:szCs w:val="24"/>
        </w:rPr>
        <w:t>9</w:t>
      </w:r>
      <w:r w:rsidRPr="00486013">
        <w:rPr>
          <w:rFonts w:ascii="Calibri" w:eastAsia="Times New Roman" w:hAnsi="Calibri"/>
          <w:bCs/>
          <w:sz w:val="24"/>
          <w:szCs w:val="24"/>
        </w:rPr>
        <w:t xml:space="preserve">         Lista de verificare achizitii</w:t>
      </w:r>
    </w:p>
    <w:p w14:paraId="76C0003E" w14:textId="739D26F8" w:rsidR="001A35D0" w:rsidRPr="00486013" w:rsidRDefault="001A35D0"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 xml:space="preserve">Anexa </w:t>
      </w:r>
      <w:r w:rsidR="00A870F6" w:rsidRPr="00486013">
        <w:rPr>
          <w:rFonts w:ascii="Calibri" w:eastAsia="Times New Roman" w:hAnsi="Calibri"/>
          <w:bCs/>
          <w:sz w:val="24"/>
          <w:szCs w:val="24"/>
        </w:rPr>
        <w:t>20</w:t>
      </w:r>
      <w:r w:rsidRPr="00486013">
        <w:rPr>
          <w:rFonts w:ascii="Calibri" w:eastAsia="Times New Roman" w:hAnsi="Calibri"/>
          <w:bCs/>
          <w:sz w:val="24"/>
          <w:szCs w:val="24"/>
        </w:rPr>
        <w:t xml:space="preserve">         Lista de verificare a conflictului de interese la atribuirea contractului</w:t>
      </w:r>
    </w:p>
    <w:p w14:paraId="69E8FC76" w14:textId="10BCB2DD" w:rsidR="001A35D0" w:rsidRPr="00486013" w:rsidRDefault="001A35D0" w:rsidP="00B944FD">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Anexa 2</w:t>
      </w:r>
      <w:r w:rsidR="00A870F6" w:rsidRPr="00486013">
        <w:rPr>
          <w:rFonts w:ascii="Calibri" w:eastAsia="Times New Roman" w:hAnsi="Calibri"/>
          <w:bCs/>
          <w:sz w:val="24"/>
          <w:szCs w:val="24"/>
        </w:rPr>
        <w:t>1</w:t>
      </w:r>
      <w:r w:rsidRPr="00486013">
        <w:rPr>
          <w:rFonts w:ascii="Calibri" w:eastAsia="Times New Roman" w:hAnsi="Calibri"/>
          <w:bCs/>
          <w:sz w:val="24"/>
          <w:szCs w:val="24"/>
        </w:rPr>
        <w:t xml:space="preserve">         Formular retragere de la finantare a proiectului</w:t>
      </w:r>
    </w:p>
    <w:p w14:paraId="1A6D90CE" w14:textId="77777777" w:rsidR="002D02BB" w:rsidRPr="00486013" w:rsidRDefault="002D02BB" w:rsidP="002D02BB">
      <w:pPr>
        <w:pStyle w:val="ListParagraph"/>
        <w:spacing w:before="0" w:after="0"/>
        <w:ind w:left="0"/>
        <w:jc w:val="both"/>
        <w:rPr>
          <w:rFonts w:ascii="Calibri" w:eastAsia="Times New Roman" w:hAnsi="Calibri"/>
          <w:b/>
          <w:bCs/>
          <w:sz w:val="24"/>
          <w:szCs w:val="24"/>
        </w:rPr>
      </w:pPr>
      <w:r w:rsidRPr="00486013">
        <w:rPr>
          <w:rFonts w:ascii="Calibri" w:eastAsia="Times New Roman" w:hAnsi="Calibri"/>
          <w:b/>
          <w:bCs/>
          <w:sz w:val="24"/>
          <w:szCs w:val="24"/>
        </w:rPr>
        <w:t>Prezentul Ghid prevede următoarele modele standard sau orientative</w:t>
      </w:r>
      <w:r w:rsidRPr="00486013">
        <w:rPr>
          <w:rFonts w:ascii="Calibri" w:eastAsia="Times New Roman" w:hAnsi="Calibri"/>
          <w:b/>
          <w:bCs/>
          <w:sz w:val="24"/>
          <w:szCs w:val="24"/>
        </w:rPr>
        <w:tab/>
      </w:r>
    </w:p>
    <w:p w14:paraId="3C2A6AA4" w14:textId="77777777" w:rsidR="006C4D83" w:rsidRPr="00486013" w:rsidRDefault="006C4D83" w:rsidP="002D02BB">
      <w:pPr>
        <w:pStyle w:val="ListParagraph"/>
        <w:spacing w:before="0" w:after="0"/>
        <w:ind w:left="0"/>
        <w:jc w:val="both"/>
        <w:rPr>
          <w:rFonts w:ascii="Calibri" w:eastAsia="Times New Roman" w:hAnsi="Calibri"/>
          <w:bCs/>
          <w:sz w:val="24"/>
          <w:szCs w:val="24"/>
        </w:rPr>
      </w:pPr>
    </w:p>
    <w:p w14:paraId="29071224" w14:textId="77777777" w:rsidR="007E3A55"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Model A</w:t>
      </w:r>
      <w:r w:rsidRPr="00486013">
        <w:rPr>
          <w:rFonts w:ascii="Calibri" w:eastAsia="Times New Roman" w:hAnsi="Calibri"/>
          <w:bCs/>
          <w:sz w:val="24"/>
          <w:szCs w:val="24"/>
        </w:rPr>
        <w:tab/>
      </w:r>
      <w:r w:rsidR="007E3A55" w:rsidRPr="00486013">
        <w:rPr>
          <w:rFonts w:ascii="Calibri" w:eastAsia="Times New Roman" w:hAnsi="Calibri"/>
          <w:bCs/>
          <w:sz w:val="24"/>
          <w:szCs w:val="24"/>
        </w:rPr>
        <w:t>Matrice de corelare intre buget si deviz</w:t>
      </w:r>
    </w:p>
    <w:p w14:paraId="7858F258" w14:textId="58D1082C" w:rsidR="002D02BB" w:rsidRPr="00486013" w:rsidRDefault="007E3A55"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Model B           Tabelul centralizator asupra numerelor cadastrale/obiective de investitii</w:t>
      </w:r>
      <w:r w:rsidR="002D02BB" w:rsidRPr="00486013">
        <w:rPr>
          <w:rFonts w:ascii="Calibri" w:eastAsia="Times New Roman" w:hAnsi="Calibri"/>
          <w:bCs/>
          <w:sz w:val="24"/>
          <w:szCs w:val="24"/>
        </w:rPr>
        <w:t xml:space="preserve"> </w:t>
      </w:r>
    </w:p>
    <w:p w14:paraId="07560D10" w14:textId="5EFD97CD"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 xml:space="preserve">Model </w:t>
      </w:r>
      <w:r w:rsidR="007E3A55" w:rsidRPr="00486013">
        <w:rPr>
          <w:rFonts w:ascii="Calibri" w:eastAsia="Times New Roman" w:hAnsi="Calibri"/>
          <w:bCs/>
          <w:sz w:val="24"/>
          <w:szCs w:val="24"/>
        </w:rPr>
        <w:t>C</w:t>
      </w:r>
      <w:r w:rsidRPr="00486013">
        <w:rPr>
          <w:rFonts w:ascii="Calibri" w:eastAsia="Times New Roman" w:hAnsi="Calibri"/>
          <w:bCs/>
          <w:sz w:val="24"/>
          <w:szCs w:val="24"/>
        </w:rPr>
        <w:tab/>
        <w:t>Hotărârea/Decizia de aprobare a proiectului și a cheltuielilor legate de proiect</w:t>
      </w:r>
    </w:p>
    <w:p w14:paraId="0B3FD24B" w14:textId="426CAAD9" w:rsidR="002D02BB" w:rsidRPr="00486013" w:rsidRDefault="002D02BB"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 xml:space="preserve">Model </w:t>
      </w:r>
      <w:r w:rsidR="007E3A55" w:rsidRPr="00486013">
        <w:rPr>
          <w:rFonts w:ascii="Calibri" w:eastAsia="Times New Roman" w:hAnsi="Calibri"/>
          <w:bCs/>
          <w:sz w:val="24"/>
          <w:szCs w:val="24"/>
        </w:rPr>
        <w:t>D</w:t>
      </w:r>
      <w:r w:rsidRPr="00486013">
        <w:rPr>
          <w:rFonts w:ascii="Calibri" w:eastAsia="Times New Roman" w:hAnsi="Calibri"/>
          <w:bCs/>
          <w:sz w:val="24"/>
          <w:szCs w:val="24"/>
        </w:rPr>
        <w:t xml:space="preserve"> </w:t>
      </w:r>
      <w:r w:rsidRPr="00486013">
        <w:rPr>
          <w:rFonts w:ascii="Calibri" w:eastAsia="Times New Roman" w:hAnsi="Calibri"/>
          <w:bCs/>
          <w:sz w:val="24"/>
          <w:szCs w:val="24"/>
        </w:rPr>
        <w:tab/>
        <w:t>Hotărârea/Decizia(Hotărârile/Deciziile partenerilor) de aprobare a documentaţiei tehnico-economice (faza DALI sau PT) şi a indicatorilor                 tehnico-economici</w:t>
      </w:r>
    </w:p>
    <w:p w14:paraId="5DE31069" w14:textId="383DE663" w:rsidR="007E3A55" w:rsidRPr="00486013" w:rsidRDefault="007E3A55"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Model E           Raport privind stadiul fizic al investitiei</w:t>
      </w:r>
    </w:p>
    <w:p w14:paraId="39BC3244" w14:textId="4BFDF567" w:rsidR="007E3A55" w:rsidRPr="00486013" w:rsidRDefault="007E3A55"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lastRenderedPageBreak/>
        <w:t xml:space="preserve">Model F           </w:t>
      </w:r>
      <w:r w:rsidR="00754128" w:rsidRPr="00486013">
        <w:rPr>
          <w:rFonts w:ascii="Calibri" w:eastAsia="Times New Roman" w:hAnsi="Calibri"/>
          <w:bCs/>
          <w:sz w:val="24"/>
          <w:szCs w:val="24"/>
        </w:rPr>
        <w:t>Chestionar privind baza materiala</w:t>
      </w:r>
    </w:p>
    <w:p w14:paraId="2A73328E" w14:textId="70573578" w:rsidR="002D02BB" w:rsidRPr="00486013" w:rsidRDefault="002D02BB" w:rsidP="002D02BB">
      <w:pPr>
        <w:pStyle w:val="ListParagraph"/>
        <w:spacing w:before="0" w:after="0"/>
        <w:ind w:left="1418" w:hanging="1418"/>
        <w:jc w:val="both"/>
        <w:rPr>
          <w:rFonts w:ascii="Calibri" w:eastAsia="Times New Roman" w:hAnsi="Calibri"/>
          <w:bCs/>
          <w:sz w:val="24"/>
          <w:szCs w:val="24"/>
        </w:rPr>
      </w:pPr>
      <w:r w:rsidRPr="00486013">
        <w:rPr>
          <w:rFonts w:ascii="Calibri" w:eastAsia="Times New Roman" w:hAnsi="Calibri"/>
          <w:bCs/>
          <w:sz w:val="24"/>
          <w:szCs w:val="24"/>
        </w:rPr>
        <w:t xml:space="preserve">Model </w:t>
      </w:r>
      <w:r w:rsidR="007E3A55" w:rsidRPr="00486013">
        <w:rPr>
          <w:rFonts w:ascii="Calibri" w:eastAsia="Times New Roman" w:hAnsi="Calibri"/>
          <w:bCs/>
          <w:sz w:val="24"/>
          <w:szCs w:val="24"/>
        </w:rPr>
        <w:t>G      Lista de echipamente/lucrări/servicii achiziționate prin intermediul proiectului propus</w:t>
      </w:r>
    </w:p>
    <w:p w14:paraId="20674AFA" w14:textId="3C0E61C0" w:rsidR="002D02BB" w:rsidRPr="00486013" w:rsidRDefault="002D02BB" w:rsidP="002D02BB">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 xml:space="preserve">Model  </w:t>
      </w:r>
      <w:r w:rsidR="007E3A55" w:rsidRPr="00486013">
        <w:rPr>
          <w:rFonts w:ascii="Calibri" w:eastAsia="Times New Roman" w:hAnsi="Calibri"/>
          <w:bCs/>
          <w:sz w:val="24"/>
          <w:szCs w:val="24"/>
        </w:rPr>
        <w:t>H</w:t>
      </w:r>
      <w:r w:rsidRPr="00486013">
        <w:rPr>
          <w:rFonts w:ascii="Calibri" w:eastAsia="Times New Roman" w:hAnsi="Calibri"/>
          <w:bCs/>
          <w:sz w:val="24"/>
          <w:szCs w:val="24"/>
        </w:rPr>
        <w:tab/>
        <w:t>Centralizator privind justificarea costurilor</w:t>
      </w:r>
    </w:p>
    <w:p w14:paraId="1A7C2290" w14:textId="73C78CBE" w:rsidR="00267267" w:rsidRPr="00486013" w:rsidRDefault="002D02BB" w:rsidP="00E177F6">
      <w:pPr>
        <w:pStyle w:val="ListParagraph"/>
        <w:spacing w:before="0" w:after="0"/>
        <w:ind w:left="0"/>
        <w:jc w:val="both"/>
        <w:rPr>
          <w:rFonts w:ascii="Calibri" w:eastAsia="Times New Roman" w:hAnsi="Calibri"/>
          <w:bCs/>
          <w:sz w:val="24"/>
          <w:szCs w:val="24"/>
        </w:rPr>
      </w:pPr>
      <w:r w:rsidRPr="00486013">
        <w:rPr>
          <w:rFonts w:ascii="Calibri" w:eastAsia="Times New Roman" w:hAnsi="Calibri"/>
          <w:bCs/>
          <w:sz w:val="24"/>
          <w:szCs w:val="24"/>
        </w:rPr>
        <w:t xml:space="preserve">Model I            Certificarea aplicaţiei </w:t>
      </w:r>
      <w:bookmarkStart w:id="213" w:name="_Hlk100061648"/>
      <w:bookmarkStart w:id="214" w:name="_Hlk100061683"/>
      <w:bookmarkEnd w:id="98"/>
      <w:bookmarkEnd w:id="213"/>
      <w:bookmarkEnd w:id="214"/>
    </w:p>
    <w:sectPr w:rsidR="00267267" w:rsidRPr="00486013" w:rsidSect="00794BFF">
      <w:headerReference w:type="even" r:id="rId9"/>
      <w:headerReference w:type="default" r:id="rId10"/>
      <w:footerReference w:type="default" r:id="rId11"/>
      <w:headerReference w:type="first" r:id="rId12"/>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E3670" w14:textId="77777777" w:rsidR="00783E6F" w:rsidRDefault="00783E6F" w:rsidP="002C0695">
      <w:pPr>
        <w:spacing w:after="0"/>
      </w:pPr>
      <w:r>
        <w:separator/>
      </w:r>
    </w:p>
  </w:endnote>
  <w:endnote w:type="continuationSeparator" w:id="0">
    <w:p w14:paraId="6ECEBDA7" w14:textId="77777777" w:rsidR="00783E6F" w:rsidRDefault="00783E6F"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987208" w:rsidRDefault="00987208"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987208" w:rsidRPr="00D6313F" w:rsidRDefault="00987208">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1C60DA" w14:textId="77777777" w:rsidR="00783E6F" w:rsidRDefault="00783E6F" w:rsidP="002C0695">
      <w:pPr>
        <w:spacing w:after="0"/>
      </w:pPr>
      <w:r>
        <w:separator/>
      </w:r>
    </w:p>
  </w:footnote>
  <w:footnote w:type="continuationSeparator" w:id="0">
    <w:p w14:paraId="6DAD3736" w14:textId="77777777" w:rsidR="00783E6F" w:rsidRDefault="00783E6F"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7EEB48B3" w:rsidR="00987208" w:rsidRDefault="009872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2350ED98" w:rsidR="00987208" w:rsidRDefault="00987208"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987208" w:rsidRDefault="00987208" w:rsidP="00295455">
    <w:pPr>
      <w:pStyle w:val="Header"/>
    </w:pPr>
  </w:p>
  <w:p w14:paraId="0D664F4F" w14:textId="4779C1EA" w:rsidR="00987208" w:rsidRDefault="00987208" w:rsidP="003467A8">
    <w:pPr>
      <w:pStyle w:val="Footer"/>
      <w:shd w:val="clear" w:color="auto" w:fill="B4C6E7"/>
      <w:ind w:firstLine="720"/>
      <w:jc w:val="right"/>
    </w:pPr>
    <w:r w:rsidRPr="00614D71">
      <w:rPr>
        <w:b/>
        <w:i/>
        <w:noProof/>
        <w:sz w:val="18"/>
        <w:szCs w:val="18"/>
      </w:rPr>
      <w:t>Ghidul solicitantului Apel PRSE/5.1/1/2023</w:t>
    </w:r>
  </w:p>
  <w:p w14:paraId="2405CBC0" w14:textId="77777777" w:rsidR="00987208" w:rsidRPr="00295455" w:rsidRDefault="00987208"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29DC2E5C" w:rsidR="00987208" w:rsidRDefault="009872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3213"/>
    <w:multiLevelType w:val="hybridMultilevel"/>
    <w:tmpl w:val="73B44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474DE5"/>
    <w:multiLevelType w:val="multilevel"/>
    <w:tmpl w:val="25F819E6"/>
    <w:lvl w:ilvl="0">
      <w:start w:val="4"/>
      <w:numFmt w:val="decimal"/>
      <w:lvlText w:val="%1"/>
      <w:lvlJc w:val="left"/>
      <w:pPr>
        <w:ind w:left="480" w:hanging="480"/>
      </w:pPr>
      <w:rPr>
        <w:rFonts w:hint="default"/>
        <w:color w:val="auto"/>
      </w:rPr>
    </w:lvl>
    <w:lvl w:ilvl="1">
      <w:start w:val="3"/>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5" w15:restartNumberingAfterBreak="0">
    <w:nsid w:val="08171BC3"/>
    <w:multiLevelType w:val="multilevel"/>
    <w:tmpl w:val="7D20C6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F2142"/>
    <w:multiLevelType w:val="hybridMultilevel"/>
    <w:tmpl w:val="22847BFA"/>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8"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4D0D8B"/>
    <w:multiLevelType w:val="multilevel"/>
    <w:tmpl w:val="0270C0B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1F22EE7"/>
    <w:multiLevelType w:val="multilevel"/>
    <w:tmpl w:val="0FF8115A"/>
    <w:lvl w:ilvl="0">
      <w:start w:val="7"/>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6CD7901"/>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BF65AA1"/>
    <w:multiLevelType w:val="hybridMultilevel"/>
    <w:tmpl w:val="544EB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F385042"/>
    <w:multiLevelType w:val="hybridMultilevel"/>
    <w:tmpl w:val="8062D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445145E"/>
    <w:multiLevelType w:val="hybridMultilevel"/>
    <w:tmpl w:val="F7285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277D2600"/>
    <w:multiLevelType w:val="hybridMultilevel"/>
    <w:tmpl w:val="20FCF030"/>
    <w:lvl w:ilvl="0" w:tplc="8B162BEC">
      <w:numFmt w:val="bullet"/>
      <w:lvlText w:val="-"/>
      <w:lvlJc w:val="left"/>
      <w:pPr>
        <w:ind w:left="360" w:hanging="360"/>
      </w:pPr>
      <w:rPr>
        <w:rFonts w:ascii="Times New Roman" w:eastAsia="Times New Roman" w:hAnsi="Times New Roman"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860329D"/>
    <w:multiLevelType w:val="multilevel"/>
    <w:tmpl w:val="DE3E920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CD5684"/>
    <w:multiLevelType w:val="multilevel"/>
    <w:tmpl w:val="23CA6228"/>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D80A5E"/>
    <w:multiLevelType w:val="multilevel"/>
    <w:tmpl w:val="E50462E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2A5B2223"/>
    <w:multiLevelType w:val="hybridMultilevel"/>
    <w:tmpl w:val="97B8DE2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DED1AD4"/>
    <w:multiLevelType w:val="multilevel"/>
    <w:tmpl w:val="E686375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1566037"/>
    <w:multiLevelType w:val="hybridMultilevel"/>
    <w:tmpl w:val="76A0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83059DA"/>
    <w:multiLevelType w:val="multilevel"/>
    <w:tmpl w:val="816EE3D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DFF1304"/>
    <w:multiLevelType w:val="hybridMultilevel"/>
    <w:tmpl w:val="D4B8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E7B25A2"/>
    <w:multiLevelType w:val="hybridMultilevel"/>
    <w:tmpl w:val="E3B65636"/>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0639E6"/>
    <w:multiLevelType w:val="multilevel"/>
    <w:tmpl w:val="EFDC5D8E"/>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41" w15:restartNumberingAfterBreak="0">
    <w:nsid w:val="53930720"/>
    <w:multiLevelType w:val="hybridMultilevel"/>
    <w:tmpl w:val="07C8E25A"/>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3E966DA"/>
    <w:multiLevelType w:val="hybridMultilevel"/>
    <w:tmpl w:val="07465A5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55363CE2"/>
    <w:multiLevelType w:val="multilevel"/>
    <w:tmpl w:val="B67C4722"/>
    <w:lvl w:ilvl="0">
      <w:start w:val="1"/>
      <w:numFmt w:val="decimal"/>
      <w:lvlText w:val="%1."/>
      <w:lvlJc w:val="left"/>
      <w:rPr>
        <w:rFonts w:hint="default"/>
        <w:b/>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5" w15:restartNumberingAfterBreak="0">
    <w:nsid w:val="5BBE4A42"/>
    <w:multiLevelType w:val="hybridMultilevel"/>
    <w:tmpl w:val="0450C6D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1E268BA"/>
    <w:multiLevelType w:val="multilevel"/>
    <w:tmpl w:val="C504A74E"/>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633357E2"/>
    <w:multiLevelType w:val="multilevel"/>
    <w:tmpl w:val="A1969A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49" w15:restartNumberingAfterBreak="0">
    <w:nsid w:val="64F149FA"/>
    <w:multiLevelType w:val="hybridMultilevel"/>
    <w:tmpl w:val="E216E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61167CF"/>
    <w:multiLevelType w:val="hybridMultilevel"/>
    <w:tmpl w:val="89B0CC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67171996"/>
    <w:multiLevelType w:val="hybridMultilevel"/>
    <w:tmpl w:val="75D4C0E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50F01B3"/>
    <w:multiLevelType w:val="hybridMultilevel"/>
    <w:tmpl w:val="AD4CCF80"/>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7E25ABB"/>
    <w:multiLevelType w:val="multilevel"/>
    <w:tmpl w:val="08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5" w15:restartNumberingAfterBreak="0">
    <w:nsid w:val="7AD938DE"/>
    <w:multiLevelType w:val="multilevel"/>
    <w:tmpl w:val="AD82EE56"/>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C4D7220"/>
    <w:multiLevelType w:val="hybridMultilevel"/>
    <w:tmpl w:val="0D1428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37"/>
  </w:num>
  <w:num w:numId="2">
    <w:abstractNumId w:val="15"/>
  </w:num>
  <w:num w:numId="3">
    <w:abstractNumId w:val="26"/>
  </w:num>
  <w:num w:numId="4">
    <w:abstractNumId w:val="11"/>
  </w:num>
  <w:num w:numId="5">
    <w:abstractNumId w:val="44"/>
  </w:num>
  <w:num w:numId="6">
    <w:abstractNumId w:val="36"/>
  </w:num>
  <w:num w:numId="7">
    <w:abstractNumId w:val="49"/>
  </w:num>
  <w:num w:numId="8">
    <w:abstractNumId w:val="53"/>
  </w:num>
  <w:num w:numId="9">
    <w:abstractNumId w:val="48"/>
  </w:num>
  <w:num w:numId="10">
    <w:abstractNumId w:val="2"/>
  </w:num>
  <w:num w:numId="11">
    <w:abstractNumId w:val="42"/>
  </w:num>
  <w:num w:numId="12">
    <w:abstractNumId w:val="32"/>
  </w:num>
  <w:num w:numId="13">
    <w:abstractNumId w:val="16"/>
  </w:num>
  <w:num w:numId="14">
    <w:abstractNumId w:val="8"/>
  </w:num>
  <w:num w:numId="15">
    <w:abstractNumId w:val="39"/>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0"/>
  </w:num>
  <w:num w:numId="19">
    <w:abstractNumId w:val="1"/>
  </w:num>
  <w:num w:numId="20">
    <w:abstractNumId w:val="13"/>
  </w:num>
  <w:num w:numId="21">
    <w:abstractNumId w:val="57"/>
  </w:num>
  <w:num w:numId="22">
    <w:abstractNumId w:val="21"/>
  </w:num>
  <w:num w:numId="2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num>
  <w:num w:numId="25">
    <w:abstractNumId w:val="6"/>
  </w:num>
  <w:num w:numId="26">
    <w:abstractNumId w:val="50"/>
  </w:num>
  <w:num w:numId="27">
    <w:abstractNumId w:val="47"/>
  </w:num>
  <w:num w:numId="28">
    <w:abstractNumId w:val="12"/>
  </w:num>
  <w:num w:numId="29">
    <w:abstractNumId w:val="9"/>
  </w:num>
  <w:num w:numId="30">
    <w:abstractNumId w:val="54"/>
  </w:num>
  <w:num w:numId="31">
    <w:abstractNumId w:val="5"/>
  </w:num>
  <w:num w:numId="32">
    <w:abstractNumId w:val="29"/>
  </w:num>
  <w:num w:numId="33">
    <w:abstractNumId w:val="24"/>
  </w:num>
  <w:num w:numId="34">
    <w:abstractNumId w:val="25"/>
  </w:num>
  <w:num w:numId="35">
    <w:abstractNumId w:val="38"/>
  </w:num>
  <w:num w:numId="36">
    <w:abstractNumId w:val="10"/>
  </w:num>
  <w:num w:numId="37">
    <w:abstractNumId w:val="55"/>
  </w:num>
  <w:num w:numId="38">
    <w:abstractNumId w:val="33"/>
  </w:num>
  <w:num w:numId="39">
    <w:abstractNumId w:val="23"/>
  </w:num>
  <w:num w:numId="40">
    <w:abstractNumId w:val="31"/>
  </w:num>
  <w:num w:numId="41">
    <w:abstractNumId w:val="14"/>
  </w:num>
  <w:num w:numId="42">
    <w:abstractNumId w:val="56"/>
  </w:num>
  <w:num w:numId="43">
    <w:abstractNumId w:val="34"/>
  </w:num>
  <w:num w:numId="44">
    <w:abstractNumId w:val="27"/>
  </w:num>
  <w:num w:numId="45">
    <w:abstractNumId w:val="40"/>
  </w:num>
  <w:num w:numId="46">
    <w:abstractNumId w:val="7"/>
  </w:num>
  <w:num w:numId="47">
    <w:abstractNumId w:val="45"/>
  </w:num>
  <w:num w:numId="48">
    <w:abstractNumId w:val="17"/>
  </w:num>
  <w:num w:numId="49">
    <w:abstractNumId w:val="4"/>
  </w:num>
  <w:num w:numId="50">
    <w:abstractNumId w:val="0"/>
  </w:num>
  <w:num w:numId="51">
    <w:abstractNumId w:val="41"/>
  </w:num>
  <w:num w:numId="52">
    <w:abstractNumId w:val="52"/>
  </w:num>
  <w:num w:numId="53">
    <w:abstractNumId w:val="30"/>
  </w:num>
  <w:num w:numId="54">
    <w:abstractNumId w:val="51"/>
  </w:num>
  <w:num w:numId="55">
    <w:abstractNumId w:val="35"/>
  </w:num>
  <w:num w:numId="56">
    <w:abstractNumId w:val="43"/>
  </w:num>
  <w:num w:numId="57">
    <w:abstractNumId w:val="22"/>
  </w:num>
  <w:num w:numId="58">
    <w:abstractNumId w:val="19"/>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inghina Anca Maria">
    <w15:presenceInfo w15:providerId="Windows Live" w15:userId="ca7de0a0b55ba2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BE6"/>
    <w:rsid w:val="00002D66"/>
    <w:rsid w:val="00003FA1"/>
    <w:rsid w:val="00004A81"/>
    <w:rsid w:val="00004DF0"/>
    <w:rsid w:val="00005137"/>
    <w:rsid w:val="00005EF3"/>
    <w:rsid w:val="000064E0"/>
    <w:rsid w:val="00007897"/>
    <w:rsid w:val="00010174"/>
    <w:rsid w:val="0001160B"/>
    <w:rsid w:val="00012AAD"/>
    <w:rsid w:val="00013950"/>
    <w:rsid w:val="0001399E"/>
    <w:rsid w:val="00013FD5"/>
    <w:rsid w:val="000143D4"/>
    <w:rsid w:val="000151FA"/>
    <w:rsid w:val="00015496"/>
    <w:rsid w:val="00015E9B"/>
    <w:rsid w:val="00022BD0"/>
    <w:rsid w:val="00022E68"/>
    <w:rsid w:val="000236A3"/>
    <w:rsid w:val="00023AC5"/>
    <w:rsid w:val="000242F6"/>
    <w:rsid w:val="000246E0"/>
    <w:rsid w:val="000247C0"/>
    <w:rsid w:val="00024E5B"/>
    <w:rsid w:val="0002559D"/>
    <w:rsid w:val="00026532"/>
    <w:rsid w:val="00027A2D"/>
    <w:rsid w:val="00030626"/>
    <w:rsid w:val="000309D1"/>
    <w:rsid w:val="00031832"/>
    <w:rsid w:val="00032162"/>
    <w:rsid w:val="00033B3F"/>
    <w:rsid w:val="00034288"/>
    <w:rsid w:val="00034CCD"/>
    <w:rsid w:val="000355E7"/>
    <w:rsid w:val="00037104"/>
    <w:rsid w:val="00040B08"/>
    <w:rsid w:val="000413EC"/>
    <w:rsid w:val="000431BE"/>
    <w:rsid w:val="00043F9B"/>
    <w:rsid w:val="000453CA"/>
    <w:rsid w:val="00046065"/>
    <w:rsid w:val="0005044B"/>
    <w:rsid w:val="00050BE7"/>
    <w:rsid w:val="00052A50"/>
    <w:rsid w:val="000540C4"/>
    <w:rsid w:val="00054E9E"/>
    <w:rsid w:val="000553D6"/>
    <w:rsid w:val="00055A03"/>
    <w:rsid w:val="00055ACD"/>
    <w:rsid w:val="000609DE"/>
    <w:rsid w:val="000618F6"/>
    <w:rsid w:val="00062A18"/>
    <w:rsid w:val="00064714"/>
    <w:rsid w:val="00064769"/>
    <w:rsid w:val="00064AE3"/>
    <w:rsid w:val="00067308"/>
    <w:rsid w:val="00070010"/>
    <w:rsid w:val="00070AA5"/>
    <w:rsid w:val="00071936"/>
    <w:rsid w:val="000729CA"/>
    <w:rsid w:val="00072D4D"/>
    <w:rsid w:val="00073E9D"/>
    <w:rsid w:val="00075C2A"/>
    <w:rsid w:val="0007627B"/>
    <w:rsid w:val="000769EF"/>
    <w:rsid w:val="00081026"/>
    <w:rsid w:val="000813E1"/>
    <w:rsid w:val="000827F7"/>
    <w:rsid w:val="00083437"/>
    <w:rsid w:val="0008359F"/>
    <w:rsid w:val="00085490"/>
    <w:rsid w:val="00087906"/>
    <w:rsid w:val="000914AD"/>
    <w:rsid w:val="000918E0"/>
    <w:rsid w:val="0009272D"/>
    <w:rsid w:val="00092B82"/>
    <w:rsid w:val="00094A16"/>
    <w:rsid w:val="0009510D"/>
    <w:rsid w:val="00095AC6"/>
    <w:rsid w:val="00096558"/>
    <w:rsid w:val="00096579"/>
    <w:rsid w:val="00096779"/>
    <w:rsid w:val="00096DE7"/>
    <w:rsid w:val="00096EDA"/>
    <w:rsid w:val="000972F7"/>
    <w:rsid w:val="00097D32"/>
    <w:rsid w:val="000A0016"/>
    <w:rsid w:val="000A0431"/>
    <w:rsid w:val="000A30F1"/>
    <w:rsid w:val="000A372B"/>
    <w:rsid w:val="000A424B"/>
    <w:rsid w:val="000A4516"/>
    <w:rsid w:val="000A45E2"/>
    <w:rsid w:val="000A4B04"/>
    <w:rsid w:val="000A5295"/>
    <w:rsid w:val="000B03F9"/>
    <w:rsid w:val="000B0E5D"/>
    <w:rsid w:val="000B10C8"/>
    <w:rsid w:val="000B1673"/>
    <w:rsid w:val="000B184B"/>
    <w:rsid w:val="000B1EA7"/>
    <w:rsid w:val="000B2B04"/>
    <w:rsid w:val="000B3356"/>
    <w:rsid w:val="000B3615"/>
    <w:rsid w:val="000B4762"/>
    <w:rsid w:val="000B4BEB"/>
    <w:rsid w:val="000B5812"/>
    <w:rsid w:val="000B631C"/>
    <w:rsid w:val="000B7821"/>
    <w:rsid w:val="000B7A98"/>
    <w:rsid w:val="000B7B61"/>
    <w:rsid w:val="000C0430"/>
    <w:rsid w:val="000C06A4"/>
    <w:rsid w:val="000C0B5E"/>
    <w:rsid w:val="000C1920"/>
    <w:rsid w:val="000C1C13"/>
    <w:rsid w:val="000C2FE3"/>
    <w:rsid w:val="000C380A"/>
    <w:rsid w:val="000C3816"/>
    <w:rsid w:val="000C3898"/>
    <w:rsid w:val="000C6895"/>
    <w:rsid w:val="000C7D4A"/>
    <w:rsid w:val="000D03F3"/>
    <w:rsid w:val="000D095E"/>
    <w:rsid w:val="000D281E"/>
    <w:rsid w:val="000D2924"/>
    <w:rsid w:val="000D2C33"/>
    <w:rsid w:val="000D2DF5"/>
    <w:rsid w:val="000D392D"/>
    <w:rsid w:val="000D3F2A"/>
    <w:rsid w:val="000D49AD"/>
    <w:rsid w:val="000D4E30"/>
    <w:rsid w:val="000D60A8"/>
    <w:rsid w:val="000D71CA"/>
    <w:rsid w:val="000D7B0E"/>
    <w:rsid w:val="000E0425"/>
    <w:rsid w:val="000E0955"/>
    <w:rsid w:val="000E1255"/>
    <w:rsid w:val="000E176B"/>
    <w:rsid w:val="000E2154"/>
    <w:rsid w:val="000E27B3"/>
    <w:rsid w:val="000E2D57"/>
    <w:rsid w:val="000E3268"/>
    <w:rsid w:val="000E3380"/>
    <w:rsid w:val="000E34C0"/>
    <w:rsid w:val="000E412A"/>
    <w:rsid w:val="000E4301"/>
    <w:rsid w:val="000E4B19"/>
    <w:rsid w:val="000E4E9D"/>
    <w:rsid w:val="000E5035"/>
    <w:rsid w:val="000E5838"/>
    <w:rsid w:val="000E5EA1"/>
    <w:rsid w:val="000E681F"/>
    <w:rsid w:val="000E6F1A"/>
    <w:rsid w:val="000F1485"/>
    <w:rsid w:val="000F1AF0"/>
    <w:rsid w:val="000F2167"/>
    <w:rsid w:val="000F274F"/>
    <w:rsid w:val="000F321F"/>
    <w:rsid w:val="000F3451"/>
    <w:rsid w:val="000F373A"/>
    <w:rsid w:val="000F4953"/>
    <w:rsid w:val="000F5E39"/>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F2B"/>
    <w:rsid w:val="001156E7"/>
    <w:rsid w:val="00115EC9"/>
    <w:rsid w:val="00116071"/>
    <w:rsid w:val="00116281"/>
    <w:rsid w:val="00116346"/>
    <w:rsid w:val="00116752"/>
    <w:rsid w:val="00117D51"/>
    <w:rsid w:val="0012249C"/>
    <w:rsid w:val="00123BC1"/>
    <w:rsid w:val="00123E7E"/>
    <w:rsid w:val="00124820"/>
    <w:rsid w:val="00124D5F"/>
    <w:rsid w:val="001254B8"/>
    <w:rsid w:val="00127A4C"/>
    <w:rsid w:val="0013049C"/>
    <w:rsid w:val="001310D7"/>
    <w:rsid w:val="001335A0"/>
    <w:rsid w:val="00133B78"/>
    <w:rsid w:val="00134894"/>
    <w:rsid w:val="00134DF3"/>
    <w:rsid w:val="00134EFE"/>
    <w:rsid w:val="0013646D"/>
    <w:rsid w:val="001401FE"/>
    <w:rsid w:val="001411F6"/>
    <w:rsid w:val="00143840"/>
    <w:rsid w:val="00145286"/>
    <w:rsid w:val="00147530"/>
    <w:rsid w:val="0014757E"/>
    <w:rsid w:val="001505D0"/>
    <w:rsid w:val="00150FA4"/>
    <w:rsid w:val="00151860"/>
    <w:rsid w:val="00151C1B"/>
    <w:rsid w:val="00151ECD"/>
    <w:rsid w:val="00152DD7"/>
    <w:rsid w:val="0015352E"/>
    <w:rsid w:val="00153CE7"/>
    <w:rsid w:val="001544A4"/>
    <w:rsid w:val="00160136"/>
    <w:rsid w:val="00160F86"/>
    <w:rsid w:val="001613E1"/>
    <w:rsid w:val="00162D3F"/>
    <w:rsid w:val="0016480F"/>
    <w:rsid w:val="0016647A"/>
    <w:rsid w:val="00167968"/>
    <w:rsid w:val="00171B5E"/>
    <w:rsid w:val="00171CB2"/>
    <w:rsid w:val="00174D77"/>
    <w:rsid w:val="00176355"/>
    <w:rsid w:val="001768B1"/>
    <w:rsid w:val="0017693B"/>
    <w:rsid w:val="00176DAA"/>
    <w:rsid w:val="00177AC1"/>
    <w:rsid w:val="00180CD6"/>
    <w:rsid w:val="00181E8F"/>
    <w:rsid w:val="00184E52"/>
    <w:rsid w:val="001868B7"/>
    <w:rsid w:val="00187188"/>
    <w:rsid w:val="001874DA"/>
    <w:rsid w:val="0018756A"/>
    <w:rsid w:val="00192C5C"/>
    <w:rsid w:val="00194148"/>
    <w:rsid w:val="0019414C"/>
    <w:rsid w:val="00194D4A"/>
    <w:rsid w:val="0019761D"/>
    <w:rsid w:val="00197E39"/>
    <w:rsid w:val="001A2030"/>
    <w:rsid w:val="001A35D0"/>
    <w:rsid w:val="001A4657"/>
    <w:rsid w:val="001A58F8"/>
    <w:rsid w:val="001A5A97"/>
    <w:rsid w:val="001A614D"/>
    <w:rsid w:val="001A68C5"/>
    <w:rsid w:val="001A6944"/>
    <w:rsid w:val="001A7833"/>
    <w:rsid w:val="001A7C79"/>
    <w:rsid w:val="001B0A2D"/>
    <w:rsid w:val="001B0CD5"/>
    <w:rsid w:val="001B12C6"/>
    <w:rsid w:val="001B1CEB"/>
    <w:rsid w:val="001B27E1"/>
    <w:rsid w:val="001B3856"/>
    <w:rsid w:val="001B3A91"/>
    <w:rsid w:val="001B3AF2"/>
    <w:rsid w:val="001B3CF2"/>
    <w:rsid w:val="001B6EE4"/>
    <w:rsid w:val="001B7917"/>
    <w:rsid w:val="001B79E4"/>
    <w:rsid w:val="001C02C9"/>
    <w:rsid w:val="001C0B05"/>
    <w:rsid w:val="001C0F36"/>
    <w:rsid w:val="001C2729"/>
    <w:rsid w:val="001C3437"/>
    <w:rsid w:val="001C4E6D"/>
    <w:rsid w:val="001C5868"/>
    <w:rsid w:val="001C6AEE"/>
    <w:rsid w:val="001C7874"/>
    <w:rsid w:val="001D08D6"/>
    <w:rsid w:val="001D1CF7"/>
    <w:rsid w:val="001D29C4"/>
    <w:rsid w:val="001D2A5B"/>
    <w:rsid w:val="001D33DB"/>
    <w:rsid w:val="001D3EA9"/>
    <w:rsid w:val="001D5753"/>
    <w:rsid w:val="001E02AA"/>
    <w:rsid w:val="001E0BFB"/>
    <w:rsid w:val="001E11E2"/>
    <w:rsid w:val="001E2110"/>
    <w:rsid w:val="001E3196"/>
    <w:rsid w:val="001E3932"/>
    <w:rsid w:val="001E3EFF"/>
    <w:rsid w:val="001E50DB"/>
    <w:rsid w:val="001E5B06"/>
    <w:rsid w:val="001F17E5"/>
    <w:rsid w:val="001F27E0"/>
    <w:rsid w:val="001F374E"/>
    <w:rsid w:val="001F48C5"/>
    <w:rsid w:val="001F5AAA"/>
    <w:rsid w:val="001F61FA"/>
    <w:rsid w:val="001F6D1A"/>
    <w:rsid w:val="001F705A"/>
    <w:rsid w:val="00200326"/>
    <w:rsid w:val="00200419"/>
    <w:rsid w:val="0020041E"/>
    <w:rsid w:val="0020173D"/>
    <w:rsid w:val="00201F82"/>
    <w:rsid w:val="0020231B"/>
    <w:rsid w:val="002030CC"/>
    <w:rsid w:val="002031BF"/>
    <w:rsid w:val="002043AE"/>
    <w:rsid w:val="0020453D"/>
    <w:rsid w:val="002055E5"/>
    <w:rsid w:val="002059E9"/>
    <w:rsid w:val="0020637A"/>
    <w:rsid w:val="00206B51"/>
    <w:rsid w:val="002100FE"/>
    <w:rsid w:val="00211DEA"/>
    <w:rsid w:val="00211DFA"/>
    <w:rsid w:val="002124E2"/>
    <w:rsid w:val="00214959"/>
    <w:rsid w:val="00214E7F"/>
    <w:rsid w:val="002161B6"/>
    <w:rsid w:val="00221BFC"/>
    <w:rsid w:val="00221CA8"/>
    <w:rsid w:val="00222664"/>
    <w:rsid w:val="00223EAA"/>
    <w:rsid w:val="00225641"/>
    <w:rsid w:val="0022700E"/>
    <w:rsid w:val="00227A58"/>
    <w:rsid w:val="00227E47"/>
    <w:rsid w:val="00227FEB"/>
    <w:rsid w:val="00231EF3"/>
    <w:rsid w:val="00233A8F"/>
    <w:rsid w:val="00233F7C"/>
    <w:rsid w:val="0023510C"/>
    <w:rsid w:val="00235245"/>
    <w:rsid w:val="0023588D"/>
    <w:rsid w:val="00235FD7"/>
    <w:rsid w:val="002368FE"/>
    <w:rsid w:val="00240BDB"/>
    <w:rsid w:val="00244AE4"/>
    <w:rsid w:val="00245FC5"/>
    <w:rsid w:val="002465BD"/>
    <w:rsid w:val="00247172"/>
    <w:rsid w:val="002528CB"/>
    <w:rsid w:val="00252B55"/>
    <w:rsid w:val="002531F4"/>
    <w:rsid w:val="00253819"/>
    <w:rsid w:val="00254390"/>
    <w:rsid w:val="00254ADA"/>
    <w:rsid w:val="0025504C"/>
    <w:rsid w:val="00256143"/>
    <w:rsid w:val="00256E93"/>
    <w:rsid w:val="002616B6"/>
    <w:rsid w:val="002630FA"/>
    <w:rsid w:val="002638BB"/>
    <w:rsid w:val="00264262"/>
    <w:rsid w:val="00265A08"/>
    <w:rsid w:val="00265D1D"/>
    <w:rsid w:val="00265D34"/>
    <w:rsid w:val="00266023"/>
    <w:rsid w:val="00266422"/>
    <w:rsid w:val="00266EF2"/>
    <w:rsid w:val="00266FAE"/>
    <w:rsid w:val="00267267"/>
    <w:rsid w:val="00270F6E"/>
    <w:rsid w:val="002719E2"/>
    <w:rsid w:val="00272372"/>
    <w:rsid w:val="00272E52"/>
    <w:rsid w:val="002733A8"/>
    <w:rsid w:val="0027393B"/>
    <w:rsid w:val="00275413"/>
    <w:rsid w:val="00276731"/>
    <w:rsid w:val="0027751E"/>
    <w:rsid w:val="00277EC6"/>
    <w:rsid w:val="0028012F"/>
    <w:rsid w:val="00281BC5"/>
    <w:rsid w:val="0028275B"/>
    <w:rsid w:val="00282B46"/>
    <w:rsid w:val="00282BF2"/>
    <w:rsid w:val="002847D1"/>
    <w:rsid w:val="00284F3D"/>
    <w:rsid w:val="00285D9A"/>
    <w:rsid w:val="002903D9"/>
    <w:rsid w:val="002917D8"/>
    <w:rsid w:val="002949A6"/>
    <w:rsid w:val="00295455"/>
    <w:rsid w:val="00297225"/>
    <w:rsid w:val="002A0668"/>
    <w:rsid w:val="002A0A9A"/>
    <w:rsid w:val="002A0FB5"/>
    <w:rsid w:val="002A2E29"/>
    <w:rsid w:val="002A3CB6"/>
    <w:rsid w:val="002A4626"/>
    <w:rsid w:val="002A476F"/>
    <w:rsid w:val="002A4B9B"/>
    <w:rsid w:val="002A52B9"/>
    <w:rsid w:val="002A598C"/>
    <w:rsid w:val="002A5B6B"/>
    <w:rsid w:val="002A6CCE"/>
    <w:rsid w:val="002A796C"/>
    <w:rsid w:val="002B1145"/>
    <w:rsid w:val="002B1712"/>
    <w:rsid w:val="002B17D5"/>
    <w:rsid w:val="002B1B03"/>
    <w:rsid w:val="002B3035"/>
    <w:rsid w:val="002B3C87"/>
    <w:rsid w:val="002B4114"/>
    <w:rsid w:val="002B41BD"/>
    <w:rsid w:val="002B4E29"/>
    <w:rsid w:val="002B535E"/>
    <w:rsid w:val="002B5382"/>
    <w:rsid w:val="002B6B06"/>
    <w:rsid w:val="002B7348"/>
    <w:rsid w:val="002B768E"/>
    <w:rsid w:val="002C0695"/>
    <w:rsid w:val="002C0EE1"/>
    <w:rsid w:val="002C1063"/>
    <w:rsid w:val="002C1705"/>
    <w:rsid w:val="002C183B"/>
    <w:rsid w:val="002C1A3D"/>
    <w:rsid w:val="002C2888"/>
    <w:rsid w:val="002C3004"/>
    <w:rsid w:val="002C51A5"/>
    <w:rsid w:val="002C5D4B"/>
    <w:rsid w:val="002C745D"/>
    <w:rsid w:val="002C788F"/>
    <w:rsid w:val="002D02BB"/>
    <w:rsid w:val="002D0B99"/>
    <w:rsid w:val="002D12CE"/>
    <w:rsid w:val="002D160A"/>
    <w:rsid w:val="002D3901"/>
    <w:rsid w:val="002D57BF"/>
    <w:rsid w:val="002D5955"/>
    <w:rsid w:val="002D5995"/>
    <w:rsid w:val="002D6340"/>
    <w:rsid w:val="002D6EC8"/>
    <w:rsid w:val="002D752A"/>
    <w:rsid w:val="002D7572"/>
    <w:rsid w:val="002E1114"/>
    <w:rsid w:val="002E1386"/>
    <w:rsid w:val="002E13B1"/>
    <w:rsid w:val="002E2A10"/>
    <w:rsid w:val="002E39D0"/>
    <w:rsid w:val="002E4717"/>
    <w:rsid w:val="002E4D88"/>
    <w:rsid w:val="002E4D9C"/>
    <w:rsid w:val="002E6F96"/>
    <w:rsid w:val="002E75E2"/>
    <w:rsid w:val="002F077B"/>
    <w:rsid w:val="002F12F7"/>
    <w:rsid w:val="002F2309"/>
    <w:rsid w:val="002F2B96"/>
    <w:rsid w:val="002F3C3F"/>
    <w:rsid w:val="002F4780"/>
    <w:rsid w:val="002F4E90"/>
    <w:rsid w:val="002F4FDE"/>
    <w:rsid w:val="002F582B"/>
    <w:rsid w:val="002F7051"/>
    <w:rsid w:val="002F7A99"/>
    <w:rsid w:val="002F7BA6"/>
    <w:rsid w:val="002F7DC5"/>
    <w:rsid w:val="003025E0"/>
    <w:rsid w:val="00303779"/>
    <w:rsid w:val="0030409F"/>
    <w:rsid w:val="003044BA"/>
    <w:rsid w:val="00304FB0"/>
    <w:rsid w:val="00305B07"/>
    <w:rsid w:val="00305D89"/>
    <w:rsid w:val="003060B4"/>
    <w:rsid w:val="00306E0C"/>
    <w:rsid w:val="003102C5"/>
    <w:rsid w:val="003126F6"/>
    <w:rsid w:val="00312889"/>
    <w:rsid w:val="003147D5"/>
    <w:rsid w:val="00315C5B"/>
    <w:rsid w:val="00317939"/>
    <w:rsid w:val="00317EE2"/>
    <w:rsid w:val="00320ECD"/>
    <w:rsid w:val="00320FEC"/>
    <w:rsid w:val="00321448"/>
    <w:rsid w:val="003216E9"/>
    <w:rsid w:val="00323FB5"/>
    <w:rsid w:val="00323FB8"/>
    <w:rsid w:val="00323FC0"/>
    <w:rsid w:val="0032402A"/>
    <w:rsid w:val="00324C9E"/>
    <w:rsid w:val="003264DB"/>
    <w:rsid w:val="00326B98"/>
    <w:rsid w:val="00326CBE"/>
    <w:rsid w:val="00326DB4"/>
    <w:rsid w:val="00332081"/>
    <w:rsid w:val="003321D9"/>
    <w:rsid w:val="00332D92"/>
    <w:rsid w:val="00332F6F"/>
    <w:rsid w:val="00333016"/>
    <w:rsid w:val="00333725"/>
    <w:rsid w:val="00334760"/>
    <w:rsid w:val="00334B24"/>
    <w:rsid w:val="00336EB7"/>
    <w:rsid w:val="00336EDE"/>
    <w:rsid w:val="00337976"/>
    <w:rsid w:val="00337B01"/>
    <w:rsid w:val="00341396"/>
    <w:rsid w:val="00341BB4"/>
    <w:rsid w:val="00341E46"/>
    <w:rsid w:val="00342652"/>
    <w:rsid w:val="00342C64"/>
    <w:rsid w:val="003435B9"/>
    <w:rsid w:val="003467A8"/>
    <w:rsid w:val="00350585"/>
    <w:rsid w:val="00351039"/>
    <w:rsid w:val="00351276"/>
    <w:rsid w:val="0035174F"/>
    <w:rsid w:val="003519A2"/>
    <w:rsid w:val="00351DB8"/>
    <w:rsid w:val="00352328"/>
    <w:rsid w:val="003534C4"/>
    <w:rsid w:val="003536B9"/>
    <w:rsid w:val="00354525"/>
    <w:rsid w:val="00354B96"/>
    <w:rsid w:val="00354D0E"/>
    <w:rsid w:val="00354F10"/>
    <w:rsid w:val="0035602D"/>
    <w:rsid w:val="003575ED"/>
    <w:rsid w:val="00360626"/>
    <w:rsid w:val="00360D2E"/>
    <w:rsid w:val="003616A6"/>
    <w:rsid w:val="00361867"/>
    <w:rsid w:val="0036314A"/>
    <w:rsid w:val="00364130"/>
    <w:rsid w:val="00371FAF"/>
    <w:rsid w:val="00372995"/>
    <w:rsid w:val="00372BB7"/>
    <w:rsid w:val="00372BED"/>
    <w:rsid w:val="00373A4B"/>
    <w:rsid w:val="00374F28"/>
    <w:rsid w:val="0037658B"/>
    <w:rsid w:val="003774A9"/>
    <w:rsid w:val="00377879"/>
    <w:rsid w:val="00377EE8"/>
    <w:rsid w:val="0038033A"/>
    <w:rsid w:val="00382449"/>
    <w:rsid w:val="00382A35"/>
    <w:rsid w:val="00382CA7"/>
    <w:rsid w:val="00382D8D"/>
    <w:rsid w:val="00382F53"/>
    <w:rsid w:val="00383DEF"/>
    <w:rsid w:val="0038446E"/>
    <w:rsid w:val="0038585A"/>
    <w:rsid w:val="0038640A"/>
    <w:rsid w:val="00390D29"/>
    <w:rsid w:val="003910CC"/>
    <w:rsid w:val="00391176"/>
    <w:rsid w:val="00391DFA"/>
    <w:rsid w:val="0039246F"/>
    <w:rsid w:val="00394AEE"/>
    <w:rsid w:val="00395ECA"/>
    <w:rsid w:val="00396E2D"/>
    <w:rsid w:val="00397283"/>
    <w:rsid w:val="003A217B"/>
    <w:rsid w:val="003A2ED4"/>
    <w:rsid w:val="003A4083"/>
    <w:rsid w:val="003A47E0"/>
    <w:rsid w:val="003A4ADD"/>
    <w:rsid w:val="003A5C39"/>
    <w:rsid w:val="003A62A8"/>
    <w:rsid w:val="003A6784"/>
    <w:rsid w:val="003B114F"/>
    <w:rsid w:val="003B18ED"/>
    <w:rsid w:val="003B2002"/>
    <w:rsid w:val="003B34BA"/>
    <w:rsid w:val="003B3EEF"/>
    <w:rsid w:val="003B418A"/>
    <w:rsid w:val="003B4E2D"/>
    <w:rsid w:val="003B4E61"/>
    <w:rsid w:val="003B5294"/>
    <w:rsid w:val="003B673A"/>
    <w:rsid w:val="003B7097"/>
    <w:rsid w:val="003B7210"/>
    <w:rsid w:val="003B7752"/>
    <w:rsid w:val="003B7D1E"/>
    <w:rsid w:val="003B7EFA"/>
    <w:rsid w:val="003C0203"/>
    <w:rsid w:val="003C09AF"/>
    <w:rsid w:val="003C1392"/>
    <w:rsid w:val="003C1655"/>
    <w:rsid w:val="003C2030"/>
    <w:rsid w:val="003C39E6"/>
    <w:rsid w:val="003C4370"/>
    <w:rsid w:val="003C521B"/>
    <w:rsid w:val="003C5651"/>
    <w:rsid w:val="003C5BA7"/>
    <w:rsid w:val="003C5C69"/>
    <w:rsid w:val="003D39A3"/>
    <w:rsid w:val="003D3EC2"/>
    <w:rsid w:val="003D503B"/>
    <w:rsid w:val="003D6142"/>
    <w:rsid w:val="003D6B1D"/>
    <w:rsid w:val="003D6C7B"/>
    <w:rsid w:val="003D6DE1"/>
    <w:rsid w:val="003D6ED1"/>
    <w:rsid w:val="003D6F05"/>
    <w:rsid w:val="003E0BFA"/>
    <w:rsid w:val="003E15AB"/>
    <w:rsid w:val="003E23E9"/>
    <w:rsid w:val="003E37FE"/>
    <w:rsid w:val="003E3ACA"/>
    <w:rsid w:val="003E3D61"/>
    <w:rsid w:val="003E4625"/>
    <w:rsid w:val="003E5B20"/>
    <w:rsid w:val="003E6131"/>
    <w:rsid w:val="003E62B5"/>
    <w:rsid w:val="003E7265"/>
    <w:rsid w:val="003F50E4"/>
    <w:rsid w:val="003F681A"/>
    <w:rsid w:val="004014FC"/>
    <w:rsid w:val="004018DB"/>
    <w:rsid w:val="004048FF"/>
    <w:rsid w:val="00404F68"/>
    <w:rsid w:val="0040559B"/>
    <w:rsid w:val="00405B3C"/>
    <w:rsid w:val="00406445"/>
    <w:rsid w:val="00406670"/>
    <w:rsid w:val="00406F08"/>
    <w:rsid w:val="00410AEE"/>
    <w:rsid w:val="004127F6"/>
    <w:rsid w:val="00413210"/>
    <w:rsid w:val="00413BD3"/>
    <w:rsid w:val="00416923"/>
    <w:rsid w:val="00416AC4"/>
    <w:rsid w:val="00417B58"/>
    <w:rsid w:val="00417F3B"/>
    <w:rsid w:val="004227E1"/>
    <w:rsid w:val="004229DA"/>
    <w:rsid w:val="00424D7B"/>
    <w:rsid w:val="00426524"/>
    <w:rsid w:val="0042682F"/>
    <w:rsid w:val="00426F3B"/>
    <w:rsid w:val="00427BE5"/>
    <w:rsid w:val="00427BEC"/>
    <w:rsid w:val="00427EDD"/>
    <w:rsid w:val="004317D2"/>
    <w:rsid w:val="004326B6"/>
    <w:rsid w:val="0043295E"/>
    <w:rsid w:val="004334AB"/>
    <w:rsid w:val="00433FF6"/>
    <w:rsid w:val="004345E8"/>
    <w:rsid w:val="00435670"/>
    <w:rsid w:val="00435D20"/>
    <w:rsid w:val="0043756A"/>
    <w:rsid w:val="004406DE"/>
    <w:rsid w:val="00440E3A"/>
    <w:rsid w:val="00441457"/>
    <w:rsid w:val="00441D3F"/>
    <w:rsid w:val="00443742"/>
    <w:rsid w:val="00445BC1"/>
    <w:rsid w:val="00446F11"/>
    <w:rsid w:val="00450276"/>
    <w:rsid w:val="0045168E"/>
    <w:rsid w:val="00451D80"/>
    <w:rsid w:val="004521DB"/>
    <w:rsid w:val="004538C5"/>
    <w:rsid w:val="00453AD9"/>
    <w:rsid w:val="00453F29"/>
    <w:rsid w:val="004544DD"/>
    <w:rsid w:val="004549FC"/>
    <w:rsid w:val="00455379"/>
    <w:rsid w:val="00455908"/>
    <w:rsid w:val="00455D55"/>
    <w:rsid w:val="0045619C"/>
    <w:rsid w:val="00457448"/>
    <w:rsid w:val="00457A36"/>
    <w:rsid w:val="004605A2"/>
    <w:rsid w:val="00462428"/>
    <w:rsid w:val="004636D7"/>
    <w:rsid w:val="00465CF8"/>
    <w:rsid w:val="00466FBF"/>
    <w:rsid w:val="00467F96"/>
    <w:rsid w:val="004717D0"/>
    <w:rsid w:val="004720C5"/>
    <w:rsid w:val="00472D7B"/>
    <w:rsid w:val="00472DE6"/>
    <w:rsid w:val="00473DF8"/>
    <w:rsid w:val="0047403A"/>
    <w:rsid w:val="00475358"/>
    <w:rsid w:val="0047554A"/>
    <w:rsid w:val="00475DBA"/>
    <w:rsid w:val="00476EEC"/>
    <w:rsid w:val="00480F81"/>
    <w:rsid w:val="00480FCF"/>
    <w:rsid w:val="0048182A"/>
    <w:rsid w:val="00482920"/>
    <w:rsid w:val="0048374B"/>
    <w:rsid w:val="00483E78"/>
    <w:rsid w:val="004849BC"/>
    <w:rsid w:val="00486013"/>
    <w:rsid w:val="00486C98"/>
    <w:rsid w:val="0049009B"/>
    <w:rsid w:val="0049044F"/>
    <w:rsid w:val="00490A09"/>
    <w:rsid w:val="00490A2D"/>
    <w:rsid w:val="00490CE1"/>
    <w:rsid w:val="00490EE3"/>
    <w:rsid w:val="00493413"/>
    <w:rsid w:val="00493B49"/>
    <w:rsid w:val="00493BDC"/>
    <w:rsid w:val="00494EAC"/>
    <w:rsid w:val="00495AD3"/>
    <w:rsid w:val="00495E9D"/>
    <w:rsid w:val="00496ABD"/>
    <w:rsid w:val="004A2C75"/>
    <w:rsid w:val="004A2CC5"/>
    <w:rsid w:val="004A4AE0"/>
    <w:rsid w:val="004A4B7C"/>
    <w:rsid w:val="004A4FC8"/>
    <w:rsid w:val="004A727F"/>
    <w:rsid w:val="004B07CF"/>
    <w:rsid w:val="004B0877"/>
    <w:rsid w:val="004B25C2"/>
    <w:rsid w:val="004B2E82"/>
    <w:rsid w:val="004B3776"/>
    <w:rsid w:val="004B42F0"/>
    <w:rsid w:val="004B4839"/>
    <w:rsid w:val="004B6CD8"/>
    <w:rsid w:val="004B7657"/>
    <w:rsid w:val="004C0802"/>
    <w:rsid w:val="004C12EB"/>
    <w:rsid w:val="004C3681"/>
    <w:rsid w:val="004C4083"/>
    <w:rsid w:val="004C4EF1"/>
    <w:rsid w:val="004C565B"/>
    <w:rsid w:val="004C5789"/>
    <w:rsid w:val="004D0DCE"/>
    <w:rsid w:val="004D1B48"/>
    <w:rsid w:val="004D495D"/>
    <w:rsid w:val="004D67D7"/>
    <w:rsid w:val="004D7BF7"/>
    <w:rsid w:val="004E1526"/>
    <w:rsid w:val="004E3DFA"/>
    <w:rsid w:val="004E43AC"/>
    <w:rsid w:val="004E462B"/>
    <w:rsid w:val="004E4B4F"/>
    <w:rsid w:val="004E50D1"/>
    <w:rsid w:val="004E6B6E"/>
    <w:rsid w:val="004E7083"/>
    <w:rsid w:val="004E77C1"/>
    <w:rsid w:val="004E7BA1"/>
    <w:rsid w:val="004E7C1E"/>
    <w:rsid w:val="004F1339"/>
    <w:rsid w:val="004F1815"/>
    <w:rsid w:val="004F20F3"/>
    <w:rsid w:val="004F2648"/>
    <w:rsid w:val="004F2708"/>
    <w:rsid w:val="004F2A57"/>
    <w:rsid w:val="004F3D82"/>
    <w:rsid w:val="004F5D16"/>
    <w:rsid w:val="004F5E29"/>
    <w:rsid w:val="004F72FA"/>
    <w:rsid w:val="004F7338"/>
    <w:rsid w:val="0050073A"/>
    <w:rsid w:val="00500752"/>
    <w:rsid w:val="00500B4D"/>
    <w:rsid w:val="005012AB"/>
    <w:rsid w:val="005018E9"/>
    <w:rsid w:val="00502704"/>
    <w:rsid w:val="00502E7B"/>
    <w:rsid w:val="005042AF"/>
    <w:rsid w:val="00504586"/>
    <w:rsid w:val="005057CA"/>
    <w:rsid w:val="005058C6"/>
    <w:rsid w:val="00507565"/>
    <w:rsid w:val="00510615"/>
    <w:rsid w:val="00510D85"/>
    <w:rsid w:val="00510DF5"/>
    <w:rsid w:val="00510E8D"/>
    <w:rsid w:val="00510FF3"/>
    <w:rsid w:val="00512597"/>
    <w:rsid w:val="00512CF5"/>
    <w:rsid w:val="00513051"/>
    <w:rsid w:val="00513B89"/>
    <w:rsid w:val="00513DBF"/>
    <w:rsid w:val="00514B07"/>
    <w:rsid w:val="00515028"/>
    <w:rsid w:val="0051583D"/>
    <w:rsid w:val="0051590B"/>
    <w:rsid w:val="00515E21"/>
    <w:rsid w:val="005167CE"/>
    <w:rsid w:val="0051688B"/>
    <w:rsid w:val="00522191"/>
    <w:rsid w:val="005241ED"/>
    <w:rsid w:val="005307E2"/>
    <w:rsid w:val="00530F4B"/>
    <w:rsid w:val="005311EF"/>
    <w:rsid w:val="00531665"/>
    <w:rsid w:val="00533097"/>
    <w:rsid w:val="005334A1"/>
    <w:rsid w:val="005336CB"/>
    <w:rsid w:val="0053420A"/>
    <w:rsid w:val="00534339"/>
    <w:rsid w:val="005345A2"/>
    <w:rsid w:val="00534616"/>
    <w:rsid w:val="00534E1E"/>
    <w:rsid w:val="00536D5D"/>
    <w:rsid w:val="00536E9E"/>
    <w:rsid w:val="00537E16"/>
    <w:rsid w:val="005424FD"/>
    <w:rsid w:val="0054341C"/>
    <w:rsid w:val="00547C13"/>
    <w:rsid w:val="005510A1"/>
    <w:rsid w:val="00551F69"/>
    <w:rsid w:val="00555292"/>
    <w:rsid w:val="005558DA"/>
    <w:rsid w:val="0055592C"/>
    <w:rsid w:val="00555FBF"/>
    <w:rsid w:val="00556276"/>
    <w:rsid w:val="00556830"/>
    <w:rsid w:val="00557D26"/>
    <w:rsid w:val="005601E6"/>
    <w:rsid w:val="00561E32"/>
    <w:rsid w:val="00562373"/>
    <w:rsid w:val="005624B8"/>
    <w:rsid w:val="005624E2"/>
    <w:rsid w:val="005635EF"/>
    <w:rsid w:val="005638BB"/>
    <w:rsid w:val="00564433"/>
    <w:rsid w:val="00564536"/>
    <w:rsid w:val="005655B5"/>
    <w:rsid w:val="00565A84"/>
    <w:rsid w:val="005673CA"/>
    <w:rsid w:val="00571886"/>
    <w:rsid w:val="005727E4"/>
    <w:rsid w:val="00573740"/>
    <w:rsid w:val="005752D7"/>
    <w:rsid w:val="00575EA7"/>
    <w:rsid w:val="0057613F"/>
    <w:rsid w:val="005765A1"/>
    <w:rsid w:val="00576BAE"/>
    <w:rsid w:val="00580946"/>
    <w:rsid w:val="00582833"/>
    <w:rsid w:val="00582DA3"/>
    <w:rsid w:val="00584DEB"/>
    <w:rsid w:val="00585445"/>
    <w:rsid w:val="00585B71"/>
    <w:rsid w:val="0059010B"/>
    <w:rsid w:val="00590D66"/>
    <w:rsid w:val="005921B1"/>
    <w:rsid w:val="00592FC0"/>
    <w:rsid w:val="00593FB4"/>
    <w:rsid w:val="0059529E"/>
    <w:rsid w:val="005953BC"/>
    <w:rsid w:val="0059594C"/>
    <w:rsid w:val="00596668"/>
    <w:rsid w:val="00596F71"/>
    <w:rsid w:val="00597B9F"/>
    <w:rsid w:val="005A156B"/>
    <w:rsid w:val="005A1D1D"/>
    <w:rsid w:val="005A35D9"/>
    <w:rsid w:val="005A3B18"/>
    <w:rsid w:val="005A4709"/>
    <w:rsid w:val="005A50E3"/>
    <w:rsid w:val="005A5826"/>
    <w:rsid w:val="005A659E"/>
    <w:rsid w:val="005B0360"/>
    <w:rsid w:val="005B0DB7"/>
    <w:rsid w:val="005B0EF5"/>
    <w:rsid w:val="005B10A3"/>
    <w:rsid w:val="005B364E"/>
    <w:rsid w:val="005B424D"/>
    <w:rsid w:val="005B5264"/>
    <w:rsid w:val="005B52AE"/>
    <w:rsid w:val="005B5751"/>
    <w:rsid w:val="005B611E"/>
    <w:rsid w:val="005B7083"/>
    <w:rsid w:val="005B7F57"/>
    <w:rsid w:val="005C08FD"/>
    <w:rsid w:val="005C191A"/>
    <w:rsid w:val="005C1A35"/>
    <w:rsid w:val="005C29D1"/>
    <w:rsid w:val="005C2DBF"/>
    <w:rsid w:val="005C4686"/>
    <w:rsid w:val="005C490F"/>
    <w:rsid w:val="005C5F4A"/>
    <w:rsid w:val="005C66E0"/>
    <w:rsid w:val="005C713F"/>
    <w:rsid w:val="005D1BA4"/>
    <w:rsid w:val="005D4264"/>
    <w:rsid w:val="005D4A29"/>
    <w:rsid w:val="005D5B11"/>
    <w:rsid w:val="005D6DF2"/>
    <w:rsid w:val="005D70BA"/>
    <w:rsid w:val="005E02E1"/>
    <w:rsid w:val="005E0A6E"/>
    <w:rsid w:val="005E1A70"/>
    <w:rsid w:val="005E265E"/>
    <w:rsid w:val="005E29C1"/>
    <w:rsid w:val="005E6E64"/>
    <w:rsid w:val="005F2B4F"/>
    <w:rsid w:val="005F40DF"/>
    <w:rsid w:val="005F4801"/>
    <w:rsid w:val="005F4AD7"/>
    <w:rsid w:val="005F5361"/>
    <w:rsid w:val="005F5549"/>
    <w:rsid w:val="005F5D98"/>
    <w:rsid w:val="005F6313"/>
    <w:rsid w:val="005F637E"/>
    <w:rsid w:val="005F6AC0"/>
    <w:rsid w:val="005F7209"/>
    <w:rsid w:val="00600769"/>
    <w:rsid w:val="00601160"/>
    <w:rsid w:val="0060343A"/>
    <w:rsid w:val="00605E65"/>
    <w:rsid w:val="00606565"/>
    <w:rsid w:val="00606D15"/>
    <w:rsid w:val="00607880"/>
    <w:rsid w:val="00610422"/>
    <w:rsid w:val="00611866"/>
    <w:rsid w:val="00611A87"/>
    <w:rsid w:val="0061212B"/>
    <w:rsid w:val="006132D6"/>
    <w:rsid w:val="006133ED"/>
    <w:rsid w:val="00614B9C"/>
    <w:rsid w:val="00614C11"/>
    <w:rsid w:val="00614D71"/>
    <w:rsid w:val="006154B2"/>
    <w:rsid w:val="0061632A"/>
    <w:rsid w:val="00616BD8"/>
    <w:rsid w:val="0061728E"/>
    <w:rsid w:val="00620E58"/>
    <w:rsid w:val="00622D8D"/>
    <w:rsid w:val="00623150"/>
    <w:rsid w:val="00623677"/>
    <w:rsid w:val="00623704"/>
    <w:rsid w:val="0062418A"/>
    <w:rsid w:val="0062773C"/>
    <w:rsid w:val="00627821"/>
    <w:rsid w:val="00627EE1"/>
    <w:rsid w:val="0063030E"/>
    <w:rsid w:val="00630599"/>
    <w:rsid w:val="00630A13"/>
    <w:rsid w:val="0063123F"/>
    <w:rsid w:val="00631466"/>
    <w:rsid w:val="006314BE"/>
    <w:rsid w:val="006335A0"/>
    <w:rsid w:val="00633CD3"/>
    <w:rsid w:val="00633EB1"/>
    <w:rsid w:val="0063475C"/>
    <w:rsid w:val="00635D9B"/>
    <w:rsid w:val="00637291"/>
    <w:rsid w:val="00637B2E"/>
    <w:rsid w:val="00640FA2"/>
    <w:rsid w:val="00641E90"/>
    <w:rsid w:val="00642132"/>
    <w:rsid w:val="00642CC2"/>
    <w:rsid w:val="00643608"/>
    <w:rsid w:val="00647772"/>
    <w:rsid w:val="00647BCA"/>
    <w:rsid w:val="00650CAE"/>
    <w:rsid w:val="00651827"/>
    <w:rsid w:val="00654E2A"/>
    <w:rsid w:val="006567AC"/>
    <w:rsid w:val="00656FA4"/>
    <w:rsid w:val="006572FF"/>
    <w:rsid w:val="006603F1"/>
    <w:rsid w:val="006606E7"/>
    <w:rsid w:val="00661C3C"/>
    <w:rsid w:val="006647A2"/>
    <w:rsid w:val="00665569"/>
    <w:rsid w:val="006659F8"/>
    <w:rsid w:val="00666BAF"/>
    <w:rsid w:val="00666CC4"/>
    <w:rsid w:val="0067014F"/>
    <w:rsid w:val="0067020C"/>
    <w:rsid w:val="00670216"/>
    <w:rsid w:val="00670642"/>
    <w:rsid w:val="00671651"/>
    <w:rsid w:val="0067177B"/>
    <w:rsid w:val="00673127"/>
    <w:rsid w:val="00673A67"/>
    <w:rsid w:val="00674FCA"/>
    <w:rsid w:val="00674FD6"/>
    <w:rsid w:val="0067622D"/>
    <w:rsid w:val="00676A28"/>
    <w:rsid w:val="0067718E"/>
    <w:rsid w:val="006772C1"/>
    <w:rsid w:val="0067796A"/>
    <w:rsid w:val="006804A1"/>
    <w:rsid w:val="00681B8A"/>
    <w:rsid w:val="00683C39"/>
    <w:rsid w:val="00683F1F"/>
    <w:rsid w:val="00684031"/>
    <w:rsid w:val="0068415A"/>
    <w:rsid w:val="006860F3"/>
    <w:rsid w:val="006867DA"/>
    <w:rsid w:val="00687E6B"/>
    <w:rsid w:val="00691414"/>
    <w:rsid w:val="00691DF2"/>
    <w:rsid w:val="00692280"/>
    <w:rsid w:val="00692F62"/>
    <w:rsid w:val="0069409D"/>
    <w:rsid w:val="00694556"/>
    <w:rsid w:val="00694905"/>
    <w:rsid w:val="00694E9B"/>
    <w:rsid w:val="00697B0F"/>
    <w:rsid w:val="006A12A7"/>
    <w:rsid w:val="006A175B"/>
    <w:rsid w:val="006A32C0"/>
    <w:rsid w:val="006A333E"/>
    <w:rsid w:val="006A5B06"/>
    <w:rsid w:val="006A6878"/>
    <w:rsid w:val="006A694F"/>
    <w:rsid w:val="006A6A07"/>
    <w:rsid w:val="006A6BE5"/>
    <w:rsid w:val="006A7104"/>
    <w:rsid w:val="006A7AD2"/>
    <w:rsid w:val="006B0ACE"/>
    <w:rsid w:val="006B128C"/>
    <w:rsid w:val="006B1693"/>
    <w:rsid w:val="006B23C7"/>
    <w:rsid w:val="006B2C35"/>
    <w:rsid w:val="006B2EFC"/>
    <w:rsid w:val="006B31A2"/>
    <w:rsid w:val="006B5308"/>
    <w:rsid w:val="006B6D46"/>
    <w:rsid w:val="006B7B9B"/>
    <w:rsid w:val="006B7FA3"/>
    <w:rsid w:val="006B7FD1"/>
    <w:rsid w:val="006C1ABD"/>
    <w:rsid w:val="006C26D3"/>
    <w:rsid w:val="006C463F"/>
    <w:rsid w:val="006C4D83"/>
    <w:rsid w:val="006C5863"/>
    <w:rsid w:val="006C63DE"/>
    <w:rsid w:val="006C63E3"/>
    <w:rsid w:val="006C6520"/>
    <w:rsid w:val="006C6C92"/>
    <w:rsid w:val="006D278E"/>
    <w:rsid w:val="006D2BE3"/>
    <w:rsid w:val="006D3BDA"/>
    <w:rsid w:val="006D4522"/>
    <w:rsid w:val="006D4B48"/>
    <w:rsid w:val="006D515F"/>
    <w:rsid w:val="006D51A8"/>
    <w:rsid w:val="006D7FCB"/>
    <w:rsid w:val="006E2084"/>
    <w:rsid w:val="006E2D78"/>
    <w:rsid w:val="006E3BDA"/>
    <w:rsid w:val="006E4A51"/>
    <w:rsid w:val="006E4AF4"/>
    <w:rsid w:val="006E646D"/>
    <w:rsid w:val="006F05BC"/>
    <w:rsid w:val="006F09D1"/>
    <w:rsid w:val="006F3E9C"/>
    <w:rsid w:val="006F4602"/>
    <w:rsid w:val="006F4663"/>
    <w:rsid w:val="006F538F"/>
    <w:rsid w:val="006F5B4D"/>
    <w:rsid w:val="006F5E9A"/>
    <w:rsid w:val="006F70AF"/>
    <w:rsid w:val="0070350B"/>
    <w:rsid w:val="0070462C"/>
    <w:rsid w:val="007048C3"/>
    <w:rsid w:val="00706904"/>
    <w:rsid w:val="00707585"/>
    <w:rsid w:val="007101C5"/>
    <w:rsid w:val="0071155F"/>
    <w:rsid w:val="00712658"/>
    <w:rsid w:val="00712DA9"/>
    <w:rsid w:val="00713725"/>
    <w:rsid w:val="00713BFE"/>
    <w:rsid w:val="0071435A"/>
    <w:rsid w:val="0071463F"/>
    <w:rsid w:val="0071537B"/>
    <w:rsid w:val="00715399"/>
    <w:rsid w:val="00715B61"/>
    <w:rsid w:val="00716197"/>
    <w:rsid w:val="00717F09"/>
    <w:rsid w:val="00723EE4"/>
    <w:rsid w:val="00726166"/>
    <w:rsid w:val="00726483"/>
    <w:rsid w:val="00730995"/>
    <w:rsid w:val="00730AEC"/>
    <w:rsid w:val="00731699"/>
    <w:rsid w:val="007316FF"/>
    <w:rsid w:val="00731C0A"/>
    <w:rsid w:val="00731F48"/>
    <w:rsid w:val="00732438"/>
    <w:rsid w:val="00734B8E"/>
    <w:rsid w:val="007352AD"/>
    <w:rsid w:val="007352B4"/>
    <w:rsid w:val="00735675"/>
    <w:rsid w:val="00736F8B"/>
    <w:rsid w:val="007377FE"/>
    <w:rsid w:val="00741C11"/>
    <w:rsid w:val="00741E36"/>
    <w:rsid w:val="007422F1"/>
    <w:rsid w:val="00743393"/>
    <w:rsid w:val="007438B4"/>
    <w:rsid w:val="00743C4C"/>
    <w:rsid w:val="007452A2"/>
    <w:rsid w:val="00745BC5"/>
    <w:rsid w:val="00746107"/>
    <w:rsid w:val="007467B8"/>
    <w:rsid w:val="00747A1F"/>
    <w:rsid w:val="00750379"/>
    <w:rsid w:val="00750830"/>
    <w:rsid w:val="00750EC4"/>
    <w:rsid w:val="00754128"/>
    <w:rsid w:val="007555A7"/>
    <w:rsid w:val="00755D04"/>
    <w:rsid w:val="0075731A"/>
    <w:rsid w:val="007602CA"/>
    <w:rsid w:val="00762853"/>
    <w:rsid w:val="00762FB7"/>
    <w:rsid w:val="0076301B"/>
    <w:rsid w:val="007638AD"/>
    <w:rsid w:val="00763B75"/>
    <w:rsid w:val="00764984"/>
    <w:rsid w:val="00764D01"/>
    <w:rsid w:val="007656E5"/>
    <w:rsid w:val="00765EFE"/>
    <w:rsid w:val="00766A11"/>
    <w:rsid w:val="00773350"/>
    <w:rsid w:val="00773CE0"/>
    <w:rsid w:val="007740E0"/>
    <w:rsid w:val="0077465E"/>
    <w:rsid w:val="00775275"/>
    <w:rsid w:val="0077619D"/>
    <w:rsid w:val="00777F5F"/>
    <w:rsid w:val="00780CF0"/>
    <w:rsid w:val="007810B7"/>
    <w:rsid w:val="00781DF4"/>
    <w:rsid w:val="0078229B"/>
    <w:rsid w:val="00783E6F"/>
    <w:rsid w:val="00784492"/>
    <w:rsid w:val="007846B8"/>
    <w:rsid w:val="00784D11"/>
    <w:rsid w:val="00786405"/>
    <w:rsid w:val="00786B95"/>
    <w:rsid w:val="00787B78"/>
    <w:rsid w:val="00787CAB"/>
    <w:rsid w:val="00790154"/>
    <w:rsid w:val="00790A0A"/>
    <w:rsid w:val="00791497"/>
    <w:rsid w:val="00792285"/>
    <w:rsid w:val="007929A4"/>
    <w:rsid w:val="00792F28"/>
    <w:rsid w:val="00794999"/>
    <w:rsid w:val="00794BFF"/>
    <w:rsid w:val="007954CC"/>
    <w:rsid w:val="007958F8"/>
    <w:rsid w:val="0079644D"/>
    <w:rsid w:val="00796677"/>
    <w:rsid w:val="00796C48"/>
    <w:rsid w:val="00797D49"/>
    <w:rsid w:val="007A3BF6"/>
    <w:rsid w:val="007A3D34"/>
    <w:rsid w:val="007A4089"/>
    <w:rsid w:val="007A445F"/>
    <w:rsid w:val="007A4E16"/>
    <w:rsid w:val="007A4EBF"/>
    <w:rsid w:val="007A5E28"/>
    <w:rsid w:val="007A63EB"/>
    <w:rsid w:val="007B04A1"/>
    <w:rsid w:val="007B0967"/>
    <w:rsid w:val="007B1412"/>
    <w:rsid w:val="007B166E"/>
    <w:rsid w:val="007B17F6"/>
    <w:rsid w:val="007B289A"/>
    <w:rsid w:val="007B293B"/>
    <w:rsid w:val="007B3A67"/>
    <w:rsid w:val="007B4BD1"/>
    <w:rsid w:val="007B5696"/>
    <w:rsid w:val="007B6474"/>
    <w:rsid w:val="007B6500"/>
    <w:rsid w:val="007B6EB0"/>
    <w:rsid w:val="007B79DD"/>
    <w:rsid w:val="007B7A3B"/>
    <w:rsid w:val="007C0C66"/>
    <w:rsid w:val="007C1653"/>
    <w:rsid w:val="007C2293"/>
    <w:rsid w:val="007C3E33"/>
    <w:rsid w:val="007C53F5"/>
    <w:rsid w:val="007C5EB8"/>
    <w:rsid w:val="007C6F0E"/>
    <w:rsid w:val="007C6FFF"/>
    <w:rsid w:val="007C754E"/>
    <w:rsid w:val="007D0A9C"/>
    <w:rsid w:val="007D0AE5"/>
    <w:rsid w:val="007D1765"/>
    <w:rsid w:val="007D325A"/>
    <w:rsid w:val="007D3644"/>
    <w:rsid w:val="007D3B97"/>
    <w:rsid w:val="007D4075"/>
    <w:rsid w:val="007D4765"/>
    <w:rsid w:val="007D49DF"/>
    <w:rsid w:val="007D4A01"/>
    <w:rsid w:val="007D4AFD"/>
    <w:rsid w:val="007D4B25"/>
    <w:rsid w:val="007D4F4F"/>
    <w:rsid w:val="007D5199"/>
    <w:rsid w:val="007D73E5"/>
    <w:rsid w:val="007D76DA"/>
    <w:rsid w:val="007D78F1"/>
    <w:rsid w:val="007E01D2"/>
    <w:rsid w:val="007E0B69"/>
    <w:rsid w:val="007E26E5"/>
    <w:rsid w:val="007E2752"/>
    <w:rsid w:val="007E3A55"/>
    <w:rsid w:val="007E4305"/>
    <w:rsid w:val="007E4547"/>
    <w:rsid w:val="007E4D48"/>
    <w:rsid w:val="007E5A06"/>
    <w:rsid w:val="007E5B75"/>
    <w:rsid w:val="007E688C"/>
    <w:rsid w:val="007F1964"/>
    <w:rsid w:val="007F2A1B"/>
    <w:rsid w:val="007F2A8C"/>
    <w:rsid w:val="007F3F96"/>
    <w:rsid w:val="007F4A29"/>
    <w:rsid w:val="007F5CBD"/>
    <w:rsid w:val="007F7911"/>
    <w:rsid w:val="00800771"/>
    <w:rsid w:val="008011C8"/>
    <w:rsid w:val="008018F0"/>
    <w:rsid w:val="00802291"/>
    <w:rsid w:val="00802C78"/>
    <w:rsid w:val="00803DEB"/>
    <w:rsid w:val="00804662"/>
    <w:rsid w:val="00804EB6"/>
    <w:rsid w:val="00805A1C"/>
    <w:rsid w:val="00806667"/>
    <w:rsid w:val="00806AB7"/>
    <w:rsid w:val="00806F03"/>
    <w:rsid w:val="00807D45"/>
    <w:rsid w:val="008117EC"/>
    <w:rsid w:val="008119F9"/>
    <w:rsid w:val="00811CB2"/>
    <w:rsid w:val="00812119"/>
    <w:rsid w:val="00812CAA"/>
    <w:rsid w:val="00812E60"/>
    <w:rsid w:val="00813FAD"/>
    <w:rsid w:val="00815837"/>
    <w:rsid w:val="00817F11"/>
    <w:rsid w:val="00820234"/>
    <w:rsid w:val="0082032B"/>
    <w:rsid w:val="008204B0"/>
    <w:rsid w:val="00820727"/>
    <w:rsid w:val="0082093F"/>
    <w:rsid w:val="00821BD4"/>
    <w:rsid w:val="0082258D"/>
    <w:rsid w:val="008228A8"/>
    <w:rsid w:val="00823ACA"/>
    <w:rsid w:val="00824EA9"/>
    <w:rsid w:val="00826536"/>
    <w:rsid w:val="00827F86"/>
    <w:rsid w:val="0083046C"/>
    <w:rsid w:val="008317B2"/>
    <w:rsid w:val="00831EB4"/>
    <w:rsid w:val="008322B1"/>
    <w:rsid w:val="008323D1"/>
    <w:rsid w:val="00833D06"/>
    <w:rsid w:val="00833EC8"/>
    <w:rsid w:val="00834729"/>
    <w:rsid w:val="00834920"/>
    <w:rsid w:val="00834A37"/>
    <w:rsid w:val="008351C8"/>
    <w:rsid w:val="00835E26"/>
    <w:rsid w:val="00836341"/>
    <w:rsid w:val="008411F9"/>
    <w:rsid w:val="00842488"/>
    <w:rsid w:val="008428EE"/>
    <w:rsid w:val="00843425"/>
    <w:rsid w:val="0084586E"/>
    <w:rsid w:val="008459B3"/>
    <w:rsid w:val="00846880"/>
    <w:rsid w:val="0085095E"/>
    <w:rsid w:val="00850DCE"/>
    <w:rsid w:val="008513A9"/>
    <w:rsid w:val="008519CD"/>
    <w:rsid w:val="00853609"/>
    <w:rsid w:val="00853FD5"/>
    <w:rsid w:val="00854722"/>
    <w:rsid w:val="00856C94"/>
    <w:rsid w:val="00856D61"/>
    <w:rsid w:val="00857160"/>
    <w:rsid w:val="008601EB"/>
    <w:rsid w:val="00862B9F"/>
    <w:rsid w:val="008639A8"/>
    <w:rsid w:val="008640DF"/>
    <w:rsid w:val="00864EA5"/>
    <w:rsid w:val="00865EDA"/>
    <w:rsid w:val="0086618B"/>
    <w:rsid w:val="0087013B"/>
    <w:rsid w:val="00871E2A"/>
    <w:rsid w:val="00871F2B"/>
    <w:rsid w:val="00872B66"/>
    <w:rsid w:val="00872EA2"/>
    <w:rsid w:val="008730DF"/>
    <w:rsid w:val="00873928"/>
    <w:rsid w:val="00873DC7"/>
    <w:rsid w:val="0087443E"/>
    <w:rsid w:val="00875D1B"/>
    <w:rsid w:val="0087763F"/>
    <w:rsid w:val="008777FA"/>
    <w:rsid w:val="008801C0"/>
    <w:rsid w:val="008804B6"/>
    <w:rsid w:val="00880633"/>
    <w:rsid w:val="0088271A"/>
    <w:rsid w:val="00883D59"/>
    <w:rsid w:val="00883E43"/>
    <w:rsid w:val="008851AF"/>
    <w:rsid w:val="00885DE8"/>
    <w:rsid w:val="00885F82"/>
    <w:rsid w:val="0088641D"/>
    <w:rsid w:val="008868F1"/>
    <w:rsid w:val="00886ADE"/>
    <w:rsid w:val="00887633"/>
    <w:rsid w:val="008876B0"/>
    <w:rsid w:val="0089081E"/>
    <w:rsid w:val="008921DB"/>
    <w:rsid w:val="00892ACC"/>
    <w:rsid w:val="00892C51"/>
    <w:rsid w:val="00892F2D"/>
    <w:rsid w:val="00892F35"/>
    <w:rsid w:val="0089375F"/>
    <w:rsid w:val="00894AD0"/>
    <w:rsid w:val="008964E4"/>
    <w:rsid w:val="008974F7"/>
    <w:rsid w:val="008A0A29"/>
    <w:rsid w:val="008A2E07"/>
    <w:rsid w:val="008A3C4B"/>
    <w:rsid w:val="008A3D2F"/>
    <w:rsid w:val="008A4BA6"/>
    <w:rsid w:val="008A4CBF"/>
    <w:rsid w:val="008A56CA"/>
    <w:rsid w:val="008A5A49"/>
    <w:rsid w:val="008A6AD0"/>
    <w:rsid w:val="008B0F64"/>
    <w:rsid w:val="008B55DA"/>
    <w:rsid w:val="008B55DB"/>
    <w:rsid w:val="008B6A17"/>
    <w:rsid w:val="008B71C0"/>
    <w:rsid w:val="008C01D3"/>
    <w:rsid w:val="008C0440"/>
    <w:rsid w:val="008C0639"/>
    <w:rsid w:val="008C0C7F"/>
    <w:rsid w:val="008C1026"/>
    <w:rsid w:val="008C1E42"/>
    <w:rsid w:val="008C243A"/>
    <w:rsid w:val="008C267D"/>
    <w:rsid w:val="008C284C"/>
    <w:rsid w:val="008C3792"/>
    <w:rsid w:val="008C3958"/>
    <w:rsid w:val="008C6B1A"/>
    <w:rsid w:val="008C7D48"/>
    <w:rsid w:val="008C7EAC"/>
    <w:rsid w:val="008D0275"/>
    <w:rsid w:val="008D04FF"/>
    <w:rsid w:val="008D1188"/>
    <w:rsid w:val="008D26C3"/>
    <w:rsid w:val="008D2D68"/>
    <w:rsid w:val="008D3818"/>
    <w:rsid w:val="008D56C8"/>
    <w:rsid w:val="008D5C71"/>
    <w:rsid w:val="008D6758"/>
    <w:rsid w:val="008D772B"/>
    <w:rsid w:val="008E02B0"/>
    <w:rsid w:val="008E0A49"/>
    <w:rsid w:val="008E2979"/>
    <w:rsid w:val="008E2EDC"/>
    <w:rsid w:val="008E39C8"/>
    <w:rsid w:val="008E4CF9"/>
    <w:rsid w:val="008E5194"/>
    <w:rsid w:val="008E53BD"/>
    <w:rsid w:val="008E548E"/>
    <w:rsid w:val="008E662C"/>
    <w:rsid w:val="008E68AA"/>
    <w:rsid w:val="008F2158"/>
    <w:rsid w:val="008F35F4"/>
    <w:rsid w:val="008F380B"/>
    <w:rsid w:val="008F4EEA"/>
    <w:rsid w:val="008F55D4"/>
    <w:rsid w:val="008F5CC9"/>
    <w:rsid w:val="008F7550"/>
    <w:rsid w:val="0090215A"/>
    <w:rsid w:val="009021D4"/>
    <w:rsid w:val="0090269C"/>
    <w:rsid w:val="009035FA"/>
    <w:rsid w:val="0091087A"/>
    <w:rsid w:val="009116C3"/>
    <w:rsid w:val="009136E1"/>
    <w:rsid w:val="00914593"/>
    <w:rsid w:val="009146E2"/>
    <w:rsid w:val="00914BB0"/>
    <w:rsid w:val="00914D65"/>
    <w:rsid w:val="009164C2"/>
    <w:rsid w:val="00916B71"/>
    <w:rsid w:val="00917DAD"/>
    <w:rsid w:val="00921731"/>
    <w:rsid w:val="00923E24"/>
    <w:rsid w:val="009243E5"/>
    <w:rsid w:val="00924CFD"/>
    <w:rsid w:val="00925B43"/>
    <w:rsid w:val="00925F78"/>
    <w:rsid w:val="00926965"/>
    <w:rsid w:val="00933811"/>
    <w:rsid w:val="00935EB3"/>
    <w:rsid w:val="00937FBB"/>
    <w:rsid w:val="0094227E"/>
    <w:rsid w:val="00944AF6"/>
    <w:rsid w:val="00947AF8"/>
    <w:rsid w:val="00947B3A"/>
    <w:rsid w:val="00950FA4"/>
    <w:rsid w:val="0095108B"/>
    <w:rsid w:val="00951A21"/>
    <w:rsid w:val="009528AE"/>
    <w:rsid w:val="00953641"/>
    <w:rsid w:val="00953BC5"/>
    <w:rsid w:val="00962D1B"/>
    <w:rsid w:val="0096414A"/>
    <w:rsid w:val="0096435D"/>
    <w:rsid w:val="00965090"/>
    <w:rsid w:val="0096524D"/>
    <w:rsid w:val="009664AA"/>
    <w:rsid w:val="00970123"/>
    <w:rsid w:val="009734AB"/>
    <w:rsid w:val="00973C4E"/>
    <w:rsid w:val="00974087"/>
    <w:rsid w:val="009741DD"/>
    <w:rsid w:val="00974D62"/>
    <w:rsid w:val="00975250"/>
    <w:rsid w:val="0097584A"/>
    <w:rsid w:val="00975B0D"/>
    <w:rsid w:val="00976881"/>
    <w:rsid w:val="00977604"/>
    <w:rsid w:val="0097799E"/>
    <w:rsid w:val="009779DB"/>
    <w:rsid w:val="00977EB9"/>
    <w:rsid w:val="00981DE7"/>
    <w:rsid w:val="00983B4B"/>
    <w:rsid w:val="00984284"/>
    <w:rsid w:val="00984323"/>
    <w:rsid w:val="0098623F"/>
    <w:rsid w:val="009866E9"/>
    <w:rsid w:val="00986D8B"/>
    <w:rsid w:val="00987208"/>
    <w:rsid w:val="00987615"/>
    <w:rsid w:val="009902B7"/>
    <w:rsid w:val="00991BBF"/>
    <w:rsid w:val="00991C24"/>
    <w:rsid w:val="00992677"/>
    <w:rsid w:val="009929E1"/>
    <w:rsid w:val="00992EDD"/>
    <w:rsid w:val="009939E4"/>
    <w:rsid w:val="00993E99"/>
    <w:rsid w:val="009948FF"/>
    <w:rsid w:val="00994FA0"/>
    <w:rsid w:val="009969F7"/>
    <w:rsid w:val="009A0A35"/>
    <w:rsid w:val="009A23FB"/>
    <w:rsid w:val="009A2447"/>
    <w:rsid w:val="009A2970"/>
    <w:rsid w:val="009A2C69"/>
    <w:rsid w:val="009A2E39"/>
    <w:rsid w:val="009A3E51"/>
    <w:rsid w:val="009A4440"/>
    <w:rsid w:val="009A6B1F"/>
    <w:rsid w:val="009B0FDA"/>
    <w:rsid w:val="009B2333"/>
    <w:rsid w:val="009B2956"/>
    <w:rsid w:val="009B2A13"/>
    <w:rsid w:val="009B3924"/>
    <w:rsid w:val="009B46FC"/>
    <w:rsid w:val="009B676A"/>
    <w:rsid w:val="009B74F0"/>
    <w:rsid w:val="009C09B2"/>
    <w:rsid w:val="009C0BF3"/>
    <w:rsid w:val="009C1C5C"/>
    <w:rsid w:val="009C21E3"/>
    <w:rsid w:val="009C6F71"/>
    <w:rsid w:val="009C7918"/>
    <w:rsid w:val="009C79D7"/>
    <w:rsid w:val="009C7AF4"/>
    <w:rsid w:val="009D04D0"/>
    <w:rsid w:val="009D27FD"/>
    <w:rsid w:val="009D6A67"/>
    <w:rsid w:val="009D6CA0"/>
    <w:rsid w:val="009D7C9A"/>
    <w:rsid w:val="009E0A47"/>
    <w:rsid w:val="009E1760"/>
    <w:rsid w:val="009E1C68"/>
    <w:rsid w:val="009E1EDF"/>
    <w:rsid w:val="009E2357"/>
    <w:rsid w:val="009E3861"/>
    <w:rsid w:val="009E4A1B"/>
    <w:rsid w:val="009E4E24"/>
    <w:rsid w:val="009E65B5"/>
    <w:rsid w:val="009E684B"/>
    <w:rsid w:val="009F009F"/>
    <w:rsid w:val="009F1D82"/>
    <w:rsid w:val="009F203C"/>
    <w:rsid w:val="009F2D47"/>
    <w:rsid w:val="009F2DC9"/>
    <w:rsid w:val="009F3567"/>
    <w:rsid w:val="009F3A9F"/>
    <w:rsid w:val="009F3AD6"/>
    <w:rsid w:val="009F3FB9"/>
    <w:rsid w:val="009F6853"/>
    <w:rsid w:val="009F6CF6"/>
    <w:rsid w:val="009F723E"/>
    <w:rsid w:val="009F7840"/>
    <w:rsid w:val="00A01E29"/>
    <w:rsid w:val="00A01F77"/>
    <w:rsid w:val="00A0233A"/>
    <w:rsid w:val="00A0248D"/>
    <w:rsid w:val="00A034F1"/>
    <w:rsid w:val="00A03B86"/>
    <w:rsid w:val="00A05C90"/>
    <w:rsid w:val="00A061C5"/>
    <w:rsid w:val="00A074A7"/>
    <w:rsid w:val="00A07649"/>
    <w:rsid w:val="00A10033"/>
    <w:rsid w:val="00A11E68"/>
    <w:rsid w:val="00A127D5"/>
    <w:rsid w:val="00A12D79"/>
    <w:rsid w:val="00A12D7B"/>
    <w:rsid w:val="00A13543"/>
    <w:rsid w:val="00A13F27"/>
    <w:rsid w:val="00A150D0"/>
    <w:rsid w:val="00A1521D"/>
    <w:rsid w:val="00A1535E"/>
    <w:rsid w:val="00A17331"/>
    <w:rsid w:val="00A220C4"/>
    <w:rsid w:val="00A23600"/>
    <w:rsid w:val="00A23CF2"/>
    <w:rsid w:val="00A25393"/>
    <w:rsid w:val="00A264E5"/>
    <w:rsid w:val="00A27863"/>
    <w:rsid w:val="00A27AA3"/>
    <w:rsid w:val="00A30BB7"/>
    <w:rsid w:val="00A30DA1"/>
    <w:rsid w:val="00A31FB7"/>
    <w:rsid w:val="00A32022"/>
    <w:rsid w:val="00A32811"/>
    <w:rsid w:val="00A3283A"/>
    <w:rsid w:val="00A3374F"/>
    <w:rsid w:val="00A33D8E"/>
    <w:rsid w:val="00A35D8B"/>
    <w:rsid w:val="00A3639B"/>
    <w:rsid w:val="00A37268"/>
    <w:rsid w:val="00A4035A"/>
    <w:rsid w:val="00A4401B"/>
    <w:rsid w:val="00A449A7"/>
    <w:rsid w:val="00A44DCF"/>
    <w:rsid w:val="00A4651D"/>
    <w:rsid w:val="00A4711C"/>
    <w:rsid w:val="00A47155"/>
    <w:rsid w:val="00A500FD"/>
    <w:rsid w:val="00A5118C"/>
    <w:rsid w:val="00A51479"/>
    <w:rsid w:val="00A51F91"/>
    <w:rsid w:val="00A53795"/>
    <w:rsid w:val="00A5394B"/>
    <w:rsid w:val="00A53B1A"/>
    <w:rsid w:val="00A54B3C"/>
    <w:rsid w:val="00A54B92"/>
    <w:rsid w:val="00A55789"/>
    <w:rsid w:val="00A55954"/>
    <w:rsid w:val="00A55FA5"/>
    <w:rsid w:val="00A562BA"/>
    <w:rsid w:val="00A5692E"/>
    <w:rsid w:val="00A57145"/>
    <w:rsid w:val="00A574FA"/>
    <w:rsid w:val="00A57CAB"/>
    <w:rsid w:val="00A6158E"/>
    <w:rsid w:val="00A63A58"/>
    <w:rsid w:val="00A64749"/>
    <w:rsid w:val="00A659B2"/>
    <w:rsid w:val="00A66485"/>
    <w:rsid w:val="00A667B7"/>
    <w:rsid w:val="00A67237"/>
    <w:rsid w:val="00A6742D"/>
    <w:rsid w:val="00A714F5"/>
    <w:rsid w:val="00A717BB"/>
    <w:rsid w:val="00A724B7"/>
    <w:rsid w:val="00A7253F"/>
    <w:rsid w:val="00A759D6"/>
    <w:rsid w:val="00A766D5"/>
    <w:rsid w:val="00A7707A"/>
    <w:rsid w:val="00A777C1"/>
    <w:rsid w:val="00A77DCE"/>
    <w:rsid w:val="00A77DEB"/>
    <w:rsid w:val="00A8199E"/>
    <w:rsid w:val="00A82D37"/>
    <w:rsid w:val="00A82EBD"/>
    <w:rsid w:val="00A83769"/>
    <w:rsid w:val="00A862EC"/>
    <w:rsid w:val="00A8645F"/>
    <w:rsid w:val="00A86515"/>
    <w:rsid w:val="00A870F6"/>
    <w:rsid w:val="00A87880"/>
    <w:rsid w:val="00A90478"/>
    <w:rsid w:val="00A906A3"/>
    <w:rsid w:val="00A908D3"/>
    <w:rsid w:val="00A90FAC"/>
    <w:rsid w:val="00A91B55"/>
    <w:rsid w:val="00A91E0E"/>
    <w:rsid w:val="00A94622"/>
    <w:rsid w:val="00A94E5B"/>
    <w:rsid w:val="00A95F5F"/>
    <w:rsid w:val="00A96087"/>
    <w:rsid w:val="00A963BD"/>
    <w:rsid w:val="00A96792"/>
    <w:rsid w:val="00A975F1"/>
    <w:rsid w:val="00A97B97"/>
    <w:rsid w:val="00AA1FC6"/>
    <w:rsid w:val="00AA24E8"/>
    <w:rsid w:val="00AA3913"/>
    <w:rsid w:val="00AA3D1D"/>
    <w:rsid w:val="00AA68AE"/>
    <w:rsid w:val="00AA6C1A"/>
    <w:rsid w:val="00AB0442"/>
    <w:rsid w:val="00AB0D4A"/>
    <w:rsid w:val="00AB0E32"/>
    <w:rsid w:val="00AB28E6"/>
    <w:rsid w:val="00AB29C4"/>
    <w:rsid w:val="00AB5385"/>
    <w:rsid w:val="00AB5624"/>
    <w:rsid w:val="00AB659E"/>
    <w:rsid w:val="00AB7864"/>
    <w:rsid w:val="00AC0A06"/>
    <w:rsid w:val="00AC155F"/>
    <w:rsid w:val="00AC2BC5"/>
    <w:rsid w:val="00AC4740"/>
    <w:rsid w:val="00AC49B4"/>
    <w:rsid w:val="00AC4F18"/>
    <w:rsid w:val="00AC5E4F"/>
    <w:rsid w:val="00AD00F6"/>
    <w:rsid w:val="00AD0823"/>
    <w:rsid w:val="00AD12B7"/>
    <w:rsid w:val="00AD246A"/>
    <w:rsid w:val="00AD2685"/>
    <w:rsid w:val="00AD27D7"/>
    <w:rsid w:val="00AD301B"/>
    <w:rsid w:val="00AD42D9"/>
    <w:rsid w:val="00AD4EA8"/>
    <w:rsid w:val="00AD5BBA"/>
    <w:rsid w:val="00AD5D2E"/>
    <w:rsid w:val="00AD729D"/>
    <w:rsid w:val="00AE01FE"/>
    <w:rsid w:val="00AE08F2"/>
    <w:rsid w:val="00AE0B38"/>
    <w:rsid w:val="00AE1B4A"/>
    <w:rsid w:val="00AE2582"/>
    <w:rsid w:val="00AE2EB8"/>
    <w:rsid w:val="00AE648D"/>
    <w:rsid w:val="00AE6B33"/>
    <w:rsid w:val="00AE71EC"/>
    <w:rsid w:val="00AF2842"/>
    <w:rsid w:val="00AF6A90"/>
    <w:rsid w:val="00AF6E60"/>
    <w:rsid w:val="00AF717B"/>
    <w:rsid w:val="00B014B7"/>
    <w:rsid w:val="00B04787"/>
    <w:rsid w:val="00B048D6"/>
    <w:rsid w:val="00B051E9"/>
    <w:rsid w:val="00B057C3"/>
    <w:rsid w:val="00B059C8"/>
    <w:rsid w:val="00B059D7"/>
    <w:rsid w:val="00B05A1F"/>
    <w:rsid w:val="00B0624D"/>
    <w:rsid w:val="00B06EC9"/>
    <w:rsid w:val="00B07052"/>
    <w:rsid w:val="00B07403"/>
    <w:rsid w:val="00B078A4"/>
    <w:rsid w:val="00B07A0A"/>
    <w:rsid w:val="00B103B0"/>
    <w:rsid w:val="00B116FE"/>
    <w:rsid w:val="00B11D65"/>
    <w:rsid w:val="00B11FA9"/>
    <w:rsid w:val="00B12A38"/>
    <w:rsid w:val="00B14217"/>
    <w:rsid w:val="00B1442F"/>
    <w:rsid w:val="00B15A0C"/>
    <w:rsid w:val="00B16109"/>
    <w:rsid w:val="00B16BC4"/>
    <w:rsid w:val="00B212F2"/>
    <w:rsid w:val="00B22BDD"/>
    <w:rsid w:val="00B233E1"/>
    <w:rsid w:val="00B249CC"/>
    <w:rsid w:val="00B25ADB"/>
    <w:rsid w:val="00B301D7"/>
    <w:rsid w:val="00B323F3"/>
    <w:rsid w:val="00B329CC"/>
    <w:rsid w:val="00B32A99"/>
    <w:rsid w:val="00B32F2F"/>
    <w:rsid w:val="00B32F90"/>
    <w:rsid w:val="00B33DA5"/>
    <w:rsid w:val="00B351A4"/>
    <w:rsid w:val="00B36C0F"/>
    <w:rsid w:val="00B36D92"/>
    <w:rsid w:val="00B4076C"/>
    <w:rsid w:val="00B410B0"/>
    <w:rsid w:val="00B42831"/>
    <w:rsid w:val="00B43746"/>
    <w:rsid w:val="00B43CD9"/>
    <w:rsid w:val="00B44AC1"/>
    <w:rsid w:val="00B450F5"/>
    <w:rsid w:val="00B45DEC"/>
    <w:rsid w:val="00B45F36"/>
    <w:rsid w:val="00B46096"/>
    <w:rsid w:val="00B47996"/>
    <w:rsid w:val="00B47A25"/>
    <w:rsid w:val="00B47DA2"/>
    <w:rsid w:val="00B524C0"/>
    <w:rsid w:val="00B53530"/>
    <w:rsid w:val="00B5389A"/>
    <w:rsid w:val="00B5426A"/>
    <w:rsid w:val="00B560C3"/>
    <w:rsid w:val="00B56A39"/>
    <w:rsid w:val="00B57656"/>
    <w:rsid w:val="00B60291"/>
    <w:rsid w:val="00B61642"/>
    <w:rsid w:val="00B62099"/>
    <w:rsid w:val="00B620A4"/>
    <w:rsid w:val="00B62ADD"/>
    <w:rsid w:val="00B6382C"/>
    <w:rsid w:val="00B64D23"/>
    <w:rsid w:val="00B7145B"/>
    <w:rsid w:val="00B71EAE"/>
    <w:rsid w:val="00B721B1"/>
    <w:rsid w:val="00B72DC4"/>
    <w:rsid w:val="00B733FD"/>
    <w:rsid w:val="00B7423D"/>
    <w:rsid w:val="00B7451B"/>
    <w:rsid w:val="00B754C0"/>
    <w:rsid w:val="00B75C89"/>
    <w:rsid w:val="00B7688E"/>
    <w:rsid w:val="00B76FDC"/>
    <w:rsid w:val="00B807F7"/>
    <w:rsid w:val="00B81B8E"/>
    <w:rsid w:val="00B83289"/>
    <w:rsid w:val="00B83B25"/>
    <w:rsid w:val="00B8427F"/>
    <w:rsid w:val="00B8435D"/>
    <w:rsid w:val="00B85F22"/>
    <w:rsid w:val="00B8745E"/>
    <w:rsid w:val="00B87E1B"/>
    <w:rsid w:val="00B9013E"/>
    <w:rsid w:val="00B901E7"/>
    <w:rsid w:val="00B90708"/>
    <w:rsid w:val="00B90C85"/>
    <w:rsid w:val="00B92131"/>
    <w:rsid w:val="00B92AF4"/>
    <w:rsid w:val="00B93513"/>
    <w:rsid w:val="00B944FD"/>
    <w:rsid w:val="00BA0581"/>
    <w:rsid w:val="00BA0691"/>
    <w:rsid w:val="00BA080F"/>
    <w:rsid w:val="00BA12E5"/>
    <w:rsid w:val="00BA1A2D"/>
    <w:rsid w:val="00BA3F74"/>
    <w:rsid w:val="00BB0388"/>
    <w:rsid w:val="00BB0559"/>
    <w:rsid w:val="00BB0DC1"/>
    <w:rsid w:val="00BB19FF"/>
    <w:rsid w:val="00BB2C0A"/>
    <w:rsid w:val="00BB2D7D"/>
    <w:rsid w:val="00BB2DB0"/>
    <w:rsid w:val="00BB35D6"/>
    <w:rsid w:val="00BB3CE8"/>
    <w:rsid w:val="00BB4173"/>
    <w:rsid w:val="00BB43ED"/>
    <w:rsid w:val="00BB45B4"/>
    <w:rsid w:val="00BB63BD"/>
    <w:rsid w:val="00BB651A"/>
    <w:rsid w:val="00BB659E"/>
    <w:rsid w:val="00BC117E"/>
    <w:rsid w:val="00BC37D8"/>
    <w:rsid w:val="00BC4F63"/>
    <w:rsid w:val="00BC6017"/>
    <w:rsid w:val="00BC7775"/>
    <w:rsid w:val="00BC78E9"/>
    <w:rsid w:val="00BD257D"/>
    <w:rsid w:val="00BD4CD0"/>
    <w:rsid w:val="00BD5C59"/>
    <w:rsid w:val="00BD6100"/>
    <w:rsid w:val="00BD63E7"/>
    <w:rsid w:val="00BE00B3"/>
    <w:rsid w:val="00BE37B9"/>
    <w:rsid w:val="00BE3CCC"/>
    <w:rsid w:val="00BE44F1"/>
    <w:rsid w:val="00BE5177"/>
    <w:rsid w:val="00BE5611"/>
    <w:rsid w:val="00BE595C"/>
    <w:rsid w:val="00BE735A"/>
    <w:rsid w:val="00BE7D14"/>
    <w:rsid w:val="00BF03E8"/>
    <w:rsid w:val="00BF18A2"/>
    <w:rsid w:val="00BF2306"/>
    <w:rsid w:val="00BF3A31"/>
    <w:rsid w:val="00BF5270"/>
    <w:rsid w:val="00BF531B"/>
    <w:rsid w:val="00BF6766"/>
    <w:rsid w:val="00BF6F80"/>
    <w:rsid w:val="00BF748A"/>
    <w:rsid w:val="00C00E96"/>
    <w:rsid w:val="00C037A0"/>
    <w:rsid w:val="00C03EDA"/>
    <w:rsid w:val="00C05BDB"/>
    <w:rsid w:val="00C06CCB"/>
    <w:rsid w:val="00C1093A"/>
    <w:rsid w:val="00C10CBA"/>
    <w:rsid w:val="00C10DF0"/>
    <w:rsid w:val="00C10FFF"/>
    <w:rsid w:val="00C12921"/>
    <w:rsid w:val="00C134B6"/>
    <w:rsid w:val="00C1518D"/>
    <w:rsid w:val="00C15A06"/>
    <w:rsid w:val="00C15FFC"/>
    <w:rsid w:val="00C173B2"/>
    <w:rsid w:val="00C17D31"/>
    <w:rsid w:val="00C17F65"/>
    <w:rsid w:val="00C22272"/>
    <w:rsid w:val="00C2378A"/>
    <w:rsid w:val="00C27B68"/>
    <w:rsid w:val="00C33D71"/>
    <w:rsid w:val="00C33D8B"/>
    <w:rsid w:val="00C35633"/>
    <w:rsid w:val="00C36A4A"/>
    <w:rsid w:val="00C36E6F"/>
    <w:rsid w:val="00C37EF9"/>
    <w:rsid w:val="00C40186"/>
    <w:rsid w:val="00C402AA"/>
    <w:rsid w:val="00C40A6B"/>
    <w:rsid w:val="00C40FC5"/>
    <w:rsid w:val="00C413D5"/>
    <w:rsid w:val="00C41D53"/>
    <w:rsid w:val="00C4220A"/>
    <w:rsid w:val="00C43594"/>
    <w:rsid w:val="00C441F5"/>
    <w:rsid w:val="00C44403"/>
    <w:rsid w:val="00C44808"/>
    <w:rsid w:val="00C46630"/>
    <w:rsid w:val="00C472F0"/>
    <w:rsid w:val="00C478F3"/>
    <w:rsid w:val="00C500ED"/>
    <w:rsid w:val="00C50CAF"/>
    <w:rsid w:val="00C50E99"/>
    <w:rsid w:val="00C5250B"/>
    <w:rsid w:val="00C525F9"/>
    <w:rsid w:val="00C530B9"/>
    <w:rsid w:val="00C53A54"/>
    <w:rsid w:val="00C54595"/>
    <w:rsid w:val="00C555E4"/>
    <w:rsid w:val="00C55E86"/>
    <w:rsid w:val="00C562D4"/>
    <w:rsid w:val="00C61012"/>
    <w:rsid w:val="00C632EA"/>
    <w:rsid w:val="00C64495"/>
    <w:rsid w:val="00C64D8F"/>
    <w:rsid w:val="00C66758"/>
    <w:rsid w:val="00C66C0B"/>
    <w:rsid w:val="00C66DFF"/>
    <w:rsid w:val="00C70258"/>
    <w:rsid w:val="00C723C1"/>
    <w:rsid w:val="00C72970"/>
    <w:rsid w:val="00C74E53"/>
    <w:rsid w:val="00C75674"/>
    <w:rsid w:val="00C760F9"/>
    <w:rsid w:val="00C7714D"/>
    <w:rsid w:val="00C77EB4"/>
    <w:rsid w:val="00C81400"/>
    <w:rsid w:val="00C81AF7"/>
    <w:rsid w:val="00C82E50"/>
    <w:rsid w:val="00C83ED4"/>
    <w:rsid w:val="00C860F0"/>
    <w:rsid w:val="00C86EFD"/>
    <w:rsid w:val="00C870E9"/>
    <w:rsid w:val="00C9039D"/>
    <w:rsid w:val="00C9251F"/>
    <w:rsid w:val="00C92CED"/>
    <w:rsid w:val="00C943B4"/>
    <w:rsid w:val="00C9539A"/>
    <w:rsid w:val="00C96771"/>
    <w:rsid w:val="00C971FF"/>
    <w:rsid w:val="00C97971"/>
    <w:rsid w:val="00C97EE7"/>
    <w:rsid w:val="00C97FEC"/>
    <w:rsid w:val="00CA1E33"/>
    <w:rsid w:val="00CA2D98"/>
    <w:rsid w:val="00CA3BA9"/>
    <w:rsid w:val="00CA3FBD"/>
    <w:rsid w:val="00CA3FF4"/>
    <w:rsid w:val="00CA4A69"/>
    <w:rsid w:val="00CA77D6"/>
    <w:rsid w:val="00CB03A4"/>
    <w:rsid w:val="00CB14AD"/>
    <w:rsid w:val="00CB1AF1"/>
    <w:rsid w:val="00CB276B"/>
    <w:rsid w:val="00CB34B7"/>
    <w:rsid w:val="00CB3919"/>
    <w:rsid w:val="00CB3C94"/>
    <w:rsid w:val="00CB4F55"/>
    <w:rsid w:val="00CB4F6B"/>
    <w:rsid w:val="00CB542A"/>
    <w:rsid w:val="00CB6F82"/>
    <w:rsid w:val="00CC02A4"/>
    <w:rsid w:val="00CC0AEE"/>
    <w:rsid w:val="00CC0AEF"/>
    <w:rsid w:val="00CC1454"/>
    <w:rsid w:val="00CC19FA"/>
    <w:rsid w:val="00CC2258"/>
    <w:rsid w:val="00CC23B4"/>
    <w:rsid w:val="00CC3AC9"/>
    <w:rsid w:val="00CC4FA1"/>
    <w:rsid w:val="00CC5146"/>
    <w:rsid w:val="00CC5F79"/>
    <w:rsid w:val="00CC6285"/>
    <w:rsid w:val="00CC6BC3"/>
    <w:rsid w:val="00CD0E46"/>
    <w:rsid w:val="00CD2C1D"/>
    <w:rsid w:val="00CD2E39"/>
    <w:rsid w:val="00CD33AC"/>
    <w:rsid w:val="00CD3FB1"/>
    <w:rsid w:val="00CD45E1"/>
    <w:rsid w:val="00CD790D"/>
    <w:rsid w:val="00CE1493"/>
    <w:rsid w:val="00CE1A66"/>
    <w:rsid w:val="00CE1D8C"/>
    <w:rsid w:val="00CE29AA"/>
    <w:rsid w:val="00CE3703"/>
    <w:rsid w:val="00CE4A43"/>
    <w:rsid w:val="00CE4C58"/>
    <w:rsid w:val="00CE70E9"/>
    <w:rsid w:val="00CE72A5"/>
    <w:rsid w:val="00CE7796"/>
    <w:rsid w:val="00CF02B7"/>
    <w:rsid w:val="00CF036F"/>
    <w:rsid w:val="00CF2086"/>
    <w:rsid w:val="00CF224E"/>
    <w:rsid w:val="00CF22CD"/>
    <w:rsid w:val="00CF4D6E"/>
    <w:rsid w:val="00CF4F7E"/>
    <w:rsid w:val="00CF5A01"/>
    <w:rsid w:val="00CF5C69"/>
    <w:rsid w:val="00CF622D"/>
    <w:rsid w:val="00CF6274"/>
    <w:rsid w:val="00CF723C"/>
    <w:rsid w:val="00CF7249"/>
    <w:rsid w:val="00CF736E"/>
    <w:rsid w:val="00CF7BD4"/>
    <w:rsid w:val="00D00A9C"/>
    <w:rsid w:val="00D00F2D"/>
    <w:rsid w:val="00D02690"/>
    <w:rsid w:val="00D02864"/>
    <w:rsid w:val="00D0295C"/>
    <w:rsid w:val="00D02C49"/>
    <w:rsid w:val="00D0584C"/>
    <w:rsid w:val="00D058EC"/>
    <w:rsid w:val="00D07950"/>
    <w:rsid w:val="00D104C7"/>
    <w:rsid w:val="00D10CEF"/>
    <w:rsid w:val="00D1103A"/>
    <w:rsid w:val="00D1169C"/>
    <w:rsid w:val="00D11B48"/>
    <w:rsid w:val="00D1302C"/>
    <w:rsid w:val="00D13873"/>
    <w:rsid w:val="00D13BE7"/>
    <w:rsid w:val="00D1440A"/>
    <w:rsid w:val="00D150C4"/>
    <w:rsid w:val="00D15666"/>
    <w:rsid w:val="00D15D54"/>
    <w:rsid w:val="00D17096"/>
    <w:rsid w:val="00D2055D"/>
    <w:rsid w:val="00D207ED"/>
    <w:rsid w:val="00D22DE9"/>
    <w:rsid w:val="00D23169"/>
    <w:rsid w:val="00D23E2B"/>
    <w:rsid w:val="00D242BA"/>
    <w:rsid w:val="00D24418"/>
    <w:rsid w:val="00D24715"/>
    <w:rsid w:val="00D258D6"/>
    <w:rsid w:val="00D26F7B"/>
    <w:rsid w:val="00D3188E"/>
    <w:rsid w:val="00D31971"/>
    <w:rsid w:val="00D3407C"/>
    <w:rsid w:val="00D34B27"/>
    <w:rsid w:val="00D377E9"/>
    <w:rsid w:val="00D41298"/>
    <w:rsid w:val="00D42257"/>
    <w:rsid w:val="00D433F6"/>
    <w:rsid w:val="00D43BC6"/>
    <w:rsid w:val="00D44DD6"/>
    <w:rsid w:val="00D451C6"/>
    <w:rsid w:val="00D45775"/>
    <w:rsid w:val="00D46732"/>
    <w:rsid w:val="00D47B7D"/>
    <w:rsid w:val="00D47C51"/>
    <w:rsid w:val="00D50AA8"/>
    <w:rsid w:val="00D5111B"/>
    <w:rsid w:val="00D51B77"/>
    <w:rsid w:val="00D537F9"/>
    <w:rsid w:val="00D53E02"/>
    <w:rsid w:val="00D54BBC"/>
    <w:rsid w:val="00D551A2"/>
    <w:rsid w:val="00D555E6"/>
    <w:rsid w:val="00D5692B"/>
    <w:rsid w:val="00D56D62"/>
    <w:rsid w:val="00D5715B"/>
    <w:rsid w:val="00D60A7E"/>
    <w:rsid w:val="00D628FF"/>
    <w:rsid w:val="00D62D39"/>
    <w:rsid w:val="00D6313F"/>
    <w:rsid w:val="00D6460B"/>
    <w:rsid w:val="00D67E6C"/>
    <w:rsid w:val="00D70167"/>
    <w:rsid w:val="00D71788"/>
    <w:rsid w:val="00D7291A"/>
    <w:rsid w:val="00D74338"/>
    <w:rsid w:val="00D745CF"/>
    <w:rsid w:val="00D7523C"/>
    <w:rsid w:val="00D75B23"/>
    <w:rsid w:val="00D76897"/>
    <w:rsid w:val="00D76FD9"/>
    <w:rsid w:val="00D8068C"/>
    <w:rsid w:val="00D82DD3"/>
    <w:rsid w:val="00D83F8E"/>
    <w:rsid w:val="00D845BF"/>
    <w:rsid w:val="00D848A3"/>
    <w:rsid w:val="00D855A1"/>
    <w:rsid w:val="00D85730"/>
    <w:rsid w:val="00D8588A"/>
    <w:rsid w:val="00D85A68"/>
    <w:rsid w:val="00D86964"/>
    <w:rsid w:val="00D87555"/>
    <w:rsid w:val="00D9014A"/>
    <w:rsid w:val="00D90C1A"/>
    <w:rsid w:val="00D914F2"/>
    <w:rsid w:val="00D91D2C"/>
    <w:rsid w:val="00D91F6E"/>
    <w:rsid w:val="00D92B82"/>
    <w:rsid w:val="00D93F48"/>
    <w:rsid w:val="00D95083"/>
    <w:rsid w:val="00D9585B"/>
    <w:rsid w:val="00D96530"/>
    <w:rsid w:val="00D968E4"/>
    <w:rsid w:val="00D97C72"/>
    <w:rsid w:val="00DA15EE"/>
    <w:rsid w:val="00DA2F76"/>
    <w:rsid w:val="00DA3667"/>
    <w:rsid w:val="00DA47BF"/>
    <w:rsid w:val="00DA5A82"/>
    <w:rsid w:val="00DA6392"/>
    <w:rsid w:val="00DA73A7"/>
    <w:rsid w:val="00DB019A"/>
    <w:rsid w:val="00DB3177"/>
    <w:rsid w:val="00DB3BCB"/>
    <w:rsid w:val="00DB4AB1"/>
    <w:rsid w:val="00DB4D05"/>
    <w:rsid w:val="00DB65C6"/>
    <w:rsid w:val="00DB7572"/>
    <w:rsid w:val="00DB7AED"/>
    <w:rsid w:val="00DC0BE5"/>
    <w:rsid w:val="00DC122C"/>
    <w:rsid w:val="00DC2C89"/>
    <w:rsid w:val="00DC3B73"/>
    <w:rsid w:val="00DC3D8D"/>
    <w:rsid w:val="00DC4F81"/>
    <w:rsid w:val="00DC501F"/>
    <w:rsid w:val="00DC59DE"/>
    <w:rsid w:val="00DC6539"/>
    <w:rsid w:val="00DC6C08"/>
    <w:rsid w:val="00DC6DEC"/>
    <w:rsid w:val="00DD04F8"/>
    <w:rsid w:val="00DD0CCF"/>
    <w:rsid w:val="00DD148D"/>
    <w:rsid w:val="00DD2DF1"/>
    <w:rsid w:val="00DD3FF7"/>
    <w:rsid w:val="00DD46AF"/>
    <w:rsid w:val="00DD4A8B"/>
    <w:rsid w:val="00DD4C4A"/>
    <w:rsid w:val="00DD6753"/>
    <w:rsid w:val="00DD6C77"/>
    <w:rsid w:val="00DD7085"/>
    <w:rsid w:val="00DD7B3D"/>
    <w:rsid w:val="00DE0EE9"/>
    <w:rsid w:val="00DE10B4"/>
    <w:rsid w:val="00DE1E0F"/>
    <w:rsid w:val="00DE25BA"/>
    <w:rsid w:val="00DE2E7C"/>
    <w:rsid w:val="00DE34E0"/>
    <w:rsid w:val="00DE3A58"/>
    <w:rsid w:val="00DE4BAB"/>
    <w:rsid w:val="00DE4F07"/>
    <w:rsid w:val="00DE62BD"/>
    <w:rsid w:val="00DE73A5"/>
    <w:rsid w:val="00DF0BE4"/>
    <w:rsid w:val="00DF1CD0"/>
    <w:rsid w:val="00DF1E48"/>
    <w:rsid w:val="00DF325F"/>
    <w:rsid w:val="00DF51AC"/>
    <w:rsid w:val="00DF7D16"/>
    <w:rsid w:val="00E0195A"/>
    <w:rsid w:val="00E04C46"/>
    <w:rsid w:val="00E057AB"/>
    <w:rsid w:val="00E06C17"/>
    <w:rsid w:val="00E072FD"/>
    <w:rsid w:val="00E077AA"/>
    <w:rsid w:val="00E078B1"/>
    <w:rsid w:val="00E07D7E"/>
    <w:rsid w:val="00E07E63"/>
    <w:rsid w:val="00E107DA"/>
    <w:rsid w:val="00E10EE1"/>
    <w:rsid w:val="00E11DE3"/>
    <w:rsid w:val="00E11F0C"/>
    <w:rsid w:val="00E11F97"/>
    <w:rsid w:val="00E12457"/>
    <w:rsid w:val="00E1323A"/>
    <w:rsid w:val="00E13319"/>
    <w:rsid w:val="00E13AB7"/>
    <w:rsid w:val="00E13CA1"/>
    <w:rsid w:val="00E1410D"/>
    <w:rsid w:val="00E145EA"/>
    <w:rsid w:val="00E15CE0"/>
    <w:rsid w:val="00E177F6"/>
    <w:rsid w:val="00E17CB5"/>
    <w:rsid w:val="00E211D8"/>
    <w:rsid w:val="00E23157"/>
    <w:rsid w:val="00E231F2"/>
    <w:rsid w:val="00E234FC"/>
    <w:rsid w:val="00E26B9E"/>
    <w:rsid w:val="00E27F8B"/>
    <w:rsid w:val="00E31D97"/>
    <w:rsid w:val="00E3314F"/>
    <w:rsid w:val="00E34D4A"/>
    <w:rsid w:val="00E34F3E"/>
    <w:rsid w:val="00E356C2"/>
    <w:rsid w:val="00E3644C"/>
    <w:rsid w:val="00E3668E"/>
    <w:rsid w:val="00E36DCE"/>
    <w:rsid w:val="00E36EB9"/>
    <w:rsid w:val="00E36ED2"/>
    <w:rsid w:val="00E37E19"/>
    <w:rsid w:val="00E41609"/>
    <w:rsid w:val="00E41E14"/>
    <w:rsid w:val="00E42884"/>
    <w:rsid w:val="00E43241"/>
    <w:rsid w:val="00E43759"/>
    <w:rsid w:val="00E454C8"/>
    <w:rsid w:val="00E45567"/>
    <w:rsid w:val="00E46C72"/>
    <w:rsid w:val="00E4704A"/>
    <w:rsid w:val="00E474A9"/>
    <w:rsid w:val="00E477FD"/>
    <w:rsid w:val="00E47D2C"/>
    <w:rsid w:val="00E5313F"/>
    <w:rsid w:val="00E535AD"/>
    <w:rsid w:val="00E53A0F"/>
    <w:rsid w:val="00E53D64"/>
    <w:rsid w:val="00E56A7B"/>
    <w:rsid w:val="00E5731F"/>
    <w:rsid w:val="00E57F6F"/>
    <w:rsid w:val="00E61674"/>
    <w:rsid w:val="00E61743"/>
    <w:rsid w:val="00E63690"/>
    <w:rsid w:val="00E64256"/>
    <w:rsid w:val="00E64D4E"/>
    <w:rsid w:val="00E65646"/>
    <w:rsid w:val="00E66F47"/>
    <w:rsid w:val="00E67CE0"/>
    <w:rsid w:val="00E70134"/>
    <w:rsid w:val="00E70217"/>
    <w:rsid w:val="00E706D0"/>
    <w:rsid w:val="00E706EA"/>
    <w:rsid w:val="00E7085B"/>
    <w:rsid w:val="00E73411"/>
    <w:rsid w:val="00E738DF"/>
    <w:rsid w:val="00E747EC"/>
    <w:rsid w:val="00E74D60"/>
    <w:rsid w:val="00E76160"/>
    <w:rsid w:val="00E802CD"/>
    <w:rsid w:val="00E80C01"/>
    <w:rsid w:val="00E811AB"/>
    <w:rsid w:val="00E81560"/>
    <w:rsid w:val="00E834F2"/>
    <w:rsid w:val="00E84F29"/>
    <w:rsid w:val="00E85715"/>
    <w:rsid w:val="00E86019"/>
    <w:rsid w:val="00E862B4"/>
    <w:rsid w:val="00E87C4A"/>
    <w:rsid w:val="00E9050E"/>
    <w:rsid w:val="00E91B8B"/>
    <w:rsid w:val="00E91EBD"/>
    <w:rsid w:val="00E93D8E"/>
    <w:rsid w:val="00E946B2"/>
    <w:rsid w:val="00E957F2"/>
    <w:rsid w:val="00E96F31"/>
    <w:rsid w:val="00E972EE"/>
    <w:rsid w:val="00E97A9D"/>
    <w:rsid w:val="00E97DA3"/>
    <w:rsid w:val="00EA0EEC"/>
    <w:rsid w:val="00EA0F4B"/>
    <w:rsid w:val="00EA1454"/>
    <w:rsid w:val="00EA1724"/>
    <w:rsid w:val="00EA1EA4"/>
    <w:rsid w:val="00EA3D2F"/>
    <w:rsid w:val="00EA4E2C"/>
    <w:rsid w:val="00EA592C"/>
    <w:rsid w:val="00EA5FCB"/>
    <w:rsid w:val="00EB42D9"/>
    <w:rsid w:val="00EB4B6F"/>
    <w:rsid w:val="00EB4E1D"/>
    <w:rsid w:val="00EB5061"/>
    <w:rsid w:val="00EB56CA"/>
    <w:rsid w:val="00EB5BBB"/>
    <w:rsid w:val="00EB65CB"/>
    <w:rsid w:val="00EB65F6"/>
    <w:rsid w:val="00EB7375"/>
    <w:rsid w:val="00EC1104"/>
    <w:rsid w:val="00EC1EBA"/>
    <w:rsid w:val="00EC45B2"/>
    <w:rsid w:val="00EC5033"/>
    <w:rsid w:val="00EC553F"/>
    <w:rsid w:val="00EC6077"/>
    <w:rsid w:val="00EC6385"/>
    <w:rsid w:val="00EC72F2"/>
    <w:rsid w:val="00EC7B12"/>
    <w:rsid w:val="00ED076D"/>
    <w:rsid w:val="00ED10D1"/>
    <w:rsid w:val="00ED127A"/>
    <w:rsid w:val="00ED18A6"/>
    <w:rsid w:val="00ED1D97"/>
    <w:rsid w:val="00ED272B"/>
    <w:rsid w:val="00ED3DC2"/>
    <w:rsid w:val="00ED50CA"/>
    <w:rsid w:val="00ED72FA"/>
    <w:rsid w:val="00ED79D4"/>
    <w:rsid w:val="00EE07A1"/>
    <w:rsid w:val="00EE2A5A"/>
    <w:rsid w:val="00EE3904"/>
    <w:rsid w:val="00EE43EC"/>
    <w:rsid w:val="00EE6C39"/>
    <w:rsid w:val="00EE73F7"/>
    <w:rsid w:val="00EE75F3"/>
    <w:rsid w:val="00EE7AAB"/>
    <w:rsid w:val="00EF07D5"/>
    <w:rsid w:val="00EF1610"/>
    <w:rsid w:val="00EF2379"/>
    <w:rsid w:val="00EF44C4"/>
    <w:rsid w:val="00F00E47"/>
    <w:rsid w:val="00F02715"/>
    <w:rsid w:val="00F02BE5"/>
    <w:rsid w:val="00F065E1"/>
    <w:rsid w:val="00F0678C"/>
    <w:rsid w:val="00F07603"/>
    <w:rsid w:val="00F1083B"/>
    <w:rsid w:val="00F1123D"/>
    <w:rsid w:val="00F112C7"/>
    <w:rsid w:val="00F1212C"/>
    <w:rsid w:val="00F136CA"/>
    <w:rsid w:val="00F13D4C"/>
    <w:rsid w:val="00F14343"/>
    <w:rsid w:val="00F14F99"/>
    <w:rsid w:val="00F1566E"/>
    <w:rsid w:val="00F15680"/>
    <w:rsid w:val="00F15871"/>
    <w:rsid w:val="00F15D10"/>
    <w:rsid w:val="00F16B08"/>
    <w:rsid w:val="00F16ED2"/>
    <w:rsid w:val="00F170F4"/>
    <w:rsid w:val="00F17E4D"/>
    <w:rsid w:val="00F20222"/>
    <w:rsid w:val="00F204F1"/>
    <w:rsid w:val="00F2194E"/>
    <w:rsid w:val="00F2210B"/>
    <w:rsid w:val="00F234A5"/>
    <w:rsid w:val="00F24822"/>
    <w:rsid w:val="00F25C4B"/>
    <w:rsid w:val="00F25DBF"/>
    <w:rsid w:val="00F26474"/>
    <w:rsid w:val="00F32835"/>
    <w:rsid w:val="00F32EB6"/>
    <w:rsid w:val="00F34052"/>
    <w:rsid w:val="00F35E03"/>
    <w:rsid w:val="00F3622D"/>
    <w:rsid w:val="00F36D9F"/>
    <w:rsid w:val="00F37194"/>
    <w:rsid w:val="00F37A6A"/>
    <w:rsid w:val="00F427F9"/>
    <w:rsid w:val="00F42A84"/>
    <w:rsid w:val="00F441DC"/>
    <w:rsid w:val="00F4678B"/>
    <w:rsid w:val="00F469F8"/>
    <w:rsid w:val="00F476C2"/>
    <w:rsid w:val="00F506A8"/>
    <w:rsid w:val="00F50FC5"/>
    <w:rsid w:val="00F522FA"/>
    <w:rsid w:val="00F5335E"/>
    <w:rsid w:val="00F5416E"/>
    <w:rsid w:val="00F54A07"/>
    <w:rsid w:val="00F55666"/>
    <w:rsid w:val="00F569BC"/>
    <w:rsid w:val="00F571D4"/>
    <w:rsid w:val="00F575B2"/>
    <w:rsid w:val="00F60B99"/>
    <w:rsid w:val="00F60FC7"/>
    <w:rsid w:val="00F614DB"/>
    <w:rsid w:val="00F62512"/>
    <w:rsid w:val="00F62D21"/>
    <w:rsid w:val="00F65122"/>
    <w:rsid w:val="00F656B9"/>
    <w:rsid w:val="00F72153"/>
    <w:rsid w:val="00F731E4"/>
    <w:rsid w:val="00F7379B"/>
    <w:rsid w:val="00F73CAD"/>
    <w:rsid w:val="00F744B2"/>
    <w:rsid w:val="00F74EEA"/>
    <w:rsid w:val="00F7545A"/>
    <w:rsid w:val="00F754E2"/>
    <w:rsid w:val="00F77B5D"/>
    <w:rsid w:val="00F8046A"/>
    <w:rsid w:val="00F81D26"/>
    <w:rsid w:val="00F831DC"/>
    <w:rsid w:val="00F83429"/>
    <w:rsid w:val="00F83809"/>
    <w:rsid w:val="00F84E50"/>
    <w:rsid w:val="00F860E2"/>
    <w:rsid w:val="00F86A1B"/>
    <w:rsid w:val="00F8722D"/>
    <w:rsid w:val="00F87B39"/>
    <w:rsid w:val="00F87CD1"/>
    <w:rsid w:val="00F90E18"/>
    <w:rsid w:val="00F91AE5"/>
    <w:rsid w:val="00F9363C"/>
    <w:rsid w:val="00F94DEB"/>
    <w:rsid w:val="00F94EC8"/>
    <w:rsid w:val="00F94F02"/>
    <w:rsid w:val="00F954A8"/>
    <w:rsid w:val="00F9575F"/>
    <w:rsid w:val="00F95D9B"/>
    <w:rsid w:val="00F9625B"/>
    <w:rsid w:val="00F966CF"/>
    <w:rsid w:val="00FA0540"/>
    <w:rsid w:val="00FA1368"/>
    <w:rsid w:val="00FA13CA"/>
    <w:rsid w:val="00FA1CBE"/>
    <w:rsid w:val="00FA275F"/>
    <w:rsid w:val="00FA2CBD"/>
    <w:rsid w:val="00FA32EE"/>
    <w:rsid w:val="00FA343C"/>
    <w:rsid w:val="00FA437D"/>
    <w:rsid w:val="00FA5B85"/>
    <w:rsid w:val="00FA67C5"/>
    <w:rsid w:val="00FA7275"/>
    <w:rsid w:val="00FB01E2"/>
    <w:rsid w:val="00FB0A9A"/>
    <w:rsid w:val="00FB0CCC"/>
    <w:rsid w:val="00FB17AA"/>
    <w:rsid w:val="00FB1D57"/>
    <w:rsid w:val="00FB267A"/>
    <w:rsid w:val="00FB510C"/>
    <w:rsid w:val="00FB542C"/>
    <w:rsid w:val="00FB5EB0"/>
    <w:rsid w:val="00FB5EF8"/>
    <w:rsid w:val="00FB614D"/>
    <w:rsid w:val="00FB633E"/>
    <w:rsid w:val="00FB6741"/>
    <w:rsid w:val="00FB6D58"/>
    <w:rsid w:val="00FB6EC4"/>
    <w:rsid w:val="00FB7811"/>
    <w:rsid w:val="00FB7865"/>
    <w:rsid w:val="00FC0373"/>
    <w:rsid w:val="00FC119E"/>
    <w:rsid w:val="00FC121F"/>
    <w:rsid w:val="00FC2307"/>
    <w:rsid w:val="00FC265E"/>
    <w:rsid w:val="00FC30BB"/>
    <w:rsid w:val="00FC5B90"/>
    <w:rsid w:val="00FC73BD"/>
    <w:rsid w:val="00FD129A"/>
    <w:rsid w:val="00FD184A"/>
    <w:rsid w:val="00FD1CE1"/>
    <w:rsid w:val="00FD2A55"/>
    <w:rsid w:val="00FD4DA9"/>
    <w:rsid w:val="00FD5D6B"/>
    <w:rsid w:val="00FD7094"/>
    <w:rsid w:val="00FE1136"/>
    <w:rsid w:val="00FE2F59"/>
    <w:rsid w:val="00FE37CE"/>
    <w:rsid w:val="00FE3EA2"/>
    <w:rsid w:val="00FE4B47"/>
    <w:rsid w:val="00FE59A8"/>
    <w:rsid w:val="00FE6F8B"/>
    <w:rsid w:val="00FE72EE"/>
    <w:rsid w:val="00FF0AF4"/>
    <w:rsid w:val="00FF266F"/>
    <w:rsid w:val="00FF291D"/>
    <w:rsid w:val="00FF58FF"/>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0C01"/>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30"/>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735675"/>
    <w:pPr>
      <w:keepNext/>
      <w:keepLines/>
      <w:numPr>
        <w:ilvl w:val="2"/>
        <w:numId w:val="3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numPr>
        <w:ilvl w:val="2"/>
        <w:numId w:val="30"/>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0"/>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6F4663"/>
    <w:pPr>
      <w:keepNext/>
      <w:keepLines/>
      <w:numPr>
        <w:ilvl w:val="5"/>
        <w:numId w:val="3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4663"/>
    <w:pPr>
      <w:keepNext/>
      <w:keepLines/>
      <w:numPr>
        <w:ilvl w:val="6"/>
        <w:numId w:val="3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4663"/>
    <w:pPr>
      <w:keepNext/>
      <w:keepLines/>
      <w:numPr>
        <w:ilvl w:val="7"/>
        <w:numId w:val="3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4663"/>
    <w:pPr>
      <w:keepNext/>
      <w:keepLines/>
      <w:numPr>
        <w:ilvl w:val="8"/>
        <w:numId w:val="3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35675"/>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6"/>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uiPriority w:val="9"/>
    <w:semiHidden/>
    <w:rsid w:val="006F466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6F466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6F466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6F4663"/>
    <w:rPr>
      <w:rFonts w:asciiTheme="majorHAnsi" w:eastAsiaTheme="majorEastAsia" w:hAnsiTheme="majorHAnsi" w:cstheme="majorBidi"/>
      <w:i/>
      <w:iCs/>
      <w:color w:val="272727" w:themeColor="text1" w:themeTint="D8"/>
      <w:sz w:val="21"/>
      <w:szCs w:val="21"/>
      <w:lang w:eastAsia="en-US"/>
    </w:rPr>
  </w:style>
  <w:style w:type="character" w:customStyle="1" w:styleId="sden1">
    <w:name w:val="s_den1"/>
    <w:rsid w:val="00944AF6"/>
    <w:rPr>
      <w:rFonts w:ascii="Verdana" w:hAnsi="Verdana" w:hint="default"/>
      <w:b/>
      <w:bCs/>
      <w:vanish w:val="0"/>
      <w:webHidden w:val="0"/>
      <w:color w:val="8B0000"/>
      <w:sz w:val="30"/>
      <w:szCs w:val="30"/>
      <w:shd w:val="clear" w:color="auto" w:fill="FFFFFF"/>
      <w:specVanish w:val="0"/>
    </w:rPr>
  </w:style>
  <w:style w:type="character" w:customStyle="1" w:styleId="spubttl">
    <w:name w:val="s_pub_ttl"/>
    <w:rsid w:val="00944AF6"/>
    <w:rPr>
      <w:rFonts w:ascii="Verdana" w:hAnsi="Verdana" w:hint="default"/>
      <w:b w:val="0"/>
      <w:bCs w:val="0"/>
      <w:color w:val="000000"/>
      <w:sz w:val="20"/>
      <w:szCs w:val="20"/>
      <w:shd w:val="clear" w:color="auto" w:fill="FFFFFF"/>
    </w:rPr>
  </w:style>
  <w:style w:type="character" w:customStyle="1" w:styleId="spubbdy1">
    <w:name w:val="s_pub_bdy1"/>
    <w:rsid w:val="00944AF6"/>
    <w:rPr>
      <w:rFonts w:ascii="Verdana" w:hAnsi="Verdana" w:hint="default"/>
      <w:b/>
      <w:bCs/>
      <w:color w:val="24689B"/>
      <w:sz w:val="21"/>
      <w:szCs w:val="21"/>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418335">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44788196">
      <w:bodyDiv w:val="1"/>
      <w:marLeft w:val="0"/>
      <w:marRight w:val="0"/>
      <w:marTop w:val="0"/>
      <w:marBottom w:val="0"/>
      <w:divBdr>
        <w:top w:val="none" w:sz="0" w:space="0" w:color="auto"/>
        <w:left w:val="none" w:sz="0" w:space="0" w:color="auto"/>
        <w:bottom w:val="none" w:sz="0" w:space="0" w:color="auto"/>
        <w:right w:val="none" w:sz="0" w:space="0" w:color="auto"/>
      </w:divBdr>
    </w:div>
    <w:div w:id="204491533">
      <w:bodyDiv w:val="1"/>
      <w:marLeft w:val="0"/>
      <w:marRight w:val="0"/>
      <w:marTop w:val="0"/>
      <w:marBottom w:val="0"/>
      <w:divBdr>
        <w:top w:val="none" w:sz="0" w:space="0" w:color="auto"/>
        <w:left w:val="none" w:sz="0" w:space="0" w:color="auto"/>
        <w:bottom w:val="none" w:sz="0" w:space="0" w:color="auto"/>
        <w:right w:val="none" w:sz="0" w:space="0" w:color="auto"/>
      </w:divBdr>
    </w:div>
    <w:div w:id="23193741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5783932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1246683">
      <w:bodyDiv w:val="1"/>
      <w:marLeft w:val="0"/>
      <w:marRight w:val="0"/>
      <w:marTop w:val="0"/>
      <w:marBottom w:val="0"/>
      <w:divBdr>
        <w:top w:val="none" w:sz="0" w:space="0" w:color="auto"/>
        <w:left w:val="none" w:sz="0" w:space="0" w:color="auto"/>
        <w:bottom w:val="none" w:sz="0" w:space="0" w:color="auto"/>
        <w:right w:val="none" w:sz="0" w:space="0" w:color="auto"/>
      </w:divBdr>
      <w:divsChild>
        <w:div w:id="1393121104">
          <w:marLeft w:val="0"/>
          <w:marRight w:val="0"/>
          <w:marTop w:val="0"/>
          <w:marBottom w:val="0"/>
          <w:divBdr>
            <w:top w:val="none" w:sz="0" w:space="0" w:color="auto"/>
            <w:left w:val="none" w:sz="0" w:space="0" w:color="auto"/>
            <w:bottom w:val="none" w:sz="0" w:space="0" w:color="auto"/>
            <w:right w:val="none" w:sz="0" w:space="0" w:color="auto"/>
          </w:divBdr>
        </w:div>
      </w:divsChild>
    </w:div>
    <w:div w:id="729957736">
      <w:bodyDiv w:val="1"/>
      <w:marLeft w:val="0"/>
      <w:marRight w:val="0"/>
      <w:marTop w:val="0"/>
      <w:marBottom w:val="0"/>
      <w:divBdr>
        <w:top w:val="none" w:sz="0" w:space="0" w:color="auto"/>
        <w:left w:val="none" w:sz="0" w:space="0" w:color="auto"/>
        <w:bottom w:val="none" w:sz="0" w:space="0" w:color="auto"/>
        <w:right w:val="none" w:sz="0" w:space="0" w:color="auto"/>
      </w:divBdr>
      <w:divsChild>
        <w:div w:id="699010143">
          <w:marLeft w:val="0"/>
          <w:marRight w:val="0"/>
          <w:marTop w:val="0"/>
          <w:marBottom w:val="0"/>
          <w:divBdr>
            <w:top w:val="none" w:sz="0" w:space="0" w:color="auto"/>
            <w:left w:val="none" w:sz="0" w:space="0" w:color="auto"/>
            <w:bottom w:val="none" w:sz="0" w:space="0" w:color="auto"/>
            <w:right w:val="none" w:sz="0" w:space="0" w:color="auto"/>
          </w:divBdr>
        </w:div>
      </w:divsChild>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89801849">
      <w:bodyDiv w:val="1"/>
      <w:marLeft w:val="0"/>
      <w:marRight w:val="0"/>
      <w:marTop w:val="0"/>
      <w:marBottom w:val="0"/>
      <w:divBdr>
        <w:top w:val="none" w:sz="0" w:space="0" w:color="auto"/>
        <w:left w:val="none" w:sz="0" w:space="0" w:color="auto"/>
        <w:bottom w:val="none" w:sz="0" w:space="0" w:color="auto"/>
        <w:right w:val="none" w:sz="0" w:space="0" w:color="auto"/>
      </w:divBdr>
    </w:div>
    <w:div w:id="95914449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44933402">
      <w:bodyDiv w:val="1"/>
      <w:marLeft w:val="0"/>
      <w:marRight w:val="0"/>
      <w:marTop w:val="0"/>
      <w:marBottom w:val="0"/>
      <w:divBdr>
        <w:top w:val="none" w:sz="0" w:space="0" w:color="auto"/>
        <w:left w:val="none" w:sz="0" w:space="0" w:color="auto"/>
        <w:bottom w:val="none" w:sz="0" w:space="0" w:color="auto"/>
        <w:right w:val="none" w:sz="0" w:space="0" w:color="auto"/>
      </w:divBdr>
    </w:div>
    <w:div w:id="1161962958">
      <w:bodyDiv w:val="1"/>
      <w:marLeft w:val="0"/>
      <w:marRight w:val="0"/>
      <w:marTop w:val="0"/>
      <w:marBottom w:val="0"/>
      <w:divBdr>
        <w:top w:val="none" w:sz="0" w:space="0" w:color="auto"/>
        <w:left w:val="none" w:sz="0" w:space="0" w:color="auto"/>
        <w:bottom w:val="none" w:sz="0" w:space="0" w:color="auto"/>
        <w:right w:val="none" w:sz="0" w:space="0" w:color="auto"/>
      </w:divBdr>
    </w:div>
    <w:div w:id="121257583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6505496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7263470">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2392784">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6405987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82A77-CF19-4BF7-844F-F2B1250B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3287</TotalTime>
  <Pages>1</Pages>
  <Words>38827</Words>
  <Characters>221315</Characters>
  <Application>Microsoft Office Word</Application>
  <DocSecurity>0</DocSecurity>
  <Lines>1844</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259623</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ADRSE</cp:lastModifiedBy>
  <cp:revision>318</cp:revision>
  <cp:lastPrinted>2023-10-31T10:37:00Z</cp:lastPrinted>
  <dcterms:created xsi:type="dcterms:W3CDTF">2023-06-06T07:34:00Z</dcterms:created>
  <dcterms:modified xsi:type="dcterms:W3CDTF">2023-12-22T13:22:00Z</dcterms:modified>
</cp:coreProperties>
</file>